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3F0536" w:rsidRPr="00756279" w:rsidP="000F00DA">
      <w:pPr>
        <w:widowControl w:val="0"/>
        <w:bidi w:val="0"/>
        <w:spacing w:after="0" w:line="240" w:lineRule="auto"/>
        <w:rPr>
          <w:rFonts w:ascii="Times New Roman" w:hAnsi="Times New Roman" w:cs="Times New Roman"/>
          <w:b/>
          <w:sz w:val="28"/>
          <w:szCs w:val="28"/>
        </w:rPr>
      </w:pPr>
    </w:p>
    <w:p w:rsidR="00A83772" w:rsidRPr="00756279">
      <w:pPr>
        <w:widowControl w:val="0"/>
        <w:bidi w:val="0"/>
        <w:spacing w:after="0" w:line="240" w:lineRule="auto"/>
        <w:ind w:firstLine="709"/>
        <w:jc w:val="center"/>
        <w:rPr>
          <w:rFonts w:ascii="Times New Roman" w:hAnsi="Times New Roman" w:cs="Times New Roman"/>
          <w:b/>
          <w:sz w:val="28"/>
          <w:szCs w:val="28"/>
        </w:rPr>
      </w:pPr>
      <w:r w:rsidRPr="00756279" w:rsidR="00777B40">
        <w:rPr>
          <w:rFonts w:ascii="Times New Roman" w:hAnsi="Times New Roman" w:cs="Times New Roman"/>
          <w:b/>
          <w:sz w:val="28"/>
          <w:szCs w:val="28"/>
        </w:rPr>
        <w:t>ПОРІВНЯЛЬНА ТАБЛИЦЯ</w:t>
      </w:r>
    </w:p>
    <w:p w:rsidR="00A83772" w:rsidRPr="00756279" w:rsidP="00756279">
      <w:pPr>
        <w:widowControl w:val="0"/>
        <w:bidi w:val="0"/>
        <w:spacing w:after="0"/>
        <w:jc w:val="center"/>
        <w:rPr>
          <w:rFonts w:ascii="Times New Roman" w:hAnsi="Times New Roman" w:cs="Times New Roman"/>
          <w:b/>
          <w:sz w:val="28"/>
          <w:szCs w:val="28"/>
        </w:rPr>
      </w:pPr>
      <w:r w:rsidRPr="00756279" w:rsidR="00777B40">
        <w:rPr>
          <w:rFonts w:ascii="Times New Roman" w:hAnsi="Times New Roman" w:cs="Times New Roman"/>
          <w:b/>
          <w:sz w:val="28"/>
          <w:szCs w:val="28"/>
        </w:rPr>
        <w:t>до проекту Закону України «</w:t>
      </w:r>
      <w:r w:rsidRPr="00756279" w:rsidR="00756279">
        <w:rPr>
          <w:rFonts w:ascii="Times New Roman" w:hAnsi="Times New Roman" w:cs="Times New Roman"/>
          <w:b/>
          <w:bCs/>
          <w:color w:val="000000"/>
          <w:sz w:val="28"/>
          <w:szCs w:val="28"/>
          <w:lang w:val="ru-RU"/>
        </w:rPr>
        <w:t>Про внесення змін до законів України щодо фінансування вищої освіти</w:t>
      </w:r>
      <w:r w:rsidRPr="00756279" w:rsidR="00777B40">
        <w:rPr>
          <w:rFonts w:ascii="Times New Roman" w:hAnsi="Times New Roman" w:cs="Times New Roman"/>
          <w:b/>
          <w:sz w:val="28"/>
          <w:szCs w:val="28"/>
        </w:rPr>
        <w:t>»</w:t>
      </w:r>
    </w:p>
    <w:p w:rsidR="00A83772" w:rsidRPr="00756279">
      <w:pPr>
        <w:bidi w:val="0"/>
        <w:spacing w:after="0" w:line="240" w:lineRule="auto"/>
        <w:ind w:firstLine="709"/>
        <w:rPr>
          <w:rFonts w:ascii="Times New Roman" w:hAnsi="Times New Roman" w:cs="Times New Roman"/>
          <w:sz w:val="28"/>
          <w:szCs w:val="28"/>
        </w:rPr>
      </w:pPr>
    </w:p>
    <w:tbl>
      <w:tblPr>
        <w:tblStyle w:val="11"/>
        <w:tblW w:w="14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10"/>
        <w:gridCol w:w="7155"/>
      </w:tblGrid>
      <w:tr>
        <w:tblPrEx>
          <w:tblW w:w="14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709"/>
              <w:jc w:val="center"/>
              <w:rPr>
                <w:rFonts w:ascii="Times New Roman" w:hAnsi="Times New Roman" w:cs="Times New Roman"/>
                <w:b/>
                <w:sz w:val="28"/>
                <w:szCs w:val="28"/>
              </w:rPr>
            </w:pPr>
            <w:r w:rsidRPr="00756279" w:rsidR="00777B40">
              <w:rPr>
                <w:rFonts w:ascii="Times New Roman" w:hAnsi="Times New Roman" w:cs="Times New Roman"/>
                <w:b/>
                <w:sz w:val="28"/>
                <w:szCs w:val="28"/>
              </w:rPr>
              <w:t>Чинна редакція</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left="1337" w:right="456" w:firstLine="709"/>
              <w:jc w:val="center"/>
              <w:rPr>
                <w:rFonts w:ascii="Times New Roman" w:hAnsi="Times New Roman" w:cs="Times New Roman"/>
                <w:b/>
                <w:sz w:val="28"/>
                <w:szCs w:val="28"/>
              </w:rPr>
            </w:pPr>
            <w:r w:rsidRPr="00756279" w:rsidR="00777B40">
              <w:rPr>
                <w:rFonts w:ascii="Times New Roman" w:hAnsi="Times New Roman" w:cs="Times New Roman"/>
                <w:b/>
                <w:sz w:val="28"/>
                <w:szCs w:val="28"/>
              </w:rPr>
              <w:t>Редакція пропонованих змін</w:t>
            </w:r>
          </w:p>
        </w:tc>
      </w:tr>
      <w:tr>
        <w:tblPrEx>
          <w:tblW w:w="14265" w:type="dxa"/>
          <w:tblLayout w:type="fixed"/>
          <w:tblLook w:val="0400"/>
        </w:tblPrEx>
        <w:tc>
          <w:tcPr>
            <w:tcW w:w="14265" w:type="dxa"/>
            <w:gridSpan w:val="2"/>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709"/>
              <w:jc w:val="center"/>
              <w:rPr>
                <w:rFonts w:ascii="Times New Roman" w:hAnsi="Times New Roman" w:cs="Times New Roman"/>
                <w:sz w:val="28"/>
                <w:szCs w:val="28"/>
              </w:rPr>
            </w:pPr>
            <w:r w:rsidRPr="00756279" w:rsidR="00777B40">
              <w:rPr>
                <w:rFonts w:ascii="Times New Roman" w:hAnsi="Times New Roman" w:cs="Times New Roman"/>
                <w:b/>
                <w:sz w:val="28"/>
                <w:szCs w:val="28"/>
              </w:rPr>
              <w:t>Закон України «Про вищу освіту»</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 xml:space="preserve">Стаття 1. </w:t>
            </w:r>
            <w:r w:rsidRPr="00756279" w:rsidR="00777B40">
              <w:rPr>
                <w:rFonts w:ascii="Times New Roman" w:hAnsi="Times New Roman" w:cs="Times New Roman"/>
                <w:sz w:val="28"/>
                <w:szCs w:val="28"/>
              </w:rPr>
              <w:t>Основні терміни та їх визначення</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галузь знань - основна предметна область освіти і науки, що включає групу споріднених спеціальностей, за якими здійснюється професійна підготовка;</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 xml:space="preserve">Стаття 1. </w:t>
            </w:r>
            <w:r w:rsidRPr="00756279" w:rsidR="00777B40">
              <w:rPr>
                <w:rFonts w:ascii="Times New Roman" w:hAnsi="Times New Roman" w:cs="Times New Roman"/>
                <w:sz w:val="28"/>
                <w:szCs w:val="28"/>
              </w:rPr>
              <w:t>Основні терміни та їх визначення</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галузь знань - основна предметна область освіти і науки, що включає групу споріднених спеціальностей, за якими здійснюється професійна підготовка;</w:t>
            </w:r>
          </w:p>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9) державне фінансування вищої освіти - фінансування закладів вищої освіти за рахунок коштів державного бюджету;</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 xml:space="preserve">Стаття 7. </w:t>
            </w:r>
            <w:r w:rsidRPr="00756279" w:rsidR="00777B40">
              <w:rPr>
                <w:rFonts w:ascii="Times New Roman" w:hAnsi="Times New Roman" w:cs="Times New Roman"/>
                <w:sz w:val="28"/>
                <w:szCs w:val="28"/>
              </w:rPr>
              <w:t>Документи про вищу освіту (наукові ступені)</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Документи про вищу освіту державного зразка для осіб, які навчаються за державним замовленням, виготовляються закладами вищої освіти та видаються за рахунок коштів державного бюджету, а для осіб, які навчаються за кошти фізичних або юридичних осіб, вартість документів про вищу освіту включається у вартість навчання. Гранична вартість документів про вищу освіту державного зразка та перелік інформації, яка повинна міститися у документі про вищу освіту, встановлюються Кабінетом Міністрів України.</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 xml:space="preserve">Стаття 7. </w:t>
            </w:r>
            <w:r w:rsidRPr="00756279" w:rsidR="00777B40">
              <w:rPr>
                <w:rFonts w:ascii="Times New Roman" w:hAnsi="Times New Roman" w:cs="Times New Roman"/>
                <w:sz w:val="28"/>
                <w:szCs w:val="28"/>
              </w:rPr>
              <w:t>Документи про вищу освіту (наукові ступені)</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sz w:val="28"/>
                <w:szCs w:val="28"/>
              </w:rPr>
              <w:t xml:space="preserve">7. Документи про вищу освіту державного зразка для осіб, які навчаються </w:t>
            </w:r>
            <w:r w:rsidRPr="00756279" w:rsidR="00777B40">
              <w:rPr>
                <w:rFonts w:ascii="Times New Roman" w:hAnsi="Times New Roman" w:cs="Times New Roman"/>
                <w:b/>
                <w:sz w:val="28"/>
                <w:szCs w:val="28"/>
              </w:rPr>
              <w:t>за рахунок державного фінансування</w:t>
            </w:r>
            <w:r w:rsidRPr="00756279" w:rsidR="00777B40">
              <w:rPr>
                <w:rFonts w:ascii="Times New Roman" w:hAnsi="Times New Roman" w:cs="Times New Roman"/>
                <w:sz w:val="28"/>
                <w:szCs w:val="28"/>
              </w:rPr>
              <w:t>, виготовляються закладами вищої освіти та видаються за рахунок коштів державного бюджету, а для осіб, які навчаються за кошти фізичних або юридичних осіб, вартість документів про вищу освіту включається у вартість навчання. Гранична вартість документів про вищу освіту державного зразка та перелік інформації, яка повинна міститися у документі про вищу освіту, встановлюються Кабінетом Міністрів України.</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8.</w:t>
            </w:r>
            <w:r w:rsidRPr="00756279" w:rsidR="00777B40">
              <w:rPr>
                <w:rFonts w:ascii="Times New Roman" w:hAnsi="Times New Roman" w:cs="Times New Roman"/>
                <w:sz w:val="28"/>
                <w:szCs w:val="28"/>
              </w:rPr>
              <w:t> Єдина державна електронна база з питань освіти</w:t>
            </w:r>
          </w:p>
          <w:p w:rsidR="00A83772" w:rsidRPr="00756279">
            <w:pPr>
              <w:bidi w:val="0"/>
              <w:spacing w:after="0" w:line="240" w:lineRule="auto"/>
              <w:ind w:firstLine="0"/>
              <w:jc w:val="both"/>
              <w:rPr>
                <w:rFonts w:ascii="Times New Roman" w:hAnsi="Times New Roman" w:cs="Times New Roman"/>
                <w:sz w:val="28"/>
                <w:szCs w:val="28"/>
              </w:rPr>
            </w:pPr>
            <w:bookmarkStart w:id="0" w:name="bookmark=id.gjdgxs" w:colFirst="0" w:colLast="0"/>
            <w:bookmarkEnd w:id="0"/>
            <w:r w:rsidRPr="00756279" w:rsidR="00777B40">
              <w:rPr>
                <w:rFonts w:ascii="Times New Roman" w:hAnsi="Times New Roman" w:cs="Times New Roman"/>
                <w:sz w:val="28"/>
                <w:szCs w:val="28"/>
              </w:rPr>
              <w:t>1. У сфері вищої освіти Єдина державна електронна база з питань освіти включає Реєстр закладів вищої освіти, Реєстр документів про вищу освіту, Реєстр сертифікатів зовнішнього незалежного оцінювання та Реєстр студентських (учнівських) квитків.</w:t>
            </w:r>
          </w:p>
          <w:p w:rsidR="00A83772" w:rsidRPr="00756279">
            <w:pPr>
              <w:bidi w:val="0"/>
              <w:spacing w:after="0" w:line="240" w:lineRule="auto"/>
              <w:ind w:firstLine="0"/>
              <w:jc w:val="both"/>
              <w:rPr>
                <w:rFonts w:ascii="Times New Roman" w:hAnsi="Times New Roman" w:cs="Times New Roman"/>
                <w:sz w:val="28"/>
                <w:szCs w:val="28"/>
              </w:rPr>
            </w:pPr>
            <w:bookmarkStart w:id="1" w:name="bookmark=id.30j0zll" w:colFirst="0" w:colLast="0"/>
            <w:bookmarkEnd w:id="1"/>
            <w:r w:rsidRPr="00756279" w:rsidR="00777B40">
              <w:rPr>
                <w:rFonts w:ascii="Times New Roman" w:hAnsi="Times New Roman" w:cs="Times New Roman"/>
                <w:i/>
                <w:sz w:val="28"/>
                <w:szCs w:val="28"/>
              </w:rPr>
              <w:t>{Частина перша статті 8 в редакції Закону </w:t>
            </w:r>
            <w:hyperlink r:id="rId5" w:anchor="n1910"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2" w:name="bookmark=id.1fob9te" w:colFirst="0" w:colLast="0"/>
            <w:bookmarkEnd w:id="2"/>
            <w:r w:rsidRPr="00756279" w:rsidR="00777B40">
              <w:rPr>
                <w:rFonts w:ascii="Times New Roman" w:hAnsi="Times New Roman" w:cs="Times New Roman"/>
                <w:sz w:val="28"/>
                <w:szCs w:val="28"/>
              </w:rPr>
              <w:t>2. Реєстр закладів вищої освіти містить відомості про кожен заклад вищої освіти, видані йому ліцензії та сертифікати про акредитацію. Відомості Реєстру закладів вищої освіти є відкритими та оприлюднюються відповідно до вимог </w:t>
            </w:r>
            <w:hyperlink r:id="rId6" w:history="1">
              <w:r w:rsidRPr="00756279" w:rsidR="00777B40">
                <w:rPr>
                  <w:rFonts w:ascii="Times New Roman" w:hAnsi="Times New Roman" w:cs="Times New Roman"/>
                  <w:color w:val="0000FF"/>
                  <w:sz w:val="28"/>
                  <w:szCs w:val="28"/>
                  <w:u w:val="single"/>
                </w:rPr>
                <w:t>Закону України</w:t>
              </w:r>
            </w:hyperlink>
            <w:r w:rsidRPr="00756279" w:rsidR="00777B40">
              <w:rPr>
                <w:rFonts w:ascii="Times New Roman" w:hAnsi="Times New Roman" w:cs="Times New Roman"/>
                <w:sz w:val="28"/>
                <w:szCs w:val="28"/>
              </w:rPr>
              <w:t> "Про доступ до публічної інформації", у тому числі у формі відкритих даних.</w:t>
            </w:r>
          </w:p>
          <w:p w:rsidR="00A83772" w:rsidRPr="00756279">
            <w:pPr>
              <w:bidi w:val="0"/>
              <w:spacing w:after="0" w:line="240" w:lineRule="auto"/>
              <w:ind w:firstLine="0"/>
              <w:jc w:val="both"/>
              <w:rPr>
                <w:rFonts w:ascii="Times New Roman" w:hAnsi="Times New Roman" w:cs="Times New Roman"/>
                <w:sz w:val="28"/>
                <w:szCs w:val="28"/>
              </w:rPr>
            </w:pPr>
            <w:bookmarkStart w:id="3" w:name="bookmark=id.3znysh7" w:colFirst="0" w:colLast="0"/>
            <w:bookmarkEnd w:id="3"/>
            <w:r w:rsidRPr="00756279" w:rsidR="00777B40">
              <w:rPr>
                <w:rFonts w:ascii="Times New Roman" w:hAnsi="Times New Roman" w:cs="Times New Roman"/>
                <w:i/>
                <w:sz w:val="28"/>
                <w:szCs w:val="28"/>
              </w:rPr>
              <w:t>{Частина друга статті 8 із змінами, внесеними згідно із Законом </w:t>
            </w:r>
            <w:hyperlink r:id="rId7" w:anchor="n64" w:history="1">
              <w:r w:rsidRPr="00756279" w:rsidR="00777B40">
                <w:rPr>
                  <w:rFonts w:ascii="Times New Roman" w:hAnsi="Times New Roman" w:cs="Times New Roman"/>
                  <w:i/>
                  <w:color w:val="0000FF"/>
                  <w:sz w:val="28"/>
                  <w:szCs w:val="28"/>
                  <w:u w:val="single"/>
                </w:rPr>
                <w:t>№ 319-VIII від 09.04.2015</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4" w:name="bookmark=id.2et92p0" w:colFirst="0" w:colLast="0"/>
            <w:bookmarkEnd w:id="4"/>
            <w:r w:rsidRPr="00756279" w:rsidR="00777B40">
              <w:rPr>
                <w:rFonts w:ascii="Times New Roman" w:hAnsi="Times New Roman" w:cs="Times New Roman"/>
                <w:sz w:val="28"/>
                <w:szCs w:val="28"/>
              </w:rPr>
              <w:t>3. Реєстр документів про вищу освіту містить відомості про:</w:t>
            </w:r>
          </w:p>
          <w:p w:rsidR="00A83772" w:rsidRPr="00756279">
            <w:pPr>
              <w:bidi w:val="0"/>
              <w:spacing w:after="0" w:line="240" w:lineRule="auto"/>
              <w:ind w:firstLine="0"/>
              <w:jc w:val="both"/>
              <w:rPr>
                <w:rFonts w:ascii="Times New Roman" w:hAnsi="Times New Roman" w:cs="Times New Roman"/>
                <w:sz w:val="28"/>
                <w:szCs w:val="28"/>
              </w:rPr>
            </w:pPr>
            <w:bookmarkStart w:id="5" w:name="bookmark=id.tyjcwt" w:colFirst="0" w:colLast="0"/>
            <w:bookmarkEnd w:id="5"/>
            <w:r w:rsidRPr="00756279" w:rsidR="00777B40">
              <w:rPr>
                <w:rFonts w:ascii="Times New Roman" w:hAnsi="Times New Roman" w:cs="Times New Roman"/>
                <w:sz w:val="28"/>
                <w:szCs w:val="28"/>
              </w:rPr>
              <w:t>1) документи державного зразка, видані закладами вищої освіти (науковими установами) України, крім інформації про випускників вищих військових навчальних закладів та військових навчальних підрозділів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6" w:name="bookmark=id.3dy6vkm" w:colFirst="0" w:colLast="0"/>
            <w:bookmarkEnd w:id="6"/>
            <w:r w:rsidRPr="00756279" w:rsidR="00777B40">
              <w:rPr>
                <w:rFonts w:ascii="Times New Roman" w:hAnsi="Times New Roman" w:cs="Times New Roman"/>
                <w:sz w:val="28"/>
                <w:szCs w:val="28"/>
              </w:rPr>
              <w:t>2) власні документи про вищу освіту, видані закладами вищої освіти України;</w:t>
            </w:r>
          </w:p>
          <w:p w:rsidR="00A83772" w:rsidRPr="00756279">
            <w:pPr>
              <w:bidi w:val="0"/>
              <w:spacing w:after="0" w:line="240" w:lineRule="auto"/>
              <w:ind w:firstLine="0"/>
              <w:jc w:val="both"/>
              <w:rPr>
                <w:rFonts w:ascii="Times New Roman" w:hAnsi="Times New Roman" w:cs="Times New Roman"/>
                <w:sz w:val="28"/>
                <w:szCs w:val="28"/>
              </w:rPr>
            </w:pPr>
            <w:bookmarkStart w:id="7" w:name="bookmark=id.1t3h5sf" w:colFirst="0" w:colLast="0"/>
            <w:bookmarkEnd w:id="7"/>
            <w:r w:rsidRPr="00756279" w:rsidR="00777B40">
              <w:rPr>
                <w:rFonts w:ascii="Times New Roman" w:hAnsi="Times New Roman" w:cs="Times New Roman"/>
                <w:sz w:val="28"/>
                <w:szCs w:val="28"/>
              </w:rPr>
              <w:t>3) документи, видані іноземними закладами вищої освіти, визнані центральним органом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8" w:name="bookmark=id.4d34og8" w:colFirst="0" w:colLast="0"/>
            <w:bookmarkEnd w:id="8"/>
            <w:r w:rsidRPr="00756279" w:rsidR="00777B40">
              <w:rPr>
                <w:rFonts w:ascii="Times New Roman" w:hAnsi="Times New Roman" w:cs="Times New Roman"/>
                <w:sz w:val="28"/>
                <w:szCs w:val="28"/>
              </w:rPr>
              <w:t>4) документи, видані іноземними закладами вищої освіти, визнані закладом вищої освіти України.</w:t>
            </w:r>
          </w:p>
          <w:p w:rsidR="00A83772" w:rsidRPr="00756279">
            <w:pPr>
              <w:bidi w:val="0"/>
              <w:spacing w:after="0" w:line="240" w:lineRule="auto"/>
              <w:ind w:firstLine="0"/>
              <w:jc w:val="both"/>
              <w:rPr>
                <w:rFonts w:ascii="Times New Roman" w:hAnsi="Times New Roman" w:cs="Times New Roman"/>
                <w:sz w:val="28"/>
                <w:szCs w:val="28"/>
              </w:rPr>
            </w:pPr>
            <w:bookmarkStart w:id="9" w:name="bookmark=id.2s8eyo1" w:colFirst="0" w:colLast="0"/>
            <w:bookmarkEnd w:id="9"/>
            <w:r w:rsidRPr="00756279" w:rsidR="00777B40">
              <w:rPr>
                <w:rFonts w:ascii="Times New Roman" w:hAnsi="Times New Roman" w:cs="Times New Roman"/>
                <w:sz w:val="28"/>
                <w:szCs w:val="28"/>
              </w:rPr>
              <w:t>Фізичні та юридичні особи мають </w:t>
            </w:r>
            <w:hyperlink r:id="rId8" w:anchor="n14" w:history="1">
              <w:r w:rsidRPr="00756279" w:rsidR="00777B40">
                <w:rPr>
                  <w:rFonts w:ascii="Times New Roman" w:hAnsi="Times New Roman" w:cs="Times New Roman"/>
                  <w:color w:val="0000FF"/>
                  <w:sz w:val="28"/>
                  <w:szCs w:val="28"/>
                  <w:u w:val="single"/>
                </w:rPr>
                <w:t>доступ до Реєстру</w:t>
              </w:r>
            </w:hyperlink>
            <w:r w:rsidRPr="00756279" w:rsidR="00777B40">
              <w:rPr>
                <w:rFonts w:ascii="Times New Roman" w:hAnsi="Times New Roman" w:cs="Times New Roman"/>
                <w:sz w:val="28"/>
                <w:szCs w:val="28"/>
              </w:rPr>
              <w:t> документів про вищу освіту в обсязі, достатньому для перевірки достовірності документа про вищу освіту.</w:t>
            </w:r>
          </w:p>
          <w:p w:rsidR="00A83772" w:rsidRPr="00756279">
            <w:pPr>
              <w:bidi w:val="0"/>
              <w:spacing w:after="0" w:line="240" w:lineRule="auto"/>
              <w:ind w:firstLine="0"/>
              <w:jc w:val="both"/>
              <w:rPr>
                <w:rFonts w:ascii="Times New Roman" w:hAnsi="Times New Roman" w:cs="Times New Roman"/>
                <w:sz w:val="28"/>
                <w:szCs w:val="28"/>
              </w:rPr>
            </w:pPr>
            <w:bookmarkStart w:id="10" w:name="bookmark=id.17dp8vu" w:colFirst="0" w:colLast="0"/>
            <w:bookmarkEnd w:id="10"/>
            <w:r w:rsidRPr="00756279" w:rsidR="00777B40">
              <w:rPr>
                <w:rFonts w:ascii="Times New Roman" w:hAnsi="Times New Roman" w:cs="Times New Roman"/>
                <w:sz w:val="28"/>
                <w:szCs w:val="28"/>
              </w:rPr>
              <w:t>4. Реєстр сертифікатів зовнішнього незалежного оцінювання містить відомості про сертифікати зовнішнього незалежного оцінювання. Ці відомості є доступними для перевірки їх достовірності під час прийому до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11" w:name="bookmark=id.3rdcrjn" w:colFirst="0" w:colLast="0"/>
            <w:bookmarkEnd w:id="11"/>
            <w:r w:rsidRPr="00756279" w:rsidR="00777B40">
              <w:rPr>
                <w:rFonts w:ascii="Times New Roman" w:hAnsi="Times New Roman" w:cs="Times New Roman"/>
                <w:sz w:val="28"/>
                <w:szCs w:val="28"/>
              </w:rPr>
              <w:t>5. Реєстр студентських (учнівських) квитків містить відомості про видані навчальними закладами дійсні студентські (учнівські) квитки, що підтверджують права студентів (учнів), передбачені законодавством.</w:t>
            </w:r>
          </w:p>
          <w:p w:rsidR="00A83772" w:rsidRPr="00756279">
            <w:pPr>
              <w:bidi w:val="0"/>
              <w:spacing w:after="0" w:line="240" w:lineRule="auto"/>
              <w:ind w:firstLine="0"/>
              <w:jc w:val="both"/>
              <w:rPr>
                <w:rFonts w:ascii="Times New Roman" w:hAnsi="Times New Roman" w:cs="Times New Roman"/>
                <w:sz w:val="28"/>
                <w:szCs w:val="28"/>
              </w:rPr>
            </w:pPr>
            <w:bookmarkStart w:id="12" w:name="bookmark=id.26in1rg" w:colFirst="0" w:colLast="0"/>
            <w:bookmarkEnd w:id="12"/>
            <w:r w:rsidRPr="00756279" w:rsidR="00777B40">
              <w:rPr>
                <w:rFonts w:ascii="Times New Roman" w:hAnsi="Times New Roman" w:cs="Times New Roman"/>
                <w:i/>
                <w:sz w:val="28"/>
                <w:szCs w:val="28"/>
              </w:rPr>
              <w:t>{Статтю 8 доповнено новою частиною згідно із Законом </w:t>
            </w:r>
            <w:hyperlink r:id="rId5" w:anchor="n1912"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13" w:name="bookmark=id.lnxbz9" w:colFirst="0" w:colLast="0"/>
            <w:bookmarkEnd w:id="13"/>
            <w:r w:rsidRPr="00756279" w:rsidR="00777B40">
              <w:rPr>
                <w:rFonts w:ascii="Times New Roman" w:hAnsi="Times New Roman" w:cs="Times New Roman"/>
                <w:sz w:val="28"/>
                <w:szCs w:val="28"/>
              </w:rPr>
              <w:t>6. Розпорядником Єдиної державної електронної бази з питань освіти є центральний орган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14" w:name="bookmark=id.35nkun2" w:colFirst="0" w:colLast="0"/>
            <w:bookmarkEnd w:id="14"/>
            <w:r w:rsidRPr="00756279" w:rsidR="00777B40">
              <w:rPr>
                <w:rFonts w:ascii="Times New Roman" w:hAnsi="Times New Roman" w:cs="Times New Roman"/>
                <w:sz w:val="28"/>
                <w:szCs w:val="28"/>
              </w:rPr>
              <w:t>7. Особа має повний доступ до всіх відомостей про себе, внесених до Єдиної державної електронної бази з питань освіти.</w:t>
            </w:r>
          </w:p>
          <w:p w:rsidR="00A83772" w:rsidRPr="00756279">
            <w:pPr>
              <w:bidi w:val="0"/>
              <w:spacing w:after="0" w:line="240" w:lineRule="auto"/>
              <w:ind w:firstLine="0"/>
              <w:jc w:val="both"/>
              <w:rPr>
                <w:rFonts w:ascii="Times New Roman" w:hAnsi="Times New Roman" w:cs="Times New Roman"/>
                <w:sz w:val="28"/>
                <w:szCs w:val="28"/>
              </w:rPr>
            </w:pPr>
            <w:bookmarkStart w:id="15" w:name="bookmark=id.1ksv4uv" w:colFirst="0" w:colLast="0"/>
            <w:bookmarkEnd w:id="15"/>
            <w:r w:rsidRPr="00756279" w:rsidR="00777B40">
              <w:rPr>
                <w:rFonts w:ascii="Times New Roman" w:hAnsi="Times New Roman" w:cs="Times New Roman"/>
                <w:sz w:val="28"/>
                <w:szCs w:val="28"/>
              </w:rPr>
              <w:t>8. Безоплатний і вільний доступ осіб до інформації, що міститься в Єдиній державній електронній базі з питань освіти, здійснюється через офіційний веб-сайт центрального органу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16" w:name="bookmark=id.44sinio" w:colFirst="0" w:colLast="0"/>
            <w:bookmarkEnd w:id="16"/>
            <w:r w:rsidRPr="00756279" w:rsidR="00777B40">
              <w:rPr>
                <w:rFonts w:ascii="Times New Roman" w:hAnsi="Times New Roman" w:cs="Times New Roman"/>
                <w:sz w:val="28"/>
                <w:szCs w:val="28"/>
              </w:rPr>
              <w:t>9. Положення про Єдину державну електронну базу з питань освіти затверджується центральним органом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17" w:name="bookmark=id.2jxsxqh" w:colFirst="0" w:colLast="0"/>
            <w:bookmarkEnd w:id="17"/>
            <w:r w:rsidRPr="00756279" w:rsidR="00777B40">
              <w:rPr>
                <w:rFonts w:ascii="Times New Roman" w:hAnsi="Times New Roman" w:cs="Times New Roman"/>
                <w:i/>
                <w:sz w:val="28"/>
                <w:szCs w:val="28"/>
              </w:rPr>
              <w:t>{Частина дев'ята статті 8 в редакції Закону </w:t>
            </w:r>
            <w:hyperlink r:id="rId5" w:anchor="n1915"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color w:val="000000"/>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8.</w:t>
            </w:r>
            <w:r w:rsidRPr="00756279" w:rsidR="00777B40">
              <w:rPr>
                <w:rFonts w:ascii="Times New Roman" w:hAnsi="Times New Roman" w:cs="Times New Roman"/>
                <w:sz w:val="28"/>
                <w:szCs w:val="28"/>
              </w:rPr>
              <w:t> Єдина державна електронна база з питань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У сфері вищої освіти Єдина державна електронна база з питань освіти включає Реєстр закладів вищої освіти, Реєстр документів про вищу освіту, Реєстр сертифікатів зовнішнього незалежного оцінювання та Реєстр студентських (учнівських) квитків.</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i/>
                <w:sz w:val="28"/>
                <w:szCs w:val="28"/>
              </w:rPr>
              <w:t>{Частина перша статті 8 в редакції Закону </w:t>
            </w:r>
            <w:hyperlink r:id="rId5" w:anchor="n1910"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Реєстр закладів вищої освіти містить відомості про кожен заклад вищої освіти, видані йому ліцензії та сертифікати про акредитацію. Відомості Реєстру закладів вищої освіти є відкритими та оприлюднюються відповідно до вимог </w:t>
            </w:r>
            <w:hyperlink r:id="rId6" w:history="1">
              <w:r w:rsidRPr="00756279" w:rsidR="00777B40">
                <w:rPr>
                  <w:rFonts w:ascii="Times New Roman" w:hAnsi="Times New Roman" w:cs="Times New Roman"/>
                  <w:color w:val="0000FF"/>
                  <w:sz w:val="28"/>
                  <w:szCs w:val="28"/>
                  <w:u w:val="single"/>
                </w:rPr>
                <w:t>Закону України</w:t>
              </w:r>
            </w:hyperlink>
            <w:r w:rsidRPr="00756279" w:rsidR="00777B40">
              <w:rPr>
                <w:rFonts w:ascii="Times New Roman" w:hAnsi="Times New Roman" w:cs="Times New Roman"/>
                <w:sz w:val="28"/>
                <w:szCs w:val="28"/>
              </w:rPr>
              <w:t> "Про доступ до публічної інформації", у тому числі у формі відкритих даних.</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i/>
                <w:sz w:val="28"/>
                <w:szCs w:val="28"/>
              </w:rPr>
              <w:t>{Частина друга статті 8 із змінами, внесеними згідно із Законом </w:t>
            </w:r>
            <w:hyperlink r:id="rId7" w:anchor="n64" w:history="1">
              <w:r w:rsidRPr="00756279" w:rsidR="00777B40">
                <w:rPr>
                  <w:rFonts w:ascii="Times New Roman" w:hAnsi="Times New Roman" w:cs="Times New Roman"/>
                  <w:i/>
                  <w:color w:val="0000FF"/>
                  <w:sz w:val="28"/>
                  <w:szCs w:val="28"/>
                  <w:u w:val="single"/>
                </w:rPr>
                <w:t>№ 319-VIII від 09.04.2015</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Реєстр документів про вищу освіту містить відомості про:</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документи державного зразка, видані закладами вищої освіти (науковими установами) України, крім інформації про випускників вищих військових навчальних закладів та військових навчальних підрозділів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власні документи про вищу освіту, видані закладами вищої освіти України;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документи, видані іноземними закладами вищої освіти, визнані центральним органом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документи, видані іноземними закладами вищої освіти, визнані закладом вищої освіти України.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Фізичні та юридичні особи мають </w:t>
            </w:r>
            <w:hyperlink r:id="rId8" w:anchor="n14" w:history="1">
              <w:r w:rsidRPr="00756279" w:rsidR="00777B40">
                <w:rPr>
                  <w:rFonts w:ascii="Times New Roman" w:hAnsi="Times New Roman" w:cs="Times New Roman"/>
                  <w:color w:val="0000FF"/>
                  <w:sz w:val="28"/>
                  <w:szCs w:val="28"/>
                  <w:u w:val="single"/>
                </w:rPr>
                <w:t>доступ до Реєстру</w:t>
              </w:r>
            </w:hyperlink>
            <w:r w:rsidRPr="00756279" w:rsidR="00777B40">
              <w:rPr>
                <w:rFonts w:ascii="Times New Roman" w:hAnsi="Times New Roman" w:cs="Times New Roman"/>
                <w:sz w:val="28"/>
                <w:szCs w:val="28"/>
              </w:rPr>
              <w:t> документів про вищу освіту в обсязі, достатньому для перевірки достовірності документа про вищу освіту.</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Реєстр документів про вищу освіту використовується у процесі здійснення автоматизованого моніторингу працевлаштування випускників.</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Реєстр сертифікатів зовнішнього незалежного оцінювання містить відомості про сертифікати зовнішнього незалежного оцінювання. Ці відомості є доступними для перевірки їх достовірності під час прийому до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Реєстр студентських (учнівських) квитків містить відомості про видані навчальними закладами дійсні студентські (учнівські) квитки, що підтверджують права студентів (учнів), передбачені законодавством.</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i/>
                <w:sz w:val="28"/>
                <w:szCs w:val="28"/>
              </w:rPr>
              <w:t>{Статтю 8 доповнено новою частиною згідно із Законом </w:t>
            </w:r>
            <w:hyperlink r:id="rId5" w:anchor="n1912"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Розпорядником Єдиної державної електронної бази з питань освіти є центральний орган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Особа має повний доступ до всіх відомостей про себе, внесених до Єдиної державної електронної бази з питань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Безоплатний і вільний доступ осіб до інформації, що міститься в Єдиній державній електронній базі з питань освіти, здійснюється через офіційний веб-сайт центрального органу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sz w:val="28"/>
                <w:szCs w:val="28"/>
              </w:rPr>
              <w:t>9. Положення про Єдину державну електронну базу з питань освіти затверджується центральним органом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i/>
                <w:sz w:val="28"/>
                <w:szCs w:val="28"/>
              </w:rPr>
              <w:t>{Частина дев'ята статті 8 в редакції Закону </w:t>
            </w:r>
            <w:hyperlink r:id="rId5" w:anchor="n1915"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12.</w:t>
            </w:r>
            <w:r w:rsidRPr="00756279" w:rsidR="00777B40">
              <w:rPr>
                <w:rFonts w:ascii="Times New Roman" w:hAnsi="Times New Roman" w:cs="Times New Roman"/>
                <w:sz w:val="28"/>
                <w:szCs w:val="28"/>
              </w:rPr>
              <w:t> Управління у сфері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18" w:name="bookmark=id.z337ya" w:colFirst="0" w:colLast="0"/>
            <w:bookmarkEnd w:id="18"/>
            <w:r w:rsidRPr="00756279" w:rsidR="00777B40">
              <w:rPr>
                <w:rFonts w:ascii="Times New Roman" w:hAnsi="Times New Roman" w:cs="Times New Roman"/>
                <w:sz w:val="28"/>
                <w:szCs w:val="28"/>
              </w:rPr>
              <w:t>1. Управління у сфері вищої освіти у межах своїх повноважень здійснюється:</w:t>
            </w:r>
          </w:p>
          <w:p w:rsidR="00A83772" w:rsidRPr="00756279">
            <w:pPr>
              <w:bidi w:val="0"/>
              <w:spacing w:after="0" w:line="240" w:lineRule="auto"/>
              <w:ind w:firstLine="0"/>
              <w:jc w:val="both"/>
              <w:rPr>
                <w:rFonts w:ascii="Times New Roman" w:hAnsi="Times New Roman" w:cs="Times New Roman"/>
                <w:sz w:val="28"/>
                <w:szCs w:val="28"/>
              </w:rPr>
            </w:pPr>
            <w:bookmarkStart w:id="19" w:name="bookmark=id.3j2qqm3" w:colFirst="0" w:colLast="0"/>
            <w:bookmarkEnd w:id="19"/>
            <w:r w:rsidRPr="00756279" w:rsidR="00777B40">
              <w:rPr>
                <w:rFonts w:ascii="Times New Roman" w:hAnsi="Times New Roman" w:cs="Times New Roman"/>
                <w:sz w:val="28"/>
                <w:szCs w:val="28"/>
              </w:rPr>
              <w:t>1) Кабінетом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20" w:name="bookmark=id.1y810tw" w:colFirst="0" w:colLast="0"/>
            <w:bookmarkEnd w:id="20"/>
            <w:r w:rsidRPr="00756279" w:rsidR="00777B40">
              <w:rPr>
                <w:rFonts w:ascii="Times New Roman" w:hAnsi="Times New Roman" w:cs="Times New Roman"/>
                <w:sz w:val="28"/>
                <w:szCs w:val="28"/>
              </w:rPr>
              <w:t>2) центральним органом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21" w:name="bookmark=id.4i7ojhp" w:colFirst="0" w:colLast="0"/>
            <w:bookmarkEnd w:id="21"/>
            <w:r w:rsidRPr="00756279" w:rsidR="00777B40">
              <w:rPr>
                <w:rFonts w:ascii="Times New Roman" w:hAnsi="Times New Roman" w:cs="Times New Roman"/>
                <w:sz w:val="28"/>
                <w:szCs w:val="28"/>
              </w:rPr>
              <w:t>3) галузевими державними органами,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22" w:name="bookmark=id.2xcytpi" w:colFirst="0" w:colLast="0"/>
            <w:bookmarkEnd w:id="22"/>
            <w:r w:rsidRPr="00756279" w:rsidR="00777B40">
              <w:rPr>
                <w:rFonts w:ascii="Times New Roman" w:hAnsi="Times New Roman" w:cs="Times New Roman"/>
                <w:sz w:val="28"/>
                <w:szCs w:val="28"/>
              </w:rPr>
              <w:t>4) органами влади Автономної Республіки Крим, органами місцевого самоврядування,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23" w:name="bookmark=id.1ci93xb" w:colFirst="0" w:colLast="0"/>
            <w:bookmarkEnd w:id="23"/>
            <w:r w:rsidRPr="00756279" w:rsidR="00777B40">
              <w:rPr>
                <w:rFonts w:ascii="Times New Roman" w:hAnsi="Times New Roman" w:cs="Times New Roman"/>
                <w:sz w:val="28"/>
                <w:szCs w:val="28"/>
              </w:rPr>
              <w:t>5) Національною академією наук України та національними галузевими академіями наук;</w:t>
            </w:r>
          </w:p>
          <w:p w:rsidR="00A83772" w:rsidRPr="00756279">
            <w:pPr>
              <w:bidi w:val="0"/>
              <w:spacing w:after="0" w:line="240" w:lineRule="auto"/>
              <w:ind w:firstLine="0"/>
              <w:jc w:val="both"/>
              <w:rPr>
                <w:rFonts w:ascii="Times New Roman" w:hAnsi="Times New Roman" w:cs="Times New Roman"/>
                <w:sz w:val="28"/>
                <w:szCs w:val="28"/>
              </w:rPr>
            </w:pPr>
            <w:bookmarkStart w:id="24" w:name="bookmark=id.3whwml4" w:colFirst="0" w:colLast="0"/>
            <w:bookmarkEnd w:id="24"/>
            <w:r w:rsidRPr="00756279" w:rsidR="00777B40">
              <w:rPr>
                <w:rFonts w:ascii="Times New Roman" w:hAnsi="Times New Roman" w:cs="Times New Roman"/>
                <w:sz w:val="28"/>
                <w:szCs w:val="28"/>
              </w:rPr>
              <w:t>6) засновниками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25" w:name="bookmark=id.2bn6wsx" w:colFirst="0" w:colLast="0"/>
            <w:bookmarkEnd w:id="25"/>
            <w:r w:rsidRPr="00756279" w:rsidR="00777B40">
              <w:rPr>
                <w:rFonts w:ascii="Times New Roman" w:hAnsi="Times New Roman" w:cs="Times New Roman"/>
                <w:sz w:val="28"/>
                <w:szCs w:val="28"/>
              </w:rPr>
              <w:t>7) органами громадського самоврядування у сфері вищої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26" w:name="bookmark=id.qsh70q" w:colFirst="0" w:colLast="0"/>
            <w:bookmarkEnd w:id="26"/>
            <w:r w:rsidRPr="00756279" w:rsidR="00777B40">
              <w:rPr>
                <w:rFonts w:ascii="Times New Roman" w:hAnsi="Times New Roman" w:cs="Times New Roman"/>
                <w:sz w:val="28"/>
                <w:szCs w:val="28"/>
              </w:rPr>
              <w:t>8) Національним агентством із забезпечення якості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27" w:name="bookmark=id.3as4poj" w:colFirst="0" w:colLast="0"/>
            <w:bookmarkEnd w:id="27"/>
            <w:r w:rsidRPr="00756279" w:rsidR="00777B40">
              <w:rPr>
                <w:rFonts w:ascii="Times New Roman" w:hAnsi="Times New Roman" w:cs="Times New Roman"/>
                <w:sz w:val="28"/>
                <w:szCs w:val="28"/>
              </w:rPr>
              <w:t>2. Кабінет Міністрів України через систему органів виконавчої влади:</w:t>
            </w:r>
          </w:p>
          <w:p w:rsidR="00A83772" w:rsidRPr="00756279">
            <w:pPr>
              <w:bidi w:val="0"/>
              <w:spacing w:after="0" w:line="240" w:lineRule="auto"/>
              <w:ind w:firstLine="0"/>
              <w:jc w:val="both"/>
              <w:rPr>
                <w:rFonts w:ascii="Times New Roman" w:hAnsi="Times New Roman" w:cs="Times New Roman"/>
                <w:sz w:val="28"/>
                <w:szCs w:val="28"/>
              </w:rPr>
            </w:pPr>
            <w:bookmarkStart w:id="28" w:name="bookmark=id.1pxezwc" w:colFirst="0" w:colLast="0"/>
            <w:bookmarkEnd w:id="28"/>
            <w:r w:rsidRPr="00756279" w:rsidR="00777B40">
              <w:rPr>
                <w:rFonts w:ascii="Times New Roman" w:hAnsi="Times New Roman" w:cs="Times New Roman"/>
                <w:sz w:val="28"/>
                <w:szCs w:val="28"/>
              </w:rPr>
              <w:t>1) забезпечує реалізацію державної політики у сфері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29" w:name="bookmark=id.49x2ik5" w:colFirst="0" w:colLast="0"/>
            <w:bookmarkEnd w:id="29"/>
            <w:r w:rsidRPr="00756279" w:rsidR="00777B40">
              <w:rPr>
                <w:rFonts w:ascii="Times New Roman" w:hAnsi="Times New Roman" w:cs="Times New Roman"/>
                <w:sz w:val="28"/>
                <w:szCs w:val="28"/>
              </w:rPr>
              <w:t>2) організовує розроблення, затверджує та забезпечує виконання загальнодержавних програм розвитку сфери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30" w:name="bookmark=id.2p2csry" w:colFirst="0" w:colLast="0"/>
            <w:bookmarkEnd w:id="30"/>
            <w:r w:rsidRPr="00756279" w:rsidR="00777B40">
              <w:rPr>
                <w:rFonts w:ascii="Times New Roman" w:hAnsi="Times New Roman" w:cs="Times New Roman"/>
                <w:sz w:val="28"/>
                <w:szCs w:val="28"/>
              </w:rPr>
              <w:t>3) забезпечує розроблення і здійснення заходів щодо створення матеріально-технічної бази та інших умов, необхідних для розвитку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31" w:name="bookmark=id.147n2zr" w:colFirst="0" w:colLast="0"/>
            <w:bookmarkEnd w:id="31"/>
            <w:r w:rsidRPr="00756279" w:rsidR="00777B40">
              <w:rPr>
                <w:rFonts w:ascii="Times New Roman" w:hAnsi="Times New Roman" w:cs="Times New Roman"/>
                <w:sz w:val="28"/>
                <w:szCs w:val="28"/>
              </w:rPr>
              <w:t>4) видає у межах своїх повноважень нормативно-правові акти з питань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32" w:name="bookmark=id.3o7alnk" w:colFirst="0" w:colLast="0"/>
            <w:bookmarkEnd w:id="32"/>
            <w:r w:rsidRPr="00756279" w:rsidR="00777B40">
              <w:rPr>
                <w:rFonts w:ascii="Times New Roman" w:hAnsi="Times New Roman" w:cs="Times New Roman"/>
                <w:sz w:val="28"/>
                <w:szCs w:val="28"/>
              </w:rPr>
              <w:t>5) безпосередньо або через уповноважений ним орган здійснює права засновника, передбачені цим та іншими законами України, стосовно закладів вищої освіти державної форми власності;</w:t>
            </w:r>
          </w:p>
          <w:p w:rsidR="00A83772" w:rsidRPr="00756279">
            <w:pPr>
              <w:bidi w:val="0"/>
              <w:spacing w:after="0" w:line="240" w:lineRule="auto"/>
              <w:ind w:firstLine="0"/>
              <w:jc w:val="both"/>
              <w:rPr>
                <w:rFonts w:ascii="Times New Roman" w:hAnsi="Times New Roman" w:cs="Times New Roman"/>
                <w:sz w:val="28"/>
                <w:szCs w:val="28"/>
              </w:rPr>
            </w:pPr>
            <w:bookmarkStart w:id="33" w:name="bookmark=id.23ckvvd" w:colFirst="0" w:colLast="0"/>
            <w:bookmarkEnd w:id="33"/>
            <w:r w:rsidRPr="00756279" w:rsidR="00777B40">
              <w:rPr>
                <w:rFonts w:ascii="Times New Roman" w:hAnsi="Times New Roman" w:cs="Times New Roman"/>
                <w:sz w:val="28"/>
                <w:szCs w:val="28"/>
              </w:rPr>
              <w:t>6) створює дієві механізми реалізації передбачених цим Законом прав закладів вищої освіти, наукових, науково-педагогічних і педагогічних працівників та осіб, які навчаються у закладах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34" w:name="bookmark=id.ihv636" w:colFirst="0" w:colLast="0"/>
            <w:bookmarkEnd w:id="34"/>
            <w:r w:rsidRPr="00756279" w:rsidR="00777B40">
              <w:rPr>
                <w:rFonts w:ascii="Times New Roman" w:hAnsi="Times New Roman" w:cs="Times New Roman"/>
                <w:sz w:val="28"/>
                <w:szCs w:val="28"/>
              </w:rPr>
              <w:t>7) забезпечує широку участь незалежних експертів і представників громадськості, роботодавців та осіб, які навчаються у закладах вищої освіти, у підготовці та прийнятті проектів нормативно-правових актів та інших рішень, що стосуються регулювання взаємодії складових системи вищої освіти та її функціонування в цілому;</w:t>
            </w:r>
          </w:p>
          <w:p w:rsidR="00A83772" w:rsidRPr="00756279">
            <w:pPr>
              <w:bidi w:val="0"/>
              <w:spacing w:after="0" w:line="240" w:lineRule="auto"/>
              <w:ind w:firstLine="0"/>
              <w:jc w:val="both"/>
              <w:rPr>
                <w:rFonts w:ascii="Times New Roman" w:hAnsi="Times New Roman" w:cs="Times New Roman"/>
                <w:sz w:val="28"/>
                <w:szCs w:val="28"/>
              </w:rPr>
            </w:pPr>
            <w:bookmarkStart w:id="35" w:name="bookmark=id.32hioqz" w:colFirst="0" w:colLast="0"/>
            <w:bookmarkEnd w:id="35"/>
            <w:r w:rsidRPr="00756279" w:rsidR="00777B40">
              <w:rPr>
                <w:rFonts w:ascii="Times New Roman" w:hAnsi="Times New Roman" w:cs="Times New Roman"/>
                <w:sz w:val="28"/>
                <w:szCs w:val="28"/>
              </w:rPr>
              <w:t>8) встановлює особливі умови підготовки фахівців за пріоритетними високотехнологічними напрямами відповідно до державних цільових програм;</w:t>
            </w:r>
          </w:p>
          <w:p w:rsidR="00A83772" w:rsidRPr="00756279">
            <w:pPr>
              <w:bidi w:val="0"/>
              <w:spacing w:after="0" w:line="240" w:lineRule="auto"/>
              <w:ind w:firstLine="0"/>
              <w:jc w:val="both"/>
              <w:rPr>
                <w:rFonts w:ascii="Times New Roman" w:hAnsi="Times New Roman" w:cs="Times New Roman"/>
                <w:sz w:val="28"/>
                <w:szCs w:val="28"/>
              </w:rPr>
            </w:pPr>
            <w:bookmarkStart w:id="36" w:name="bookmark=id.1hmsyys" w:colFirst="0" w:colLast="0"/>
            <w:bookmarkEnd w:id="36"/>
            <w:r w:rsidRPr="00756279" w:rsidR="00777B40">
              <w:rPr>
                <w:rFonts w:ascii="Times New Roman" w:hAnsi="Times New Roman" w:cs="Times New Roman"/>
                <w:sz w:val="28"/>
                <w:szCs w:val="28"/>
              </w:rPr>
              <w:t>9) забезпечує здійснення контролю за дотриманням законодавства про вищу освіту;</w:t>
            </w:r>
          </w:p>
          <w:p w:rsidR="00A83772" w:rsidRPr="00756279">
            <w:pPr>
              <w:bidi w:val="0"/>
              <w:spacing w:after="0" w:line="240" w:lineRule="auto"/>
              <w:ind w:firstLine="0"/>
              <w:jc w:val="both"/>
              <w:rPr>
                <w:rFonts w:ascii="Times New Roman" w:hAnsi="Times New Roman" w:cs="Times New Roman"/>
                <w:sz w:val="28"/>
                <w:szCs w:val="28"/>
              </w:rPr>
            </w:pPr>
            <w:bookmarkStart w:id="37" w:name="bookmark=id.41mghml" w:colFirst="0" w:colLast="0"/>
            <w:bookmarkEnd w:id="37"/>
            <w:r w:rsidRPr="00756279" w:rsidR="00777B40">
              <w:rPr>
                <w:rFonts w:ascii="Times New Roman" w:hAnsi="Times New Roman" w:cs="Times New Roman"/>
                <w:sz w:val="28"/>
                <w:szCs w:val="28"/>
              </w:rPr>
              <w:t>10) забезпечує здійснення контролю за дотриманням встановлених цим Законом обмежень при затвердженні складу Національного агентства із забезпечення якості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38" w:name="bookmark=id.2grqrue" w:colFirst="0" w:colLast="0"/>
            <w:bookmarkEnd w:id="38"/>
            <w:r w:rsidRPr="00756279" w:rsidR="00777B40">
              <w:rPr>
                <w:rFonts w:ascii="Times New Roman" w:hAnsi="Times New Roman" w:cs="Times New Roman"/>
                <w:i/>
                <w:sz w:val="28"/>
                <w:szCs w:val="28"/>
              </w:rPr>
              <w:t>{Частину другу статті 12 доповнено пунктом 10 згідно із</w:t>
            </w:r>
            <w:r w:rsidRPr="00756279" w:rsidR="00777B40">
              <w:rPr>
                <w:rFonts w:ascii="Times New Roman" w:hAnsi="Times New Roman" w:cs="Times New Roman"/>
                <w:sz w:val="28"/>
                <w:szCs w:val="28"/>
              </w:rPr>
              <w:t> </w:t>
            </w:r>
            <w:r w:rsidRPr="00756279" w:rsidR="00777B40">
              <w:rPr>
                <w:rFonts w:ascii="Times New Roman" w:hAnsi="Times New Roman" w:cs="Times New Roman"/>
                <w:i/>
                <w:sz w:val="28"/>
                <w:szCs w:val="28"/>
              </w:rPr>
              <w:t>Законом </w:t>
            </w:r>
            <w:hyperlink r:id="rId9" w:anchor="n6" w:history="1">
              <w:r w:rsidRPr="00756279" w:rsidR="00777B40">
                <w:rPr>
                  <w:rFonts w:ascii="Times New Roman" w:hAnsi="Times New Roman" w:cs="Times New Roman"/>
                  <w:i/>
                  <w:color w:val="0000FF"/>
                  <w:sz w:val="28"/>
                  <w:szCs w:val="28"/>
                  <w:u w:val="single"/>
                </w:rPr>
                <w:t>№ 1415-VIII від 14.06.2016</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39" w:name="bookmark=id.vx1227" w:colFirst="0" w:colLast="0"/>
            <w:bookmarkEnd w:id="39"/>
            <w:r w:rsidRPr="00756279" w:rsidR="00777B40">
              <w:rPr>
                <w:rFonts w:ascii="Times New Roman" w:hAnsi="Times New Roman" w:cs="Times New Roman"/>
                <w:sz w:val="28"/>
                <w:szCs w:val="28"/>
              </w:rPr>
              <w:t>11) затверджує склад Національного агентства із забезпечення якості вищої освіти та у встановлених цим Законом випадках припиняє повноваження членів Національного агентства із забезпечення якості вищої освіти.</w:t>
            </w:r>
          </w:p>
          <w:p w:rsidR="00A83772" w:rsidRPr="00756279">
            <w:pPr>
              <w:bidi w:val="0"/>
              <w:spacing w:after="0" w:line="240" w:lineRule="auto"/>
              <w:ind w:firstLine="0"/>
              <w:jc w:val="both"/>
              <w:rPr>
                <w:rFonts w:ascii="Times New Roman" w:hAnsi="Times New Roman" w:cs="Times New Roman"/>
                <w:i/>
                <w:sz w:val="28"/>
                <w:szCs w:val="28"/>
              </w:rPr>
            </w:pPr>
            <w:bookmarkStart w:id="40" w:name="bookmark=id.3fwokq0" w:colFirst="0" w:colLast="0"/>
            <w:bookmarkEnd w:id="40"/>
            <w:r w:rsidRPr="00756279" w:rsidR="00777B40">
              <w:rPr>
                <w:rFonts w:ascii="Times New Roman" w:hAnsi="Times New Roman" w:cs="Times New Roman"/>
                <w:i/>
                <w:sz w:val="28"/>
                <w:szCs w:val="28"/>
              </w:rPr>
              <w:t>{Частину другу статті 12 доповнено пунктом 11 згідно із</w:t>
            </w:r>
            <w:r w:rsidRPr="00756279" w:rsidR="00777B40">
              <w:rPr>
                <w:rFonts w:ascii="Times New Roman" w:hAnsi="Times New Roman" w:cs="Times New Roman"/>
                <w:sz w:val="28"/>
                <w:szCs w:val="28"/>
              </w:rPr>
              <w:t> </w:t>
            </w:r>
            <w:r w:rsidRPr="00756279" w:rsidR="00777B40">
              <w:rPr>
                <w:rFonts w:ascii="Times New Roman" w:hAnsi="Times New Roman" w:cs="Times New Roman"/>
                <w:i/>
                <w:sz w:val="28"/>
                <w:szCs w:val="28"/>
              </w:rPr>
              <w:t>Законом </w:t>
            </w:r>
            <w:hyperlink r:id="rId9" w:anchor="n6" w:history="1">
              <w:r w:rsidRPr="00756279" w:rsidR="00777B40">
                <w:rPr>
                  <w:rFonts w:ascii="Times New Roman" w:hAnsi="Times New Roman" w:cs="Times New Roman"/>
                  <w:i/>
                  <w:color w:val="0000FF"/>
                  <w:sz w:val="28"/>
                  <w:szCs w:val="28"/>
                  <w:u w:val="single"/>
                </w:rPr>
                <w:t>№ 1415-VIII від 14.06.2016</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12.</w:t>
            </w:r>
            <w:r w:rsidRPr="00756279" w:rsidR="00777B40">
              <w:rPr>
                <w:rFonts w:ascii="Times New Roman" w:hAnsi="Times New Roman" w:cs="Times New Roman"/>
                <w:sz w:val="28"/>
                <w:szCs w:val="28"/>
              </w:rPr>
              <w:t> Управління у сфері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Управління у сфері вищої освіти у межах своїх повноважень здійснюється:</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Кабінетом Міністрів України;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центральним органом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галузевими державними органами,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органами влади Автономної Республіки Крим, органами місцевого самоврядування,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Національною академією наук України та національними галузевими академіями наук;</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засновниками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органами громадського самоврядування у сфері вищої освіти і науки;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Національним агентством із забезпечення якості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Кабінет Міністрів України через систему органів виконавчої влади: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забезпечує реалізацію державної політики у сфері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організовує розроблення, затверджує та забезпечує виконання загальнодержавних програм розвитку сфери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забезпечує розроблення і здійснення заходів щодо створення матеріально-технічної бази та інших умов, необхідних для розвитку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видає у межах своїх повноважень нормативно-правові акти з питань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безпосередньо або через уповноважений ним орган здійснює права засновника, передбачені цим та іншими законами України, стосовно закладів вищої освіти державної форми власності;</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створює дієві механізми реалізації передбачених цим Законом прав закладів вищої освіти, наукових, науково-педагогічних і педагогічних працівників та осіб, які навчаються у закладах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забезпечує широку участь незалежних експертів і представників громадськості, роботодавців та осіб, які навчаються у закладах вищої освіти, у підготовці та прийнятті проектів нормативно-правових актів та інших рішень, що стосуються регулювання взаємодії складових системи вищої освіти та її функціонування в цілому;</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встановлює особливі умови підготовки фахівців за пріоритетними високотехнологічними напрямами відповідно до державних цільових програм;</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9) забезпечує здійснення контролю за дотриманням законодавства про вищу освіту;</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10) забезпечує здійснення контролю за дотриманням встановлених цим Законом обмежень при затвердженні складу Національного агентства із забезпечення якості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i/>
                <w:sz w:val="28"/>
                <w:szCs w:val="28"/>
              </w:rPr>
              <w:t>{Частину другу статті 12 доповнено пунктом 10 згідно із</w:t>
            </w:r>
            <w:r w:rsidRPr="00756279" w:rsidR="00777B40">
              <w:rPr>
                <w:rFonts w:ascii="Times New Roman" w:hAnsi="Times New Roman" w:cs="Times New Roman"/>
                <w:sz w:val="28"/>
                <w:szCs w:val="28"/>
              </w:rPr>
              <w:t> </w:t>
            </w:r>
            <w:r w:rsidRPr="00756279" w:rsidR="00777B40">
              <w:rPr>
                <w:rFonts w:ascii="Times New Roman" w:hAnsi="Times New Roman" w:cs="Times New Roman"/>
                <w:i/>
                <w:sz w:val="28"/>
                <w:szCs w:val="28"/>
              </w:rPr>
              <w:t>Законом </w:t>
            </w:r>
            <w:hyperlink r:id="rId9" w:anchor="n6" w:history="1">
              <w:r w:rsidRPr="00756279" w:rsidR="00777B40">
                <w:rPr>
                  <w:rFonts w:ascii="Times New Roman" w:hAnsi="Times New Roman" w:cs="Times New Roman"/>
                  <w:i/>
                  <w:color w:val="0000FF"/>
                  <w:sz w:val="28"/>
                  <w:szCs w:val="28"/>
                  <w:u w:val="single"/>
                </w:rPr>
                <w:t>№ 1415-VIII від 14.06.2016</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11) затверджує склад Національного агентства із забезпечення якості вищої освіти та у встановлених цим Законом випадках припиняє повноваження членів Національного агентства із забезпечення якості вищої освіти.</w:t>
            </w:r>
          </w:p>
          <w:p w:rsidR="00A83772" w:rsidRPr="00756279">
            <w:pPr>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i/>
                <w:sz w:val="28"/>
                <w:szCs w:val="28"/>
              </w:rPr>
              <w:t>{Частину другу статті 12 доповнено пунктом 11 згідно із</w:t>
            </w:r>
            <w:r w:rsidRPr="00756279" w:rsidR="00777B40">
              <w:rPr>
                <w:rFonts w:ascii="Times New Roman" w:hAnsi="Times New Roman" w:cs="Times New Roman"/>
                <w:sz w:val="28"/>
                <w:szCs w:val="28"/>
              </w:rPr>
              <w:t> </w:t>
            </w:r>
            <w:r w:rsidRPr="00756279" w:rsidR="00777B40">
              <w:rPr>
                <w:rFonts w:ascii="Times New Roman" w:hAnsi="Times New Roman" w:cs="Times New Roman"/>
                <w:i/>
                <w:sz w:val="28"/>
                <w:szCs w:val="28"/>
              </w:rPr>
              <w:t>Законом </w:t>
            </w:r>
            <w:hyperlink r:id="rId9" w:anchor="n6" w:history="1">
              <w:r w:rsidRPr="00756279" w:rsidR="00777B40">
                <w:rPr>
                  <w:rFonts w:ascii="Times New Roman" w:hAnsi="Times New Roman" w:cs="Times New Roman"/>
                  <w:i/>
                  <w:color w:val="0000FF"/>
                  <w:sz w:val="28"/>
                  <w:szCs w:val="28"/>
                  <w:u w:val="single"/>
                </w:rPr>
                <w:t>№ 1415-VIII від 14.06.2016</w:t>
              </w:r>
            </w:hyperlink>
            <w:r w:rsidRPr="00756279" w:rsidR="00777B40">
              <w:rPr>
                <w:rFonts w:ascii="Times New Roman" w:hAnsi="Times New Roman" w:cs="Times New Roman"/>
                <w:i/>
                <w:sz w:val="28"/>
                <w:szCs w:val="28"/>
              </w:rPr>
              <w:t>}</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12)</w:t>
            </w:r>
            <w:r w:rsidRPr="00756279" w:rsidR="00777B40">
              <w:rPr>
                <w:rFonts w:ascii="Times New Roman" w:hAnsi="Times New Roman" w:cs="Times New Roman"/>
                <w:b/>
                <w:sz w:val="28"/>
                <w:szCs w:val="28"/>
              </w:rPr>
              <w:t xml:space="preserve"> з</w:t>
            </w:r>
            <w:r w:rsidRPr="00756279" w:rsidR="00777B40">
              <w:rPr>
                <w:rFonts w:ascii="Times New Roman" w:hAnsi="Times New Roman" w:cs="Times New Roman"/>
                <w:b/>
                <w:color w:val="000000"/>
                <w:sz w:val="28"/>
                <w:szCs w:val="28"/>
              </w:rPr>
              <w:t>атверджує методику автоматизованого моніторингу працевлаштування випускників закладів вищої освіти</w:t>
            </w:r>
            <w:r w:rsidRPr="00756279" w:rsidR="00777B40">
              <w:rPr>
                <w:rFonts w:ascii="Times New Roman" w:hAnsi="Times New Roman" w:cs="Times New Roman"/>
                <w:b/>
                <w:sz w:val="28"/>
                <w:szCs w:val="28"/>
              </w:rPr>
              <w:t>;</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 xml:space="preserve">13) затверджує кількість місць </w:t>
            </w:r>
            <w:r w:rsidRPr="00756279" w:rsidR="00777B40">
              <w:rPr>
                <w:rFonts w:ascii="Times New Roman" w:hAnsi="Times New Roman" w:cs="Times New Roman"/>
                <w:b/>
                <w:sz w:val="28"/>
                <w:szCs w:val="28"/>
              </w:rPr>
              <w:t>у закладах вищої освіти</w:t>
            </w:r>
            <w:r w:rsidRPr="00756279" w:rsidR="00777B40">
              <w:rPr>
                <w:rFonts w:ascii="Times New Roman" w:hAnsi="Times New Roman" w:cs="Times New Roman"/>
                <w:b/>
                <w:color w:val="000000"/>
                <w:sz w:val="28"/>
                <w:szCs w:val="28"/>
              </w:rPr>
              <w:t>, що фін</w:t>
            </w:r>
            <w:r w:rsidRPr="00756279" w:rsidR="00777B40">
              <w:rPr>
                <w:rFonts w:ascii="Times New Roman" w:hAnsi="Times New Roman" w:cs="Times New Roman"/>
                <w:b/>
                <w:sz w:val="28"/>
                <w:szCs w:val="28"/>
              </w:rPr>
              <w:t>ансуються за кошти державного бюджету,</w:t>
            </w:r>
            <w:r w:rsidRPr="00756279" w:rsidR="00777B40">
              <w:rPr>
                <w:rFonts w:ascii="Times New Roman" w:hAnsi="Times New Roman" w:cs="Times New Roman"/>
                <w:b/>
                <w:color w:val="000000"/>
                <w:sz w:val="28"/>
                <w:szCs w:val="28"/>
              </w:rPr>
              <w:t xml:space="preserve"> у розрізі галузей знань та/або спеціальностей</w:t>
            </w:r>
            <w:r w:rsidRPr="00756279" w:rsidR="00777B40">
              <w:rPr>
                <w:rFonts w:ascii="Times New Roman" w:hAnsi="Times New Roman" w:cs="Times New Roman"/>
                <w:b/>
                <w:sz w:val="28"/>
                <w:szCs w:val="28"/>
              </w:rPr>
              <w:t>;</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color w:val="000000"/>
                <w:sz w:val="28"/>
                <w:szCs w:val="28"/>
              </w:rPr>
              <w:t xml:space="preserve">14) затверджує формулу розподілу </w:t>
            </w:r>
            <w:r w:rsidRPr="00756279" w:rsidR="00777B40">
              <w:rPr>
                <w:rFonts w:ascii="Times New Roman" w:hAnsi="Times New Roman" w:cs="Times New Roman"/>
                <w:b/>
                <w:sz w:val="28"/>
                <w:szCs w:val="28"/>
              </w:rPr>
              <w:t>фонду загального</w:t>
            </w:r>
            <w:r w:rsidRPr="00756279" w:rsidR="00777B40">
              <w:rPr>
                <w:rFonts w:ascii="Times New Roman" w:hAnsi="Times New Roman" w:cs="Times New Roman"/>
                <w:b/>
                <w:color w:val="000000"/>
                <w:sz w:val="28"/>
                <w:szCs w:val="28"/>
              </w:rPr>
              <w:t xml:space="preserve"> фінансування закладів вищої освіти</w:t>
            </w:r>
            <w:r w:rsidRPr="00756279" w:rsidR="00777B40">
              <w:rPr>
                <w:rFonts w:ascii="Times New Roman" w:hAnsi="Times New Roman" w:cs="Times New Roman"/>
                <w:b/>
                <w:sz w:val="28"/>
                <w:szCs w:val="28"/>
              </w:rPr>
              <w:t>.</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13.</w:t>
            </w:r>
            <w:r w:rsidRPr="00756279" w:rsidR="00777B40">
              <w:rPr>
                <w:rFonts w:ascii="Times New Roman" w:hAnsi="Times New Roman" w:cs="Times New Roman"/>
                <w:sz w:val="28"/>
                <w:szCs w:val="28"/>
              </w:rPr>
              <w:t> Повноваження центрального органу виконавчої влади у сфері освіти і науки, інших органів,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41" w:name="bookmark=id.1v1yuxt" w:colFirst="0" w:colLast="0"/>
            <w:bookmarkEnd w:id="41"/>
            <w:r w:rsidRPr="00756279" w:rsidR="00777B40">
              <w:rPr>
                <w:rFonts w:ascii="Times New Roman" w:hAnsi="Times New Roman" w:cs="Times New Roman"/>
                <w:sz w:val="28"/>
                <w:szCs w:val="28"/>
              </w:rPr>
              <w:t>1. Центральний орган виконавчої влади у сфері освіти і науки:</w:t>
            </w:r>
          </w:p>
          <w:p w:rsidR="00A83772" w:rsidRPr="00756279">
            <w:pPr>
              <w:bidi w:val="0"/>
              <w:spacing w:after="0" w:line="240" w:lineRule="auto"/>
              <w:ind w:firstLine="0"/>
              <w:jc w:val="both"/>
              <w:rPr>
                <w:rFonts w:ascii="Times New Roman" w:hAnsi="Times New Roman" w:cs="Times New Roman"/>
                <w:sz w:val="28"/>
                <w:szCs w:val="28"/>
              </w:rPr>
            </w:pPr>
            <w:bookmarkStart w:id="42" w:name="bookmark=id.4f1mdlm" w:colFirst="0" w:colLast="0"/>
            <w:bookmarkEnd w:id="42"/>
            <w:r w:rsidRPr="00756279" w:rsidR="00777B40">
              <w:rPr>
                <w:rFonts w:ascii="Times New Roman" w:hAnsi="Times New Roman" w:cs="Times New Roman"/>
                <w:sz w:val="28"/>
                <w:szCs w:val="28"/>
              </w:rPr>
              <w:t>1) розробляє стратегію та програми розвитку вищої освіти і подає їх на затвердження Кабінету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43" w:name="bookmark=id.2u6wntf" w:colFirst="0" w:colLast="0"/>
            <w:bookmarkEnd w:id="43"/>
            <w:r w:rsidRPr="00756279" w:rsidR="00777B40">
              <w:rPr>
                <w:rFonts w:ascii="Times New Roman" w:hAnsi="Times New Roman" w:cs="Times New Roman"/>
                <w:sz w:val="28"/>
                <w:szCs w:val="28"/>
              </w:rPr>
              <w:t>2) бере участь у формуванні та реалізації державної політики у сфері вищої освіти, науки, підготовки фахівців з вищою освітою;</w:t>
            </w:r>
          </w:p>
          <w:p w:rsidR="00A83772" w:rsidRPr="00756279">
            <w:pPr>
              <w:bidi w:val="0"/>
              <w:spacing w:after="0" w:line="240" w:lineRule="auto"/>
              <w:ind w:firstLine="0"/>
              <w:jc w:val="both"/>
              <w:rPr>
                <w:rFonts w:ascii="Times New Roman" w:hAnsi="Times New Roman" w:cs="Times New Roman"/>
                <w:b/>
                <w:sz w:val="28"/>
                <w:szCs w:val="28"/>
              </w:rPr>
            </w:pPr>
            <w:bookmarkStart w:id="44" w:name="bookmark=id.19c6y18" w:colFirst="0" w:colLast="0"/>
            <w:bookmarkEnd w:id="44"/>
            <w:r w:rsidRPr="00756279" w:rsidR="00777B40">
              <w:rPr>
                <w:rFonts w:ascii="Times New Roman" w:hAnsi="Times New Roman" w:cs="Times New Roman"/>
                <w:b/>
                <w:sz w:val="28"/>
                <w:szCs w:val="28"/>
              </w:rPr>
              <w:t>3) систематично відстежує та аналізує потреби вітчизняного ринку праці, вносить пропозиції щодо обсягів і напрямів державної підтримки підготовки фахівців з вищою освітою;</w:t>
            </w:r>
          </w:p>
          <w:p w:rsidR="00A83772" w:rsidRPr="00756279">
            <w:pPr>
              <w:bidi w:val="0"/>
              <w:spacing w:after="0" w:line="240" w:lineRule="auto"/>
              <w:ind w:firstLine="0"/>
              <w:jc w:val="both"/>
              <w:rPr>
                <w:rFonts w:ascii="Times New Roman" w:hAnsi="Times New Roman" w:cs="Times New Roman"/>
                <w:sz w:val="28"/>
                <w:szCs w:val="28"/>
              </w:rPr>
            </w:pPr>
            <w:bookmarkStart w:id="45" w:name="bookmark=id.3tbugp1" w:colFirst="0" w:colLast="0"/>
            <w:bookmarkEnd w:id="45"/>
            <w:r w:rsidRPr="00756279" w:rsidR="00777B40">
              <w:rPr>
                <w:rFonts w:ascii="Times New Roman" w:hAnsi="Times New Roman" w:cs="Times New Roman"/>
                <w:sz w:val="28"/>
                <w:szCs w:val="28"/>
              </w:rPr>
              <w:t>4) провадить аналітично-прогностичну діяльність у сфері вищої освіти, визначає тенденції її розвитку, вплив демографічної, етнічної, соціально-економічної ситуації, інфраструктури виробничої та невиробничої сфери, формує стратегічні напрями розвитку вищої освіти з урахуванням науково-технічного прогресу та інших факторів, узагальнює світовий і вітчизняний досвід розвитку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46" w:name="bookmark=id.28h4qwu" w:colFirst="0" w:colLast="0"/>
            <w:bookmarkEnd w:id="46"/>
            <w:r w:rsidRPr="00756279" w:rsidR="00777B40">
              <w:rPr>
                <w:rFonts w:ascii="Times New Roman" w:hAnsi="Times New Roman" w:cs="Times New Roman"/>
                <w:sz w:val="28"/>
                <w:szCs w:val="28"/>
              </w:rPr>
              <w:t>5) здійснює міжнародне співробітництво з питань, що належать до його компетенції;</w:t>
            </w:r>
          </w:p>
          <w:p w:rsidR="00A83772" w:rsidRPr="00756279">
            <w:pPr>
              <w:bidi w:val="0"/>
              <w:spacing w:after="0" w:line="240" w:lineRule="auto"/>
              <w:ind w:firstLine="0"/>
              <w:jc w:val="both"/>
              <w:rPr>
                <w:rFonts w:ascii="Times New Roman" w:hAnsi="Times New Roman" w:cs="Times New Roman"/>
                <w:sz w:val="28"/>
                <w:szCs w:val="28"/>
              </w:rPr>
            </w:pPr>
            <w:bookmarkStart w:id="47" w:name="bookmark=id.nmf14n" w:colFirst="0" w:colLast="0"/>
            <w:bookmarkEnd w:id="47"/>
            <w:r w:rsidRPr="00756279" w:rsidR="00777B40">
              <w:rPr>
                <w:rFonts w:ascii="Times New Roman" w:hAnsi="Times New Roman" w:cs="Times New Roman"/>
                <w:sz w:val="28"/>
                <w:szCs w:val="28"/>
              </w:rPr>
              <w:t>6) забезпечує функціонування Єдиної державної електронної бази з питань освіти;</w:t>
            </w:r>
          </w:p>
          <w:p w:rsidR="00A83772" w:rsidRPr="00756279">
            <w:pPr>
              <w:bidi w:val="0"/>
              <w:spacing w:after="0" w:line="240" w:lineRule="auto"/>
              <w:ind w:firstLine="0"/>
              <w:jc w:val="both"/>
              <w:rPr>
                <w:rFonts w:ascii="Times New Roman" w:hAnsi="Times New Roman" w:cs="Times New Roman"/>
                <w:sz w:val="28"/>
                <w:szCs w:val="28"/>
              </w:rPr>
            </w:pPr>
            <w:bookmarkStart w:id="48" w:name="bookmark=id.37m2jsg" w:colFirst="0" w:colLast="0"/>
            <w:bookmarkEnd w:id="48"/>
            <w:r w:rsidRPr="00756279" w:rsidR="00777B40">
              <w:rPr>
                <w:rFonts w:ascii="Times New Roman" w:hAnsi="Times New Roman" w:cs="Times New Roman"/>
                <w:sz w:val="28"/>
                <w:szCs w:val="28"/>
              </w:rPr>
              <w:t>7) формує </w:t>
            </w:r>
            <w:hyperlink r:id="rId10" w:anchor="n11" w:history="1">
              <w:r w:rsidRPr="00756279" w:rsidR="00777B40">
                <w:rPr>
                  <w:rFonts w:ascii="Times New Roman" w:hAnsi="Times New Roman" w:cs="Times New Roman"/>
                  <w:color w:val="0000FF"/>
                  <w:sz w:val="28"/>
                  <w:szCs w:val="28"/>
                  <w:u w:val="single"/>
                </w:rPr>
                <w:t>перелік галузей знань</w:t>
              </w:r>
            </w:hyperlink>
            <w:r w:rsidRPr="00756279" w:rsidR="00777B40">
              <w:rPr>
                <w:rFonts w:ascii="Times New Roman" w:hAnsi="Times New Roman" w:cs="Times New Roman"/>
                <w:sz w:val="28"/>
                <w:szCs w:val="28"/>
              </w:rPr>
              <w:t> і </w:t>
            </w:r>
            <w:hyperlink r:id="rId10" w:anchor="n11" w:history="1">
              <w:r w:rsidRPr="00756279" w:rsidR="00777B40">
                <w:rPr>
                  <w:rFonts w:ascii="Times New Roman" w:hAnsi="Times New Roman" w:cs="Times New Roman"/>
                  <w:color w:val="0000FF"/>
                  <w:sz w:val="28"/>
                  <w:szCs w:val="28"/>
                  <w:u w:val="single"/>
                </w:rPr>
                <w:t>перелік спеціальностей</w:t>
              </w:r>
            </w:hyperlink>
            <w:r w:rsidRPr="00756279" w:rsidR="00777B40">
              <w:rPr>
                <w:rFonts w:ascii="Times New Roman" w:hAnsi="Times New Roman" w:cs="Times New Roman"/>
                <w:sz w:val="28"/>
                <w:szCs w:val="28"/>
              </w:rPr>
              <w:t>, за якими здійснюється підготовка здобувачів вищої освіти, зокрема за поданням Національного агентства із забезпечення якості вищої освіти, та подає їх на затвердження Кабінету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49" w:name="bookmark=id.1mrcu09" w:colFirst="0" w:colLast="0"/>
            <w:bookmarkEnd w:id="49"/>
            <w:r w:rsidRPr="00756279" w:rsidR="00777B40">
              <w:rPr>
                <w:rFonts w:ascii="Times New Roman" w:hAnsi="Times New Roman" w:cs="Times New Roman"/>
                <w:sz w:val="28"/>
                <w:szCs w:val="28"/>
              </w:rPr>
              <w:t>8) затверджує форми документів про вищу освіту (наукові ступені) державного зразка;</w:t>
            </w:r>
          </w:p>
          <w:p w:rsidR="00A83772" w:rsidRPr="00756279">
            <w:pPr>
              <w:bidi w:val="0"/>
              <w:spacing w:after="0" w:line="240" w:lineRule="auto"/>
              <w:ind w:firstLine="0"/>
              <w:jc w:val="both"/>
              <w:rPr>
                <w:rFonts w:ascii="Times New Roman" w:hAnsi="Times New Roman" w:cs="Times New Roman"/>
                <w:sz w:val="28"/>
                <w:szCs w:val="28"/>
              </w:rPr>
            </w:pPr>
            <w:bookmarkStart w:id="50" w:name="bookmark=id.46r0co2" w:colFirst="0" w:colLast="0"/>
            <w:bookmarkEnd w:id="50"/>
            <w:r w:rsidRPr="00756279" w:rsidR="00777B40">
              <w:rPr>
                <w:rFonts w:ascii="Times New Roman" w:hAnsi="Times New Roman" w:cs="Times New Roman"/>
                <w:sz w:val="28"/>
                <w:szCs w:val="28"/>
              </w:rPr>
              <w:t>9) здійснює ліцензування освітньої діяльності у сфері вищої освіти та контроль за дотриманням вимог ліцензійних умов відповідно до законодавства;</w:t>
            </w:r>
          </w:p>
          <w:p w:rsidR="00A83772" w:rsidRPr="00756279">
            <w:pPr>
              <w:bidi w:val="0"/>
              <w:spacing w:after="0" w:line="240" w:lineRule="auto"/>
              <w:ind w:firstLine="0"/>
              <w:jc w:val="both"/>
              <w:rPr>
                <w:rFonts w:ascii="Times New Roman" w:hAnsi="Times New Roman" w:cs="Times New Roman"/>
                <w:sz w:val="28"/>
                <w:szCs w:val="28"/>
              </w:rPr>
            </w:pPr>
            <w:bookmarkStart w:id="51" w:name="bookmark=id.2lwamvv" w:colFirst="0" w:colLast="0"/>
            <w:bookmarkEnd w:id="51"/>
            <w:r w:rsidRPr="00756279" w:rsidR="00777B40">
              <w:rPr>
                <w:rFonts w:ascii="Times New Roman" w:hAnsi="Times New Roman" w:cs="Times New Roman"/>
                <w:i/>
                <w:sz w:val="28"/>
                <w:szCs w:val="28"/>
              </w:rPr>
              <w:t>{Пункт 9 частини першої статті 13 в редакції Закону </w:t>
            </w:r>
            <w:hyperlink r:id="rId5" w:anchor="n1921"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52" w:name="bookmark=id.111kx3o" w:colFirst="0" w:colLast="0"/>
            <w:bookmarkEnd w:id="52"/>
            <w:r w:rsidRPr="00756279" w:rsidR="00777B40">
              <w:rPr>
                <w:rFonts w:ascii="Times New Roman" w:hAnsi="Times New Roman" w:cs="Times New Roman"/>
                <w:sz w:val="28"/>
                <w:szCs w:val="28"/>
              </w:rPr>
              <w:t>10) формує пропозиції і розміщує державне замовлення на підготовку фахівців з вищою освітою у порядку, встановленому законодавством;</w:t>
            </w:r>
          </w:p>
          <w:p w:rsidR="00A83772" w:rsidRPr="00756279">
            <w:pPr>
              <w:bidi w:val="0"/>
              <w:spacing w:after="0" w:line="240" w:lineRule="auto"/>
              <w:ind w:firstLine="0"/>
              <w:jc w:val="both"/>
              <w:rPr>
                <w:rFonts w:ascii="Times New Roman" w:hAnsi="Times New Roman" w:cs="Times New Roman"/>
                <w:sz w:val="28"/>
                <w:szCs w:val="28"/>
              </w:rPr>
            </w:pPr>
            <w:bookmarkStart w:id="53" w:name="bookmark=id.3l18frh" w:colFirst="0" w:colLast="0"/>
            <w:bookmarkEnd w:id="53"/>
            <w:r w:rsidRPr="00756279" w:rsidR="00777B40">
              <w:rPr>
                <w:rFonts w:ascii="Times New Roman" w:hAnsi="Times New Roman" w:cs="Times New Roman"/>
                <w:sz w:val="28"/>
                <w:szCs w:val="28"/>
              </w:rPr>
              <w:t>11) сприяє працевлаштуванню випускників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54" w:name="bookmark=id.206ipza" w:colFirst="0" w:colLast="0"/>
            <w:bookmarkEnd w:id="54"/>
            <w:r w:rsidRPr="00756279" w:rsidR="00777B40">
              <w:rPr>
                <w:rFonts w:ascii="Times New Roman" w:hAnsi="Times New Roman" w:cs="Times New Roman"/>
                <w:sz w:val="28"/>
                <w:szCs w:val="28"/>
              </w:rPr>
              <w:t>12) затверджує перелік спеціальностей, прийом на навчання за якими здійснюється з урахуванням рівня творчих та/або фізичних здібностей вступників;</w:t>
            </w:r>
          </w:p>
          <w:p w:rsidR="00A83772" w:rsidRPr="00756279">
            <w:pPr>
              <w:bidi w:val="0"/>
              <w:spacing w:after="0" w:line="240" w:lineRule="auto"/>
              <w:ind w:firstLine="0"/>
              <w:jc w:val="both"/>
              <w:rPr>
                <w:rFonts w:ascii="Times New Roman" w:hAnsi="Times New Roman" w:cs="Times New Roman"/>
                <w:sz w:val="28"/>
                <w:szCs w:val="28"/>
              </w:rPr>
            </w:pPr>
            <w:bookmarkStart w:id="55" w:name="bookmark=id.4k668n3" w:colFirst="0" w:colLast="0"/>
            <w:bookmarkEnd w:id="55"/>
            <w:r w:rsidRPr="00756279" w:rsidR="00777B40">
              <w:rPr>
                <w:rFonts w:ascii="Times New Roman" w:hAnsi="Times New Roman" w:cs="Times New Roman"/>
                <w:sz w:val="28"/>
                <w:szCs w:val="28"/>
              </w:rPr>
              <w:t>13) за дорученням і в межах, встановлених Кабінетом Міністрів України, реалізує права і обов’язки уповноваженого органу стосовно заснованих державою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56" w:name="bookmark=id.2zbgiuw" w:colFirst="0" w:colLast="0"/>
            <w:bookmarkEnd w:id="56"/>
            <w:r w:rsidRPr="00756279" w:rsidR="00777B40">
              <w:rPr>
                <w:rFonts w:ascii="Times New Roman" w:hAnsi="Times New Roman" w:cs="Times New Roman"/>
                <w:sz w:val="28"/>
                <w:szCs w:val="28"/>
              </w:rPr>
              <w:t>14) встановлює порядок атестації педагогічних працівників закладів вищої освіти для присвоєння їм кваліфікаційних категорій і педагогічних звань у порядку, встановленому законодавством;</w:t>
            </w:r>
          </w:p>
          <w:p w:rsidR="00A83772" w:rsidRPr="00756279">
            <w:pPr>
              <w:bidi w:val="0"/>
              <w:spacing w:after="0" w:line="240" w:lineRule="auto"/>
              <w:ind w:firstLine="0"/>
              <w:jc w:val="both"/>
              <w:rPr>
                <w:rFonts w:ascii="Times New Roman" w:hAnsi="Times New Roman" w:cs="Times New Roman"/>
                <w:sz w:val="28"/>
                <w:szCs w:val="28"/>
              </w:rPr>
            </w:pPr>
            <w:bookmarkStart w:id="57" w:name="bookmark=id.1egqt2p" w:colFirst="0" w:colLast="0"/>
            <w:bookmarkEnd w:id="57"/>
            <w:r w:rsidRPr="00756279" w:rsidR="00777B40">
              <w:rPr>
                <w:rFonts w:ascii="Times New Roman" w:hAnsi="Times New Roman" w:cs="Times New Roman"/>
                <w:sz w:val="28"/>
                <w:szCs w:val="28"/>
              </w:rPr>
              <w:t>15) утворює атестаційну колегію, яка на принципах прозорості та відкритості затверджує рішення вчених рад закладів вищої освіти (наукових установ) про присвоєння науковим і науково-педагогічним працівникам вчених звань старшого дослідника, доцента та професора, організовує її роботу, розглядає питання про позбавлення зазначених звань, оформлює та видає відповідні атестати, а також розглядає апеляції на рішення атестаційної колегії;</w:t>
            </w:r>
          </w:p>
          <w:p w:rsidR="00A83772" w:rsidRPr="00756279">
            <w:pPr>
              <w:bidi w:val="0"/>
              <w:spacing w:after="0" w:line="240" w:lineRule="auto"/>
              <w:ind w:firstLine="0"/>
              <w:jc w:val="both"/>
              <w:rPr>
                <w:rFonts w:ascii="Times New Roman" w:hAnsi="Times New Roman" w:cs="Times New Roman"/>
                <w:sz w:val="28"/>
                <w:szCs w:val="28"/>
              </w:rPr>
            </w:pPr>
            <w:bookmarkStart w:id="58" w:name="bookmark=id.3ygebqi" w:colFirst="0" w:colLast="0"/>
            <w:bookmarkEnd w:id="58"/>
            <w:r w:rsidRPr="00756279" w:rsidR="00777B40">
              <w:rPr>
                <w:rFonts w:ascii="Times New Roman" w:hAnsi="Times New Roman" w:cs="Times New Roman"/>
                <w:sz w:val="28"/>
                <w:szCs w:val="28"/>
              </w:rPr>
              <w:t>16) розробляє та затверджує стандарти вищої освіти та стандарти освітньої діяльності за погодженням із Національним агентством із забезпечення якості вищої освіти, оприлюднює їх на своєму офіційному веб-сайті;</w:t>
            </w:r>
          </w:p>
          <w:p w:rsidR="00A83772" w:rsidRPr="00756279">
            <w:pPr>
              <w:bidi w:val="0"/>
              <w:spacing w:after="0" w:line="240" w:lineRule="auto"/>
              <w:ind w:firstLine="0"/>
              <w:jc w:val="both"/>
              <w:rPr>
                <w:rFonts w:ascii="Times New Roman" w:hAnsi="Times New Roman" w:cs="Times New Roman"/>
                <w:sz w:val="28"/>
                <w:szCs w:val="28"/>
              </w:rPr>
            </w:pPr>
            <w:bookmarkStart w:id="59" w:name="bookmark=id.2dlolyb" w:colFirst="0" w:colLast="0"/>
            <w:bookmarkEnd w:id="59"/>
            <w:r w:rsidRPr="00756279" w:rsidR="00777B40">
              <w:rPr>
                <w:rFonts w:ascii="Times New Roman" w:hAnsi="Times New Roman" w:cs="Times New Roman"/>
                <w:sz w:val="28"/>
                <w:szCs w:val="28"/>
              </w:rPr>
              <w:t>17) затверджує за погодженням із Національним агентством із забезпечення якості вищої освіти </w:t>
            </w:r>
            <w:hyperlink r:id="rId11" w:anchor="n17" w:history="1">
              <w:r w:rsidRPr="00756279" w:rsidR="00777B40">
                <w:rPr>
                  <w:rFonts w:ascii="Times New Roman" w:hAnsi="Times New Roman" w:cs="Times New Roman"/>
                  <w:color w:val="0000FF"/>
                  <w:sz w:val="28"/>
                  <w:szCs w:val="28"/>
                  <w:u w:val="single"/>
                </w:rPr>
                <w:t>порядок</w:t>
              </w:r>
            </w:hyperlink>
            <w:r w:rsidRPr="00756279" w:rsidR="00777B40">
              <w:rPr>
                <w:rFonts w:ascii="Times New Roman" w:hAnsi="Times New Roman" w:cs="Times New Roman"/>
                <w:sz w:val="28"/>
                <w:szCs w:val="28"/>
              </w:rPr>
              <w:t> визнання здобутих в іноземних закладах вищої освіти ступенів вищої освіти та </w:t>
            </w:r>
            <w:hyperlink r:id="rId12" w:anchor="n13" w:history="1">
              <w:r w:rsidRPr="00756279" w:rsidR="00777B40">
                <w:rPr>
                  <w:rFonts w:ascii="Times New Roman" w:hAnsi="Times New Roman" w:cs="Times New Roman"/>
                  <w:color w:val="0000FF"/>
                  <w:sz w:val="28"/>
                  <w:szCs w:val="28"/>
                  <w:u w:val="single"/>
                </w:rPr>
                <w:t>наукових ступенів</w:t>
              </w:r>
            </w:hyperlink>
            <w:r w:rsidRPr="00756279" w:rsidR="00777B40">
              <w:rPr>
                <w:rFonts w:ascii="Times New Roman" w:hAnsi="Times New Roman" w:cs="Times New Roman"/>
                <w:sz w:val="28"/>
                <w:szCs w:val="28"/>
              </w:rPr>
              <w:t> і проводить процедуру їх визнання, крім випадків, передбачених цим Законом;</w:t>
            </w:r>
          </w:p>
          <w:p w:rsidR="00A83772" w:rsidRPr="00756279">
            <w:pPr>
              <w:bidi w:val="0"/>
              <w:spacing w:after="0" w:line="240" w:lineRule="auto"/>
              <w:ind w:firstLine="0"/>
              <w:jc w:val="both"/>
              <w:rPr>
                <w:rFonts w:ascii="Times New Roman" w:hAnsi="Times New Roman" w:cs="Times New Roman"/>
                <w:sz w:val="28"/>
                <w:szCs w:val="28"/>
              </w:rPr>
            </w:pPr>
            <w:bookmarkStart w:id="60" w:name="bookmark=id.sqyw64" w:colFirst="0" w:colLast="0"/>
            <w:bookmarkEnd w:id="60"/>
            <w:r w:rsidRPr="00756279" w:rsidR="00777B40">
              <w:rPr>
                <w:rFonts w:ascii="Times New Roman" w:hAnsi="Times New Roman" w:cs="Times New Roman"/>
                <w:sz w:val="28"/>
                <w:szCs w:val="28"/>
              </w:rPr>
              <w:t>18) за поданням Національного агентства із забезпечення якості вищої освіти схвалює порядок присудження наукових ступенів спеціалізованими вченими радами закладів вищої освіти (наукових установ) та подає його на затвердження Кабінету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61" w:name="bookmark=id.3cqmetx" w:colFirst="0" w:colLast="0"/>
            <w:bookmarkEnd w:id="61"/>
            <w:r w:rsidRPr="00756279" w:rsidR="00777B40">
              <w:rPr>
                <w:rFonts w:ascii="Times New Roman" w:hAnsi="Times New Roman" w:cs="Times New Roman"/>
                <w:sz w:val="28"/>
                <w:szCs w:val="28"/>
              </w:rPr>
              <w:t>19) встановлює порядок присвоєння закладами вищої освіти та науковими установами вчених звань науковим і науково-педагогічним працівникам, а також порядок позбавлення вчених звань;</w:t>
            </w:r>
          </w:p>
          <w:p w:rsidR="00A83772" w:rsidRPr="00756279">
            <w:pPr>
              <w:bidi w:val="0"/>
              <w:spacing w:after="0" w:line="240" w:lineRule="auto"/>
              <w:ind w:firstLine="0"/>
              <w:jc w:val="both"/>
              <w:rPr>
                <w:rFonts w:ascii="Times New Roman" w:hAnsi="Times New Roman" w:cs="Times New Roman"/>
                <w:sz w:val="28"/>
                <w:szCs w:val="28"/>
              </w:rPr>
            </w:pPr>
            <w:bookmarkStart w:id="62" w:name="bookmark=id.1rvwp1q" w:colFirst="0" w:colLast="0"/>
            <w:bookmarkEnd w:id="62"/>
            <w:r w:rsidRPr="00756279" w:rsidR="00777B40">
              <w:rPr>
                <w:rFonts w:ascii="Times New Roman" w:hAnsi="Times New Roman" w:cs="Times New Roman"/>
                <w:sz w:val="28"/>
                <w:szCs w:val="28"/>
              </w:rPr>
              <w:t>20) видає нормативно-правові акти з питань вищої освіти у випадках, передбачених цим Законом;</w:t>
            </w:r>
          </w:p>
          <w:p w:rsidR="00A83772" w:rsidRPr="00756279">
            <w:pPr>
              <w:bidi w:val="0"/>
              <w:spacing w:after="0" w:line="240" w:lineRule="auto"/>
              <w:ind w:firstLine="0"/>
              <w:jc w:val="both"/>
              <w:rPr>
                <w:rFonts w:ascii="Times New Roman" w:hAnsi="Times New Roman" w:cs="Times New Roman"/>
                <w:sz w:val="28"/>
                <w:szCs w:val="28"/>
              </w:rPr>
            </w:pPr>
            <w:bookmarkStart w:id="63" w:name="bookmark=id.4bvk7pj" w:colFirst="0" w:colLast="0"/>
            <w:bookmarkEnd w:id="63"/>
            <w:r w:rsidRPr="00756279" w:rsidR="00777B40">
              <w:rPr>
                <w:rFonts w:ascii="Times New Roman" w:hAnsi="Times New Roman" w:cs="Times New Roman"/>
                <w:sz w:val="28"/>
                <w:szCs w:val="28"/>
              </w:rPr>
              <w:t>21) за поданням Національного агентства із забезпечення якості вищої освіти затверджує положення про акредитацію освітніх програм та порядок проведення інституційної акредитації;</w:t>
            </w:r>
          </w:p>
          <w:p w:rsidR="00A83772" w:rsidRPr="00756279">
            <w:pPr>
              <w:bidi w:val="0"/>
              <w:spacing w:after="0" w:line="240" w:lineRule="auto"/>
              <w:ind w:firstLine="0"/>
              <w:jc w:val="both"/>
              <w:rPr>
                <w:rFonts w:ascii="Times New Roman" w:hAnsi="Times New Roman" w:cs="Times New Roman"/>
                <w:sz w:val="28"/>
                <w:szCs w:val="28"/>
              </w:rPr>
            </w:pPr>
            <w:bookmarkStart w:id="64" w:name="bookmark=id.2r0uhxc" w:colFirst="0" w:colLast="0"/>
            <w:bookmarkEnd w:id="64"/>
            <w:r w:rsidRPr="00756279" w:rsidR="00777B40">
              <w:rPr>
                <w:rFonts w:ascii="Times New Roman" w:hAnsi="Times New Roman" w:cs="Times New Roman"/>
                <w:i/>
                <w:sz w:val="28"/>
                <w:szCs w:val="28"/>
              </w:rPr>
              <w:t>{Пункт 21 частини першої статті 13 в редакції Закону </w:t>
            </w:r>
            <w:hyperlink r:id="rId5" w:anchor="n1921"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65" w:name="bookmark=id.1664s55" w:colFirst="0" w:colLast="0"/>
            <w:bookmarkEnd w:id="65"/>
            <w:r w:rsidRPr="00756279" w:rsidR="00777B40">
              <w:rPr>
                <w:rFonts w:ascii="Times New Roman" w:hAnsi="Times New Roman" w:cs="Times New Roman"/>
                <w:sz w:val="28"/>
                <w:szCs w:val="28"/>
              </w:rPr>
              <w:t>22) розробляє ліцензійні умови провадження освітньої діяльності у сфері вищої освіти та подає їх на затвердження Кабінету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66" w:name="bookmark=id.3q5sasy" w:colFirst="0" w:colLast="0"/>
            <w:bookmarkEnd w:id="66"/>
            <w:r w:rsidRPr="00756279" w:rsidR="00777B40">
              <w:rPr>
                <w:rFonts w:ascii="Times New Roman" w:hAnsi="Times New Roman" w:cs="Times New Roman"/>
                <w:i/>
                <w:sz w:val="28"/>
                <w:szCs w:val="28"/>
              </w:rPr>
              <w:t>{Пункт 22 частини першої статті 13 в редакції Закону </w:t>
            </w:r>
            <w:hyperlink r:id="rId5" w:anchor="n1921"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67" w:name="bookmark=id.25b2l0r" w:colFirst="0" w:colLast="0"/>
            <w:bookmarkEnd w:id="67"/>
            <w:r w:rsidRPr="00756279" w:rsidR="00777B40">
              <w:rPr>
                <w:rFonts w:ascii="Times New Roman" w:hAnsi="Times New Roman" w:cs="Times New Roman"/>
                <w:sz w:val="28"/>
                <w:szCs w:val="28"/>
              </w:rPr>
              <w:t>22</w:t>
            </w:r>
            <w:r w:rsidRPr="00756279" w:rsidR="00777B40">
              <w:rPr>
                <w:rFonts w:ascii="Times New Roman" w:hAnsi="Times New Roman" w:cs="Times New Roman"/>
                <w:b/>
                <w:sz w:val="28"/>
                <w:szCs w:val="28"/>
                <w:vertAlign w:val="superscript"/>
              </w:rPr>
              <w:t>-1</w:t>
            </w:r>
            <w:r w:rsidRPr="00756279" w:rsidR="00777B40">
              <w:rPr>
                <w:rFonts w:ascii="Times New Roman" w:hAnsi="Times New Roman" w:cs="Times New Roman"/>
                <w:sz w:val="28"/>
                <w:szCs w:val="28"/>
              </w:rPr>
              <w:t>) розробляє порядок підготовки здобувачів вищої освіти ступеня доктора філософії та доктора наук у закладах вищої освіти (наукових установах) та подає їх на затвердження Кабінету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68" w:name="bookmark=id.kgcv8k" w:colFirst="0" w:colLast="0"/>
            <w:bookmarkEnd w:id="68"/>
            <w:r w:rsidRPr="00756279" w:rsidR="00777B40">
              <w:rPr>
                <w:rFonts w:ascii="Times New Roman" w:hAnsi="Times New Roman" w:cs="Times New Roman"/>
                <w:i/>
                <w:sz w:val="28"/>
                <w:szCs w:val="28"/>
              </w:rPr>
              <w:t>{Частину першої статті 13 доповнено пунктом 22</w:t>
            </w:r>
            <w:r w:rsidRPr="00756279" w:rsidR="00777B40">
              <w:rPr>
                <w:rFonts w:ascii="Times New Roman" w:hAnsi="Times New Roman" w:cs="Times New Roman"/>
                <w:b/>
                <w:sz w:val="28"/>
                <w:szCs w:val="28"/>
                <w:vertAlign w:val="superscript"/>
              </w:rPr>
              <w:t>-1</w:t>
            </w:r>
            <w:r w:rsidRPr="00756279" w:rsidR="00777B40">
              <w:rPr>
                <w:rFonts w:ascii="Times New Roman" w:hAnsi="Times New Roman" w:cs="Times New Roman"/>
                <w:i/>
                <w:sz w:val="28"/>
                <w:szCs w:val="28"/>
              </w:rPr>
              <w:t> згідно із Законом </w:t>
            </w:r>
            <w:hyperlink r:id="rId5" w:anchor="n1925"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69" w:name="bookmark=id.34g0dwd" w:colFirst="0" w:colLast="0"/>
            <w:bookmarkEnd w:id="69"/>
            <w:r w:rsidRPr="00756279" w:rsidR="00777B40">
              <w:rPr>
                <w:rFonts w:ascii="Times New Roman" w:hAnsi="Times New Roman" w:cs="Times New Roman"/>
                <w:sz w:val="28"/>
                <w:szCs w:val="28"/>
              </w:rPr>
              <w:t>23) розробляє положення про порядок реалізації права на академічну мобільність та подає його на затвердження Кабінету Міністрів України;</w:t>
            </w:r>
          </w:p>
          <w:p w:rsidR="00A83772" w:rsidRPr="00756279">
            <w:pPr>
              <w:bidi w:val="0"/>
              <w:spacing w:after="0" w:line="240" w:lineRule="auto"/>
              <w:ind w:firstLine="0"/>
              <w:jc w:val="both"/>
              <w:rPr>
                <w:rFonts w:ascii="Times New Roman" w:hAnsi="Times New Roman" w:cs="Times New Roman"/>
                <w:b/>
                <w:sz w:val="28"/>
                <w:szCs w:val="28"/>
              </w:rPr>
            </w:pPr>
            <w:bookmarkStart w:id="70" w:name="bookmark=id.1jlao46" w:colFirst="0" w:colLast="0"/>
            <w:bookmarkEnd w:id="70"/>
            <w:r w:rsidRPr="00756279" w:rsidR="00777B40">
              <w:rPr>
                <w:rFonts w:ascii="Times New Roman" w:hAnsi="Times New Roman" w:cs="Times New Roman"/>
                <w:b/>
                <w:sz w:val="28"/>
                <w:szCs w:val="28"/>
              </w:rPr>
              <w:t>24) визначає нормативи матеріально-технічного і фінансового забезпечення закладів вищої освіти у порядку, встановленому Кабінетом Міністрів України;</w:t>
            </w:r>
          </w:p>
          <w:p w:rsidR="00A83772" w:rsidRPr="00756279">
            <w:pPr>
              <w:bidi w:val="0"/>
              <w:spacing w:after="0" w:line="240" w:lineRule="auto"/>
              <w:ind w:firstLine="0"/>
              <w:jc w:val="both"/>
              <w:rPr>
                <w:rFonts w:ascii="Times New Roman" w:hAnsi="Times New Roman" w:cs="Times New Roman"/>
                <w:sz w:val="28"/>
                <w:szCs w:val="28"/>
              </w:rPr>
            </w:pPr>
            <w:bookmarkStart w:id="71" w:name="bookmark=id.43ky6rz" w:colFirst="0" w:colLast="0"/>
            <w:bookmarkEnd w:id="71"/>
            <w:r w:rsidRPr="00756279" w:rsidR="00777B40">
              <w:rPr>
                <w:rFonts w:ascii="Times New Roman" w:hAnsi="Times New Roman" w:cs="Times New Roman"/>
                <w:sz w:val="28"/>
                <w:szCs w:val="28"/>
              </w:rPr>
              <w:t>24</w:t>
            </w:r>
            <w:r w:rsidRPr="00756279" w:rsidR="00777B40">
              <w:rPr>
                <w:rFonts w:ascii="Times New Roman" w:hAnsi="Times New Roman" w:cs="Times New Roman"/>
                <w:b/>
                <w:sz w:val="28"/>
                <w:szCs w:val="28"/>
                <w:vertAlign w:val="superscript"/>
              </w:rPr>
              <w:t>-1</w:t>
            </w:r>
            <w:r w:rsidRPr="00756279" w:rsidR="00777B40">
              <w:rPr>
                <w:rFonts w:ascii="Times New Roman" w:hAnsi="Times New Roman" w:cs="Times New Roman"/>
                <w:sz w:val="28"/>
                <w:szCs w:val="28"/>
              </w:rPr>
              <w:t>) оприлюднює перелік закладів вищої освіти, розташованих на території Луганської та Донецької областей (де здійснюють свої повноваження обласні військово-цивільні адміністрації), та закладів вищої освіти, евакуйованих з території проведення антитерористичної операції (на період її проведення), території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 період їх здійснення), території населених пунктів на лінії зіткнення і тимчасово окупованої території;</w:t>
            </w:r>
          </w:p>
          <w:p w:rsidR="00A83772" w:rsidRPr="00756279">
            <w:pPr>
              <w:bidi w:val="0"/>
              <w:spacing w:after="0" w:line="240" w:lineRule="auto"/>
              <w:ind w:firstLine="0"/>
              <w:jc w:val="both"/>
              <w:rPr>
                <w:rFonts w:ascii="Times New Roman" w:hAnsi="Times New Roman" w:cs="Times New Roman"/>
                <w:sz w:val="28"/>
                <w:szCs w:val="28"/>
              </w:rPr>
            </w:pPr>
            <w:bookmarkStart w:id="72" w:name="bookmark=id.2iq8gzs" w:colFirst="0" w:colLast="0"/>
            <w:bookmarkEnd w:id="72"/>
            <w:r w:rsidRPr="00756279" w:rsidR="00777B40">
              <w:rPr>
                <w:rFonts w:ascii="Times New Roman" w:hAnsi="Times New Roman" w:cs="Times New Roman"/>
                <w:i/>
                <w:sz w:val="28"/>
                <w:szCs w:val="28"/>
              </w:rPr>
              <w:t>{Частину першу статті 13 доповнено пунктом 24</w:t>
            </w:r>
            <w:r w:rsidRPr="00756279" w:rsidR="00777B40">
              <w:rPr>
                <w:rFonts w:ascii="Times New Roman" w:hAnsi="Times New Roman" w:cs="Times New Roman"/>
                <w:b/>
                <w:sz w:val="28"/>
                <w:szCs w:val="28"/>
                <w:vertAlign w:val="superscript"/>
              </w:rPr>
              <w:t>-1</w:t>
            </w:r>
            <w:r w:rsidRPr="00756279" w:rsidR="00777B40">
              <w:rPr>
                <w:rFonts w:ascii="Times New Roman" w:hAnsi="Times New Roman" w:cs="Times New Roman"/>
                <w:i/>
                <w:sz w:val="28"/>
                <w:szCs w:val="28"/>
              </w:rPr>
              <w:t> згідно із Законом </w:t>
            </w:r>
            <w:hyperlink r:id="rId13" w:anchor="n9" w:history="1">
              <w:r w:rsidRPr="00756279" w:rsidR="00777B40">
                <w:rPr>
                  <w:rFonts w:ascii="Times New Roman" w:hAnsi="Times New Roman" w:cs="Times New Roman"/>
                  <w:i/>
                  <w:color w:val="0000FF"/>
                  <w:sz w:val="28"/>
                  <w:szCs w:val="28"/>
                  <w:u w:val="single"/>
                </w:rPr>
                <w:t>№ 1114-VIII від 19.04.2016</w:t>
              </w:r>
            </w:hyperlink>
            <w:r w:rsidRPr="00756279" w:rsidR="00777B40">
              <w:rPr>
                <w:rFonts w:ascii="Times New Roman" w:hAnsi="Times New Roman" w:cs="Times New Roman"/>
                <w:i/>
                <w:sz w:val="28"/>
                <w:szCs w:val="28"/>
              </w:rPr>
              <w:t>; із змінами, внесеними згідно із Законами </w:t>
            </w:r>
            <w:hyperlink r:id="rId14" w:anchor="n13" w:history="1">
              <w:r w:rsidRPr="00756279" w:rsidR="00777B40">
                <w:rPr>
                  <w:rFonts w:ascii="Times New Roman" w:hAnsi="Times New Roman" w:cs="Times New Roman"/>
                  <w:i/>
                  <w:color w:val="0000FF"/>
                  <w:sz w:val="28"/>
                  <w:szCs w:val="28"/>
                  <w:u w:val="single"/>
                </w:rPr>
                <w:t>№ 1838-VIII від 07.02.2017</w:t>
              </w:r>
            </w:hyperlink>
            <w:r w:rsidRPr="00756279" w:rsidR="00777B40">
              <w:rPr>
                <w:rFonts w:ascii="Times New Roman" w:hAnsi="Times New Roman" w:cs="Times New Roman"/>
                <w:i/>
                <w:sz w:val="28"/>
                <w:szCs w:val="28"/>
              </w:rPr>
              <w:t>, </w:t>
            </w:r>
            <w:hyperlink r:id="rId15" w:anchor="n109" w:history="1">
              <w:r w:rsidRPr="00756279" w:rsidR="00777B40">
                <w:rPr>
                  <w:rFonts w:ascii="Times New Roman" w:hAnsi="Times New Roman" w:cs="Times New Roman"/>
                  <w:i/>
                  <w:color w:val="0000FF"/>
                  <w:sz w:val="28"/>
                  <w:szCs w:val="28"/>
                  <w:u w:val="single"/>
                </w:rPr>
                <w:t>№ 2443-VIII від 22.05.2018</w:t>
              </w:r>
            </w:hyperlink>
            <w:r w:rsidRPr="00756279" w:rsidR="00777B40">
              <w:rPr>
                <w:rFonts w:ascii="Times New Roman" w:hAnsi="Times New Roman" w:cs="Times New Roman"/>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73" w:name="bookmark=id.xvir7l" w:colFirst="0" w:colLast="0"/>
            <w:bookmarkEnd w:id="73"/>
            <w:r w:rsidRPr="00756279" w:rsidR="00777B40">
              <w:rPr>
                <w:rFonts w:ascii="Times New Roman" w:hAnsi="Times New Roman" w:cs="Times New Roman"/>
                <w:sz w:val="28"/>
                <w:szCs w:val="28"/>
              </w:rPr>
              <w:t>25) здійснює інші повноваження відповідно до законодавства.</w:t>
            </w:r>
          </w:p>
          <w:p w:rsidR="00A83772" w:rsidRPr="00756279">
            <w:pPr>
              <w:bidi w:val="0"/>
              <w:spacing w:after="0" w:line="240" w:lineRule="auto"/>
              <w:ind w:firstLine="0"/>
              <w:jc w:val="both"/>
              <w:rPr>
                <w:rFonts w:ascii="Times New Roman" w:hAnsi="Times New Roman" w:cs="Times New Roman"/>
                <w:sz w:val="28"/>
                <w:szCs w:val="28"/>
              </w:rPr>
            </w:pPr>
            <w:bookmarkStart w:id="74" w:name="bookmark=id.3hv69ve" w:colFirst="0" w:colLast="0"/>
            <w:bookmarkEnd w:id="74"/>
            <w:r w:rsidRPr="00756279" w:rsidR="00777B40">
              <w:rPr>
                <w:rFonts w:ascii="Times New Roman" w:hAnsi="Times New Roman" w:cs="Times New Roman"/>
                <w:sz w:val="28"/>
                <w:szCs w:val="28"/>
              </w:rPr>
              <w:t>2. Державні органи,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75" w:name="bookmark=id.1x0gk37" w:colFirst="0" w:colLast="0"/>
            <w:bookmarkEnd w:id="75"/>
            <w:r w:rsidRPr="00756279" w:rsidR="00777B40">
              <w:rPr>
                <w:rFonts w:ascii="Times New Roman" w:hAnsi="Times New Roman" w:cs="Times New Roman"/>
                <w:sz w:val="28"/>
                <w:szCs w:val="28"/>
              </w:rPr>
              <w:t>1) беруть участь у реалізації державної політики у сфері вищої освіти, науки, професійної підготовки фахівців, у ліцензуванні освітньої діяльності, що провадиться закладами вищої освіти;</w:t>
            </w:r>
          </w:p>
          <w:p w:rsidR="00A83772" w:rsidRPr="00756279">
            <w:pPr>
              <w:bidi w:val="0"/>
              <w:spacing w:after="0" w:line="240" w:lineRule="auto"/>
              <w:ind w:firstLine="0"/>
              <w:jc w:val="both"/>
              <w:rPr>
                <w:rFonts w:ascii="Times New Roman" w:hAnsi="Times New Roman" w:cs="Times New Roman"/>
                <w:b/>
                <w:sz w:val="28"/>
                <w:szCs w:val="28"/>
              </w:rPr>
            </w:pPr>
            <w:bookmarkStart w:id="76" w:name="bookmark=id.4h042r0" w:colFirst="0" w:colLast="0"/>
            <w:bookmarkEnd w:id="76"/>
            <w:r w:rsidRPr="00756279" w:rsidR="00777B40">
              <w:rPr>
                <w:rFonts w:ascii="Times New Roman" w:hAnsi="Times New Roman" w:cs="Times New Roman"/>
                <w:b/>
                <w:sz w:val="28"/>
                <w:szCs w:val="28"/>
              </w:rPr>
              <w:t>2) формують пропозиції і розміщують державне замовлення на підготовку фахівців з вищою освітою у порядку, встановленому законодавством;</w:t>
            </w:r>
          </w:p>
          <w:p w:rsidR="00A83772" w:rsidRPr="00756279">
            <w:pPr>
              <w:bidi w:val="0"/>
              <w:spacing w:after="0" w:line="240" w:lineRule="auto"/>
              <w:ind w:firstLine="0"/>
              <w:jc w:val="both"/>
              <w:rPr>
                <w:rFonts w:ascii="Times New Roman" w:hAnsi="Times New Roman" w:cs="Times New Roman"/>
                <w:b/>
                <w:sz w:val="28"/>
                <w:szCs w:val="28"/>
              </w:rPr>
            </w:pPr>
            <w:bookmarkStart w:id="77" w:name="bookmark=id.2w5ecyt" w:colFirst="0" w:colLast="0"/>
            <w:bookmarkEnd w:id="77"/>
            <w:r w:rsidRPr="00756279" w:rsidR="00777B40">
              <w:rPr>
                <w:rFonts w:ascii="Times New Roman" w:hAnsi="Times New Roman" w:cs="Times New Roman"/>
                <w:b/>
                <w:sz w:val="28"/>
                <w:szCs w:val="28"/>
              </w:rPr>
              <w:t>3) беруть участь у визначенні нормативів матеріально-технічного і фінансового забезпечення закладів вищої освіти;</w:t>
            </w:r>
          </w:p>
          <w:p w:rsidR="00A83772" w:rsidRPr="00756279">
            <w:pPr>
              <w:bidi w:val="0"/>
              <w:spacing w:after="0" w:line="240" w:lineRule="auto"/>
              <w:ind w:firstLine="0"/>
              <w:jc w:val="both"/>
              <w:rPr>
                <w:rFonts w:ascii="Times New Roman" w:hAnsi="Times New Roman" w:cs="Times New Roman"/>
                <w:b/>
                <w:sz w:val="28"/>
                <w:szCs w:val="28"/>
              </w:rPr>
            </w:pPr>
            <w:bookmarkStart w:id="78" w:name="bookmark=id.1baon6m" w:colFirst="0" w:colLast="0"/>
            <w:bookmarkEnd w:id="78"/>
            <w:r w:rsidRPr="00756279" w:rsidR="00777B40">
              <w:rPr>
                <w:rFonts w:ascii="Times New Roman" w:hAnsi="Times New Roman" w:cs="Times New Roman"/>
                <w:b/>
                <w:sz w:val="28"/>
                <w:szCs w:val="28"/>
              </w:rPr>
              <w:t>4) сприяють працевлаштуванню випускників закладів вищої освіти, що належать до сфери їх управління, здійснюють розподіл випускників вищих військових навчальних закладів (закладів вищої освіти із специфічними умовами навчання) для подальшого проходження служби та надають випускникам інших закладів вищої освіти інформацію про наявність вакансій у складі юридичних осіб незалежно від форми власності та підпорядкування для можливого працевлаштування;</w:t>
            </w:r>
          </w:p>
          <w:p w:rsidR="00A83772" w:rsidRPr="00756279">
            <w:pPr>
              <w:bidi w:val="0"/>
              <w:spacing w:after="0" w:line="240" w:lineRule="auto"/>
              <w:ind w:firstLine="0"/>
              <w:jc w:val="both"/>
              <w:rPr>
                <w:rFonts w:ascii="Times New Roman" w:hAnsi="Times New Roman" w:cs="Times New Roman"/>
                <w:b/>
                <w:sz w:val="28"/>
                <w:szCs w:val="28"/>
              </w:rPr>
            </w:pPr>
            <w:bookmarkStart w:id="79" w:name="bookmark=id.3vac5uf" w:colFirst="0" w:colLast="0"/>
            <w:bookmarkEnd w:id="79"/>
            <w:r w:rsidRPr="00756279" w:rsidR="00777B40">
              <w:rPr>
                <w:rFonts w:ascii="Times New Roman" w:hAnsi="Times New Roman" w:cs="Times New Roman"/>
                <w:b/>
                <w:i/>
                <w:sz w:val="28"/>
                <w:szCs w:val="28"/>
              </w:rPr>
              <w:t>{Пункт 4 частини другої статті 13 в редакції Закону </w:t>
            </w:r>
            <w:hyperlink r:id="rId16" w:anchor="n6" w:history="1">
              <w:r w:rsidRPr="00756279" w:rsidR="00777B40">
                <w:rPr>
                  <w:rFonts w:ascii="Times New Roman" w:hAnsi="Times New Roman" w:cs="Times New Roman"/>
                  <w:b/>
                  <w:i/>
                  <w:color w:val="0000FF"/>
                  <w:sz w:val="28"/>
                  <w:szCs w:val="28"/>
                  <w:u w:val="single"/>
                </w:rPr>
                <w:t>№ 1662-VIII від 06.10.2016</w:t>
              </w:r>
            </w:hyperlink>
            <w:r w:rsidRPr="00756279" w:rsidR="00777B40">
              <w:rPr>
                <w:rFonts w:ascii="Times New Roman" w:hAnsi="Times New Roman" w:cs="Times New Roman"/>
                <w:b/>
                <w:i/>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80" w:name="bookmark=id.2afmg28" w:colFirst="0" w:colLast="0"/>
            <w:bookmarkEnd w:id="80"/>
            <w:r w:rsidRPr="00756279" w:rsidR="00777B40">
              <w:rPr>
                <w:rFonts w:ascii="Times New Roman" w:hAnsi="Times New Roman" w:cs="Times New Roman"/>
                <w:sz w:val="28"/>
                <w:szCs w:val="28"/>
              </w:rPr>
              <w:t>5) аналізують якість освітньої діяльності закладів вищої освіти, що належать до сфери їх управління;</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b/>
                <w:color w:val="000000"/>
                <w:sz w:val="28"/>
                <w:szCs w:val="28"/>
              </w:rPr>
              <w:t>Стаття 13.</w:t>
            </w:r>
            <w:r w:rsidRPr="00756279" w:rsidR="00777B40">
              <w:rPr>
                <w:rFonts w:ascii="Times New Roman" w:hAnsi="Times New Roman" w:cs="Times New Roman"/>
                <w:color w:val="000000"/>
                <w:sz w:val="28"/>
                <w:szCs w:val="28"/>
              </w:rPr>
              <w:t> Повноваження центрального органу виконавчої влади у сфері освіти і науки, інших органів, до сфери управління яких належать заклади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Центральний орган виконавчої влади у сфері освіти і науки: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розробляє стратегію та програми розвитку вищої освіти і подає їх на затвердження Кабінету Міністрів України;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 бере участь у формуванні та реалізації державної політики у сфері вищої освіти, науки, підготовки фахівців з вищою освітою;</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sz w:val="28"/>
                <w:szCs w:val="28"/>
              </w:rPr>
              <w:t>Виключити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3</w:t>
            </w:r>
            <w:r w:rsidRPr="00756279" w:rsidR="00777B40">
              <w:rPr>
                <w:rFonts w:ascii="Times New Roman" w:hAnsi="Times New Roman" w:cs="Times New Roman"/>
                <w:color w:val="000000"/>
                <w:sz w:val="28"/>
                <w:szCs w:val="28"/>
              </w:rPr>
              <w:t xml:space="preserve">) провадить аналітично-прогностичну діяльність у сфері вищої освіти, </w:t>
            </w:r>
            <w:r w:rsidRPr="00756279" w:rsidR="00777B40">
              <w:rPr>
                <w:rFonts w:ascii="Times New Roman" w:hAnsi="Times New Roman" w:cs="Times New Roman"/>
                <w:b/>
                <w:color w:val="000000"/>
                <w:sz w:val="28"/>
                <w:szCs w:val="28"/>
              </w:rPr>
              <w:t>зокрема здійснює автоматизований моніторинг працев</w:t>
            </w:r>
            <w:r w:rsidRPr="00756279" w:rsidR="00777B40">
              <w:rPr>
                <w:rFonts w:ascii="Times New Roman" w:hAnsi="Times New Roman" w:cs="Times New Roman"/>
                <w:b/>
                <w:sz w:val="28"/>
                <w:szCs w:val="28"/>
              </w:rPr>
              <w:t>л</w:t>
            </w:r>
            <w:r w:rsidRPr="00756279" w:rsidR="00777B40">
              <w:rPr>
                <w:rFonts w:ascii="Times New Roman" w:hAnsi="Times New Roman" w:cs="Times New Roman"/>
                <w:b/>
                <w:color w:val="000000"/>
                <w:sz w:val="28"/>
                <w:szCs w:val="28"/>
              </w:rPr>
              <w:t>аштування випускників закладів вищої освіти</w:t>
            </w:r>
            <w:r w:rsidRPr="00756279" w:rsidR="00777B40">
              <w:rPr>
                <w:rFonts w:ascii="Times New Roman" w:hAnsi="Times New Roman" w:cs="Times New Roman"/>
                <w:color w:val="000000"/>
                <w:sz w:val="28"/>
                <w:szCs w:val="28"/>
              </w:rPr>
              <w:t xml:space="preserve">, визначає тенденції розвитку </w:t>
            </w:r>
            <w:r w:rsidRPr="00756279" w:rsidR="00777B40">
              <w:rPr>
                <w:rFonts w:ascii="Times New Roman" w:hAnsi="Times New Roman" w:cs="Times New Roman"/>
                <w:b/>
                <w:color w:val="000000"/>
                <w:sz w:val="28"/>
                <w:szCs w:val="28"/>
              </w:rPr>
              <w:t>вищої освіти</w:t>
            </w:r>
            <w:r w:rsidRPr="00756279" w:rsidR="00777B40">
              <w:rPr>
                <w:rFonts w:ascii="Times New Roman" w:hAnsi="Times New Roman" w:cs="Times New Roman"/>
                <w:color w:val="000000"/>
                <w:sz w:val="28"/>
                <w:szCs w:val="28"/>
              </w:rPr>
              <w:t>, вплив демографічної, етнічної, соціально-економічної ситуації, інфраструктури виробничої та невиробничої сфери, формує стратегічні напрями розвитку вищої освіти з урахуванням науково-технічного прогресу та інших факторів, узагальнює світовий і вітчизняний досвід розвитку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4</w:t>
            </w:r>
            <w:r w:rsidRPr="00756279" w:rsidR="00777B40">
              <w:rPr>
                <w:rFonts w:ascii="Times New Roman" w:hAnsi="Times New Roman" w:cs="Times New Roman"/>
                <w:color w:val="000000"/>
                <w:sz w:val="28"/>
                <w:szCs w:val="28"/>
              </w:rPr>
              <w:t>) здійснює міжнародне співробітництво з питань, що належать до його компетенції;</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5</w:t>
            </w:r>
            <w:r w:rsidRPr="00756279" w:rsidR="00777B40">
              <w:rPr>
                <w:rFonts w:ascii="Times New Roman" w:hAnsi="Times New Roman" w:cs="Times New Roman"/>
                <w:color w:val="000000"/>
                <w:sz w:val="28"/>
                <w:szCs w:val="28"/>
              </w:rPr>
              <w:t>) забезпечує функціонування Єдиної державної електронної бази з питань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6</w:t>
            </w:r>
            <w:r w:rsidRPr="00756279" w:rsidR="00777B40">
              <w:rPr>
                <w:rFonts w:ascii="Times New Roman" w:hAnsi="Times New Roman" w:cs="Times New Roman"/>
                <w:color w:val="000000"/>
                <w:sz w:val="28"/>
                <w:szCs w:val="28"/>
              </w:rPr>
              <w:t>) формує </w:t>
            </w:r>
            <w:hyperlink r:id="rId10" w:anchor="n11" w:history="1">
              <w:r w:rsidRPr="00756279" w:rsidR="00777B40">
                <w:rPr>
                  <w:rFonts w:ascii="Times New Roman" w:hAnsi="Times New Roman" w:cs="Times New Roman"/>
                  <w:color w:val="0000FF"/>
                  <w:sz w:val="28"/>
                  <w:szCs w:val="28"/>
                  <w:u w:val="single"/>
                </w:rPr>
                <w:t>перелік галузей знань</w:t>
              </w:r>
            </w:hyperlink>
            <w:r w:rsidRPr="00756279" w:rsidR="00777B40">
              <w:rPr>
                <w:rFonts w:ascii="Times New Roman" w:hAnsi="Times New Roman" w:cs="Times New Roman"/>
                <w:color w:val="000000"/>
                <w:sz w:val="28"/>
                <w:szCs w:val="28"/>
              </w:rPr>
              <w:t> і </w:t>
            </w:r>
            <w:hyperlink r:id="rId10" w:anchor="n11" w:history="1">
              <w:r w:rsidRPr="00756279" w:rsidR="00777B40">
                <w:rPr>
                  <w:rFonts w:ascii="Times New Roman" w:hAnsi="Times New Roman" w:cs="Times New Roman"/>
                  <w:color w:val="0000FF"/>
                  <w:sz w:val="28"/>
                  <w:szCs w:val="28"/>
                  <w:u w:val="single"/>
                </w:rPr>
                <w:t>перелік спеціальностей</w:t>
              </w:r>
            </w:hyperlink>
            <w:r w:rsidRPr="00756279" w:rsidR="00777B40">
              <w:rPr>
                <w:rFonts w:ascii="Times New Roman" w:hAnsi="Times New Roman" w:cs="Times New Roman"/>
                <w:color w:val="000000"/>
                <w:sz w:val="28"/>
                <w:szCs w:val="28"/>
              </w:rPr>
              <w:t>, за якими здійснюється підготовка здобувачів вищої освіти, зокрема за поданням Національного агентства із забезпечення якості вищої освіти, та подає їх на затвердження Кабінету Міністрів України;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7</w:t>
            </w:r>
            <w:r w:rsidRPr="00756279" w:rsidR="00777B40">
              <w:rPr>
                <w:rFonts w:ascii="Times New Roman" w:hAnsi="Times New Roman" w:cs="Times New Roman"/>
                <w:color w:val="000000"/>
                <w:sz w:val="28"/>
                <w:szCs w:val="28"/>
              </w:rPr>
              <w:t>) затверджує форми документів про вищу освіту (наукові ступені) державного зразка;</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8</w:t>
            </w:r>
            <w:r w:rsidRPr="00756279" w:rsidR="00777B40">
              <w:rPr>
                <w:rFonts w:ascii="Times New Roman" w:hAnsi="Times New Roman" w:cs="Times New Roman"/>
                <w:color w:val="000000"/>
                <w:sz w:val="28"/>
                <w:szCs w:val="28"/>
              </w:rPr>
              <w:t>) здійснює ліцензування освітньої діяльності у сфері вищої освіти та контроль за дотриманням вимог ліцензійних умов відповідно до законодавства;</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i/>
                <w:color w:val="000000"/>
                <w:sz w:val="28"/>
                <w:szCs w:val="28"/>
              </w:rPr>
              <w:t>{Пункт 9 частини першої статті 13 в редакції Закону </w:t>
            </w:r>
            <w:hyperlink r:id="rId5" w:anchor="n1921"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color w:val="000000"/>
                <w:sz w:val="28"/>
                <w:szCs w:val="28"/>
              </w:rPr>
              <w:t>}</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sz w:val="28"/>
                <w:szCs w:val="28"/>
              </w:rPr>
              <w:t>9</w:t>
            </w:r>
            <w:r w:rsidRPr="00756279" w:rsidR="00777B40">
              <w:rPr>
                <w:rFonts w:ascii="Times New Roman" w:hAnsi="Times New Roman" w:cs="Times New Roman"/>
                <w:b/>
                <w:color w:val="000000"/>
                <w:sz w:val="28"/>
                <w:szCs w:val="28"/>
              </w:rPr>
              <w:t xml:space="preserve">) розробляє спільно з Науковим комітетом Національної ради України з питань розвитку науки і технологій формулу розподілу </w:t>
            </w:r>
            <w:r w:rsidRPr="00756279" w:rsidR="00777B40">
              <w:rPr>
                <w:rFonts w:ascii="Times New Roman" w:hAnsi="Times New Roman" w:cs="Times New Roman"/>
                <w:b/>
                <w:sz w:val="28"/>
                <w:szCs w:val="28"/>
              </w:rPr>
              <w:t>фонду загального фінансування</w:t>
            </w:r>
            <w:r w:rsidRPr="00756279" w:rsidR="00777B40">
              <w:rPr>
                <w:rFonts w:ascii="Times New Roman" w:hAnsi="Times New Roman" w:cs="Times New Roman"/>
                <w:b/>
                <w:color w:val="000000"/>
                <w:sz w:val="28"/>
                <w:szCs w:val="28"/>
              </w:rPr>
              <w:t xml:space="preserve">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0</w:t>
            </w:r>
            <w:r w:rsidRPr="00756279" w:rsidR="00777B40">
              <w:rPr>
                <w:rFonts w:ascii="Times New Roman" w:hAnsi="Times New Roman" w:cs="Times New Roman"/>
                <w:color w:val="000000"/>
                <w:sz w:val="28"/>
                <w:szCs w:val="28"/>
              </w:rPr>
              <w:t xml:space="preserve">) </w:t>
            </w:r>
            <w:r w:rsidRPr="00756279" w:rsidR="00777B40">
              <w:rPr>
                <w:rFonts w:ascii="Times New Roman" w:hAnsi="Times New Roman" w:cs="Times New Roman"/>
                <w:b/>
                <w:color w:val="000000"/>
                <w:sz w:val="28"/>
                <w:szCs w:val="28"/>
              </w:rPr>
              <w:t>здійснює державне фінансування закладів вищої освіти</w:t>
            </w:r>
            <w:r w:rsidRPr="00756279" w:rsidR="00777B40">
              <w:rPr>
                <w:rFonts w:ascii="Times New Roman" w:hAnsi="Times New Roman" w:cs="Times New Roman"/>
                <w:b/>
                <w:sz w:val="28"/>
                <w:szCs w:val="28"/>
              </w:rPr>
              <w:t xml:space="preserve"> (крім військових)</w:t>
            </w:r>
            <w:r w:rsidRPr="00756279" w:rsidR="00777B40">
              <w:rPr>
                <w:rFonts w:ascii="Times New Roman" w:hAnsi="Times New Roman" w:cs="Times New Roman"/>
                <w:b/>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1</w:t>
            </w:r>
            <w:r w:rsidRPr="00756279" w:rsidR="00777B40">
              <w:rPr>
                <w:rFonts w:ascii="Times New Roman" w:hAnsi="Times New Roman" w:cs="Times New Roman"/>
                <w:color w:val="000000"/>
                <w:sz w:val="28"/>
                <w:szCs w:val="28"/>
              </w:rPr>
              <w:t>) сприяє працевлаштуванню випускників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2</w:t>
            </w:r>
            <w:r w:rsidRPr="00756279" w:rsidR="00777B40">
              <w:rPr>
                <w:rFonts w:ascii="Times New Roman" w:hAnsi="Times New Roman" w:cs="Times New Roman"/>
                <w:color w:val="000000"/>
                <w:sz w:val="28"/>
                <w:szCs w:val="28"/>
              </w:rPr>
              <w:t>) затверджує перелік спеціальностей, прийом на навчання за якими здійснюється з урахуванням рівня творчих та/або фізичних здібностей вступників;</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3</w:t>
            </w:r>
            <w:r w:rsidRPr="00756279" w:rsidR="00777B40">
              <w:rPr>
                <w:rFonts w:ascii="Times New Roman" w:hAnsi="Times New Roman" w:cs="Times New Roman"/>
                <w:color w:val="000000"/>
                <w:sz w:val="28"/>
                <w:szCs w:val="28"/>
              </w:rPr>
              <w:t>) за дорученням і в межах, встановлених Кабінетом Міністрів України, реалізує права і обов’язки уповноваженого органу стосовно заснованих державою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4</w:t>
            </w:r>
            <w:r w:rsidRPr="00756279" w:rsidR="00777B40">
              <w:rPr>
                <w:rFonts w:ascii="Times New Roman" w:hAnsi="Times New Roman" w:cs="Times New Roman"/>
                <w:color w:val="000000"/>
                <w:sz w:val="28"/>
                <w:szCs w:val="28"/>
              </w:rPr>
              <w:t>) встановлює порядок атестації педагогічних працівників закладів вищої освіти для присвоєння їм кваліфікаційних категорій і педагогічних звань у порядку, встановленому законодавством;</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5</w:t>
            </w:r>
            <w:r w:rsidRPr="00756279" w:rsidR="00777B40">
              <w:rPr>
                <w:rFonts w:ascii="Times New Roman" w:hAnsi="Times New Roman" w:cs="Times New Roman"/>
                <w:color w:val="000000"/>
                <w:sz w:val="28"/>
                <w:szCs w:val="28"/>
              </w:rPr>
              <w:t>) утворює атестаційну колегію, яка на принципах прозорості та відкритості затверджує рішення вчених рад закладів вищої освіти (наукових установ) про присвоєння науковим і науково-педагогічним працівникам вчених звань старшого дослідника, доцента та професора, організовує її роботу, розглядає питання про позбавлення зазначених звань, оформлює та видає відповідні атестати, а також розглядає апеляції на рішення атестаційної колегії;</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6</w:t>
            </w:r>
            <w:r w:rsidRPr="00756279" w:rsidR="00777B40">
              <w:rPr>
                <w:rFonts w:ascii="Times New Roman" w:hAnsi="Times New Roman" w:cs="Times New Roman"/>
                <w:color w:val="000000"/>
                <w:sz w:val="28"/>
                <w:szCs w:val="28"/>
              </w:rPr>
              <w:t>) розробляє та затверджує стандарти вищої освіти та стандарти освітньої діяльності за погодженням із Національним агентством із забезпечення якості вищої освіти, оприлюднює їх на своєму офіційному веб-сайті;</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7</w:t>
            </w:r>
            <w:r w:rsidRPr="00756279" w:rsidR="00777B40">
              <w:rPr>
                <w:rFonts w:ascii="Times New Roman" w:hAnsi="Times New Roman" w:cs="Times New Roman"/>
                <w:color w:val="000000"/>
                <w:sz w:val="28"/>
                <w:szCs w:val="28"/>
              </w:rPr>
              <w:t>) затверджує за погодженням із Національним агентством із забезпечення якості вищої освіти </w:t>
            </w:r>
            <w:hyperlink r:id="rId11" w:anchor="n17" w:history="1">
              <w:r w:rsidRPr="00756279" w:rsidR="00777B40">
                <w:rPr>
                  <w:rFonts w:ascii="Times New Roman" w:hAnsi="Times New Roman" w:cs="Times New Roman"/>
                  <w:color w:val="0000FF"/>
                  <w:sz w:val="28"/>
                  <w:szCs w:val="28"/>
                  <w:u w:val="single"/>
                </w:rPr>
                <w:t>порядок</w:t>
              </w:r>
            </w:hyperlink>
            <w:r w:rsidRPr="00756279" w:rsidR="00777B40">
              <w:rPr>
                <w:rFonts w:ascii="Times New Roman" w:hAnsi="Times New Roman" w:cs="Times New Roman"/>
                <w:color w:val="000000"/>
                <w:sz w:val="28"/>
                <w:szCs w:val="28"/>
              </w:rPr>
              <w:t> визнання здобутих в іноземних закладах вищої освіти ступенів вищої освіти та </w:t>
            </w:r>
            <w:hyperlink r:id="rId12" w:anchor="n13" w:history="1">
              <w:r w:rsidRPr="00756279" w:rsidR="00777B40">
                <w:rPr>
                  <w:rFonts w:ascii="Times New Roman" w:hAnsi="Times New Roman" w:cs="Times New Roman"/>
                  <w:color w:val="0000FF"/>
                  <w:sz w:val="28"/>
                  <w:szCs w:val="28"/>
                  <w:u w:val="single"/>
                </w:rPr>
                <w:t>наукових ступенів</w:t>
              </w:r>
            </w:hyperlink>
            <w:r w:rsidRPr="00756279" w:rsidR="00777B40">
              <w:rPr>
                <w:rFonts w:ascii="Times New Roman" w:hAnsi="Times New Roman" w:cs="Times New Roman"/>
                <w:color w:val="000000"/>
                <w:sz w:val="28"/>
                <w:szCs w:val="28"/>
              </w:rPr>
              <w:t> і проводить процедуру їх визнання, крім випадків, передбачених цим Законом;</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w:t>
            </w:r>
            <w:r w:rsidRPr="00756279" w:rsidR="00777B40">
              <w:rPr>
                <w:rFonts w:ascii="Times New Roman" w:hAnsi="Times New Roman" w:cs="Times New Roman"/>
                <w:b/>
                <w:sz w:val="28"/>
                <w:szCs w:val="28"/>
              </w:rPr>
              <w:t>8</w:t>
            </w:r>
            <w:r w:rsidRPr="00756279" w:rsidR="00777B40">
              <w:rPr>
                <w:rFonts w:ascii="Times New Roman" w:hAnsi="Times New Roman" w:cs="Times New Roman"/>
                <w:color w:val="000000"/>
                <w:sz w:val="28"/>
                <w:szCs w:val="28"/>
              </w:rPr>
              <w:t>) за поданням Національного агентства із забезпечення якості вищої освіти схвалює порядок присудження наукових ступенів спеціалізованими вченими радами закладів вищої освіти (наукових установ) та подає його на затвердження Кабінету Міністрів України;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19</w:t>
            </w:r>
            <w:r w:rsidRPr="00756279" w:rsidR="00777B40">
              <w:rPr>
                <w:rFonts w:ascii="Times New Roman" w:hAnsi="Times New Roman" w:cs="Times New Roman"/>
                <w:color w:val="000000"/>
                <w:sz w:val="28"/>
                <w:szCs w:val="28"/>
              </w:rPr>
              <w:t>) встановлює порядок присвоєння закладами вищої освіти та науковими установами вчених звань науковим і науково-педагогічним працівникам, а також порядок позбавлення вчених звань;</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b/>
                <w:sz w:val="28"/>
                <w:szCs w:val="28"/>
              </w:rPr>
              <w:t>0</w:t>
            </w:r>
            <w:r w:rsidRPr="00756279" w:rsidR="00777B40">
              <w:rPr>
                <w:rFonts w:ascii="Times New Roman" w:hAnsi="Times New Roman" w:cs="Times New Roman"/>
                <w:color w:val="000000"/>
                <w:sz w:val="28"/>
                <w:szCs w:val="28"/>
              </w:rPr>
              <w:t>) видає нормативно-правові акти з питань вищої освіти у випадках, передбачених цим Законом;</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b/>
                <w:sz w:val="28"/>
                <w:szCs w:val="28"/>
              </w:rPr>
              <w:t>1</w:t>
            </w:r>
            <w:r w:rsidRPr="00756279" w:rsidR="00777B40">
              <w:rPr>
                <w:rFonts w:ascii="Times New Roman" w:hAnsi="Times New Roman" w:cs="Times New Roman"/>
                <w:color w:val="000000"/>
                <w:sz w:val="28"/>
                <w:szCs w:val="28"/>
              </w:rPr>
              <w:t>) за поданням Національного агентства із забезпечення якості вищої освіти затверджує положення про акредитацію освітніх програм та порядок проведення інституційної акредитації;</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i/>
                <w:color w:val="000000"/>
                <w:sz w:val="28"/>
                <w:szCs w:val="28"/>
              </w:rPr>
              <w:t>{Пункт 21 частини першої статті 13 в редакції Закону </w:t>
            </w:r>
            <w:hyperlink r:id="rId5" w:anchor="n1921"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b/>
                <w:sz w:val="28"/>
                <w:szCs w:val="28"/>
              </w:rPr>
              <w:t>2</w:t>
            </w:r>
            <w:r w:rsidRPr="00756279" w:rsidR="00777B40">
              <w:rPr>
                <w:rFonts w:ascii="Times New Roman" w:hAnsi="Times New Roman" w:cs="Times New Roman"/>
                <w:color w:val="000000"/>
                <w:sz w:val="28"/>
                <w:szCs w:val="28"/>
              </w:rPr>
              <w:t>) розробляє ліцензійні умови провадження освітньої діяльності у сфері вищої освіти та подає їх на затвердження Кабінету Міністрів України;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i/>
                <w:color w:val="000000"/>
                <w:sz w:val="28"/>
                <w:szCs w:val="28"/>
              </w:rPr>
              <w:t>{Пункт 22 частини першої статті 13 в редакції Закону </w:t>
            </w:r>
            <w:hyperlink r:id="rId5" w:anchor="n1921"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sz w:val="28"/>
                <w:szCs w:val="28"/>
              </w:rPr>
              <w:t>2</w:t>
            </w:r>
            <w:r w:rsidRPr="00756279" w:rsidR="00777B40">
              <w:rPr>
                <w:rFonts w:ascii="Times New Roman" w:hAnsi="Times New Roman" w:cs="Times New Roman"/>
                <w:b/>
                <w:color w:val="000000"/>
                <w:sz w:val="28"/>
                <w:szCs w:val="28"/>
                <w:vertAlign w:val="superscript"/>
              </w:rPr>
              <w:t>-1</w:t>
            </w:r>
            <w:r w:rsidRPr="00756279" w:rsidR="00777B40">
              <w:rPr>
                <w:rFonts w:ascii="Times New Roman" w:hAnsi="Times New Roman" w:cs="Times New Roman"/>
                <w:color w:val="000000"/>
                <w:sz w:val="28"/>
                <w:szCs w:val="28"/>
              </w:rPr>
              <w:t>) розробляє порядок підготовки здобувачів вищої освіти ступеня доктора філософії та доктора наук у закладах вищої освіти (наукових установах) та подає їх на затвердження Кабінету Міністрів України;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i/>
                <w:color w:val="000000"/>
                <w:sz w:val="28"/>
                <w:szCs w:val="28"/>
              </w:rPr>
              <w:t>{Частину першої статті 13 доповнено пунктом 22</w:t>
            </w:r>
            <w:r w:rsidRPr="00756279" w:rsidR="00777B40">
              <w:rPr>
                <w:rFonts w:ascii="Times New Roman" w:hAnsi="Times New Roman" w:cs="Times New Roman"/>
                <w:b/>
                <w:color w:val="000000"/>
                <w:sz w:val="28"/>
                <w:szCs w:val="28"/>
                <w:vertAlign w:val="superscript"/>
              </w:rPr>
              <w:t>-1</w:t>
            </w:r>
            <w:r w:rsidRPr="00756279" w:rsidR="00777B40">
              <w:rPr>
                <w:rFonts w:ascii="Times New Roman" w:hAnsi="Times New Roman" w:cs="Times New Roman"/>
                <w:i/>
                <w:color w:val="000000"/>
                <w:sz w:val="28"/>
                <w:szCs w:val="28"/>
              </w:rPr>
              <w:t> згідно із Законом </w:t>
            </w:r>
            <w:hyperlink r:id="rId5" w:anchor="n1925" w:history="1">
              <w:r w:rsidRPr="00756279" w:rsidR="00777B40">
                <w:rPr>
                  <w:rFonts w:ascii="Times New Roman" w:hAnsi="Times New Roman" w:cs="Times New Roman"/>
                  <w:i/>
                  <w:color w:val="0000FF"/>
                  <w:sz w:val="28"/>
                  <w:szCs w:val="28"/>
                  <w:u w:val="single"/>
                </w:rPr>
                <w:t>№ 2145-VIII від 05.09.2017</w:t>
              </w:r>
            </w:hyperlink>
            <w:r w:rsidRPr="00756279" w:rsidR="00777B40">
              <w:rPr>
                <w:rFonts w:ascii="Times New Roman" w:hAnsi="Times New Roman" w:cs="Times New Roman"/>
                <w:i/>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sz w:val="28"/>
                <w:szCs w:val="28"/>
              </w:rPr>
              <w:t>3</w:t>
            </w:r>
            <w:r w:rsidRPr="00756279" w:rsidR="00777B40">
              <w:rPr>
                <w:rFonts w:ascii="Times New Roman" w:hAnsi="Times New Roman" w:cs="Times New Roman"/>
                <w:color w:val="000000"/>
                <w:sz w:val="28"/>
                <w:szCs w:val="28"/>
              </w:rPr>
              <w:t>) розробляє положення про порядок реалізації права на академічну мобільність та подає його на затвердження Кабінету Міністрів України;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b/>
                <w:sz w:val="28"/>
                <w:szCs w:val="28"/>
              </w:rPr>
              <w:t>4</w:t>
            </w:r>
            <w:r w:rsidRPr="00756279" w:rsidR="00777B40">
              <w:rPr>
                <w:rFonts w:ascii="Times New Roman" w:hAnsi="Times New Roman" w:cs="Times New Roman"/>
                <w:color w:val="000000"/>
                <w:sz w:val="28"/>
                <w:szCs w:val="28"/>
              </w:rPr>
              <w:t xml:space="preserve">) </w:t>
            </w:r>
            <w:r w:rsidRPr="00756279" w:rsidR="00777B40">
              <w:rPr>
                <w:rFonts w:ascii="Times New Roman" w:hAnsi="Times New Roman" w:cs="Times New Roman"/>
                <w:b/>
                <w:color w:val="000000"/>
                <w:sz w:val="28"/>
                <w:szCs w:val="28"/>
              </w:rPr>
              <w:t xml:space="preserve">встановлює </w:t>
            </w:r>
            <w:r w:rsidRPr="00756279" w:rsidR="00777B40">
              <w:rPr>
                <w:rFonts w:ascii="Times New Roman" w:hAnsi="Times New Roman" w:cs="Times New Roman"/>
                <w:b/>
                <w:sz w:val="28"/>
                <w:szCs w:val="28"/>
              </w:rPr>
              <w:t>вартість підготовки одного студента (курсанта), аспіранта, докторанта у розрізі</w:t>
            </w:r>
            <w:r w:rsidRPr="00756279" w:rsidR="00777B40">
              <w:rPr>
                <w:rFonts w:ascii="Times New Roman" w:hAnsi="Times New Roman" w:cs="Times New Roman"/>
                <w:b/>
                <w:color w:val="000000"/>
                <w:sz w:val="28"/>
                <w:szCs w:val="28"/>
              </w:rPr>
              <w:t xml:space="preserve"> галуз</w:t>
            </w:r>
            <w:r w:rsidRPr="00756279" w:rsidR="00777B40">
              <w:rPr>
                <w:rFonts w:ascii="Times New Roman" w:hAnsi="Times New Roman" w:cs="Times New Roman"/>
                <w:b/>
                <w:sz w:val="28"/>
                <w:szCs w:val="28"/>
              </w:rPr>
              <w:t>ей</w:t>
            </w:r>
            <w:r w:rsidRPr="00756279" w:rsidR="00777B40">
              <w:rPr>
                <w:rFonts w:ascii="Times New Roman" w:hAnsi="Times New Roman" w:cs="Times New Roman"/>
                <w:b/>
                <w:color w:val="000000"/>
                <w:sz w:val="28"/>
                <w:szCs w:val="28"/>
              </w:rPr>
              <w:t xml:space="preserve"> знань та/або спеціальност</w:t>
            </w:r>
            <w:r w:rsidRPr="00756279" w:rsidR="00777B40">
              <w:rPr>
                <w:rFonts w:ascii="Times New Roman" w:hAnsi="Times New Roman" w:cs="Times New Roman"/>
                <w:b/>
                <w:sz w:val="28"/>
                <w:szCs w:val="28"/>
              </w:rPr>
              <w:t>ей</w:t>
            </w:r>
            <w:r w:rsidRPr="00756279" w:rsidR="00777B40">
              <w:rPr>
                <w:rFonts w:ascii="Times New Roman" w:hAnsi="Times New Roman" w:cs="Times New Roman"/>
                <w:b/>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b/>
                <w:sz w:val="28"/>
                <w:szCs w:val="28"/>
              </w:rPr>
              <w:t>4</w:t>
            </w:r>
            <w:r w:rsidRPr="00756279" w:rsidR="00777B40">
              <w:rPr>
                <w:rFonts w:ascii="Times New Roman" w:hAnsi="Times New Roman" w:cs="Times New Roman"/>
                <w:b/>
                <w:color w:val="000000"/>
                <w:sz w:val="28"/>
                <w:szCs w:val="28"/>
                <w:vertAlign w:val="superscript"/>
              </w:rPr>
              <w:t>-1</w:t>
            </w:r>
            <w:r w:rsidRPr="00756279" w:rsidR="00777B40">
              <w:rPr>
                <w:rFonts w:ascii="Times New Roman" w:hAnsi="Times New Roman" w:cs="Times New Roman"/>
                <w:color w:val="000000"/>
                <w:sz w:val="28"/>
                <w:szCs w:val="28"/>
              </w:rPr>
              <w:t>) оприлюднює перелік закладів вищої освіти, розташованих на території Луганської та Донецької областей (де здійснюють свої повноваження обласні військово-цивільні адміністрації), та закладів вищої освіти, евакуйованих з території проведення антитерористичної операції (на період її проведення), території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 період їх здійснення), території населених пунктів на лінії зіткнення і тимчасово окупованої території;</w:t>
            </w:r>
          </w:p>
          <w:p w:rsidR="00A83772" w:rsidRPr="00756279">
            <w:pPr>
              <w:widowControl w:val="0"/>
              <w:bidi w:val="0"/>
              <w:spacing w:after="0" w:line="240" w:lineRule="auto"/>
              <w:ind w:firstLine="0"/>
              <w:jc w:val="both"/>
              <w:rPr>
                <w:rFonts w:ascii="Times New Roman" w:hAnsi="Times New Roman" w:cs="Times New Roman"/>
                <w:i/>
                <w:color w:val="000000"/>
                <w:sz w:val="28"/>
                <w:szCs w:val="28"/>
              </w:rPr>
            </w:pPr>
            <w:r w:rsidRPr="00756279" w:rsidR="00777B40">
              <w:rPr>
                <w:rFonts w:ascii="Times New Roman" w:hAnsi="Times New Roman" w:cs="Times New Roman"/>
                <w:i/>
                <w:color w:val="000000"/>
                <w:sz w:val="28"/>
                <w:szCs w:val="28"/>
              </w:rPr>
              <w:t>{Частину першу статті 13 доповнено пунктом 24</w:t>
            </w:r>
            <w:r w:rsidRPr="00756279" w:rsidR="00777B40">
              <w:rPr>
                <w:rFonts w:ascii="Times New Roman" w:hAnsi="Times New Roman" w:cs="Times New Roman"/>
                <w:b/>
                <w:color w:val="000000"/>
                <w:sz w:val="28"/>
                <w:szCs w:val="28"/>
                <w:vertAlign w:val="superscript"/>
              </w:rPr>
              <w:t>-1</w:t>
            </w:r>
            <w:r w:rsidRPr="00756279" w:rsidR="00777B40">
              <w:rPr>
                <w:rFonts w:ascii="Times New Roman" w:hAnsi="Times New Roman" w:cs="Times New Roman"/>
                <w:i/>
                <w:color w:val="000000"/>
                <w:sz w:val="28"/>
                <w:szCs w:val="28"/>
              </w:rPr>
              <w:t> згідно із Законом </w:t>
            </w:r>
            <w:hyperlink r:id="rId13" w:anchor="n9" w:history="1">
              <w:r w:rsidRPr="00756279" w:rsidR="00777B40">
                <w:rPr>
                  <w:rFonts w:ascii="Times New Roman" w:hAnsi="Times New Roman" w:cs="Times New Roman"/>
                  <w:i/>
                  <w:color w:val="0000FF"/>
                  <w:sz w:val="28"/>
                  <w:szCs w:val="28"/>
                  <w:u w:val="single"/>
                </w:rPr>
                <w:t>№ 1114-VIII від 19.04.2016</w:t>
              </w:r>
            </w:hyperlink>
            <w:r w:rsidRPr="00756279" w:rsidR="00777B40">
              <w:rPr>
                <w:rFonts w:ascii="Times New Roman" w:hAnsi="Times New Roman" w:cs="Times New Roman"/>
                <w:i/>
                <w:color w:val="000000"/>
                <w:sz w:val="28"/>
                <w:szCs w:val="28"/>
              </w:rPr>
              <w:t>; із змінами, внесеними згідно із Законами </w:t>
            </w:r>
            <w:hyperlink r:id="rId14" w:anchor="n13" w:history="1">
              <w:r w:rsidRPr="00756279" w:rsidR="00777B40">
                <w:rPr>
                  <w:rFonts w:ascii="Times New Roman" w:hAnsi="Times New Roman" w:cs="Times New Roman"/>
                  <w:i/>
                  <w:color w:val="0000FF"/>
                  <w:sz w:val="28"/>
                  <w:szCs w:val="28"/>
                  <w:u w:val="single"/>
                </w:rPr>
                <w:t>№ 1838-VIII від 07.02.2017</w:t>
              </w:r>
            </w:hyperlink>
            <w:r w:rsidRPr="00756279" w:rsidR="00777B40">
              <w:rPr>
                <w:rFonts w:ascii="Times New Roman" w:hAnsi="Times New Roman" w:cs="Times New Roman"/>
                <w:i/>
                <w:color w:val="000000"/>
                <w:sz w:val="28"/>
                <w:szCs w:val="28"/>
              </w:rPr>
              <w:t>, </w:t>
            </w:r>
            <w:hyperlink r:id="rId15" w:anchor="n109" w:history="1">
              <w:r w:rsidRPr="00756279" w:rsidR="00777B40">
                <w:rPr>
                  <w:rFonts w:ascii="Times New Roman" w:hAnsi="Times New Roman" w:cs="Times New Roman"/>
                  <w:i/>
                  <w:color w:val="0000FF"/>
                  <w:sz w:val="28"/>
                  <w:szCs w:val="28"/>
                  <w:u w:val="single"/>
                </w:rPr>
                <w:t>№ 2443-VIII від 22.05.2018</w:t>
              </w:r>
            </w:hyperlink>
            <w:r w:rsidRPr="00756279" w:rsidR="00777B40">
              <w:rPr>
                <w:rFonts w:ascii="Times New Roman" w:hAnsi="Times New Roman" w:cs="Times New Roman"/>
                <w:i/>
                <w:color w:val="000000"/>
                <w:sz w:val="28"/>
                <w:szCs w:val="28"/>
              </w:rPr>
              <w:t>}</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25) здійснює збір даних, необхідних для застосування формули</w:t>
            </w:r>
            <w:r w:rsidRPr="00756279" w:rsidR="00777B40">
              <w:rPr>
                <w:rFonts w:ascii="Times New Roman" w:hAnsi="Times New Roman" w:cs="Times New Roman"/>
                <w:sz w:val="28"/>
                <w:szCs w:val="28"/>
              </w:rPr>
              <w:t xml:space="preserve"> </w:t>
            </w:r>
            <w:r w:rsidRPr="00756279" w:rsidR="00777B40">
              <w:rPr>
                <w:rFonts w:ascii="Times New Roman" w:hAnsi="Times New Roman" w:cs="Times New Roman"/>
                <w:b/>
                <w:sz w:val="28"/>
                <w:szCs w:val="28"/>
              </w:rPr>
              <w:t>розподілу фонду загального фінансування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w:t>
            </w:r>
            <w:r w:rsidRPr="00756279" w:rsidR="00777B40">
              <w:rPr>
                <w:rFonts w:ascii="Times New Roman" w:hAnsi="Times New Roman" w:cs="Times New Roman"/>
                <w:sz w:val="28"/>
                <w:szCs w:val="28"/>
              </w:rPr>
              <w:t>6</w:t>
            </w:r>
            <w:r w:rsidRPr="00756279" w:rsidR="00777B40">
              <w:rPr>
                <w:rFonts w:ascii="Times New Roman" w:hAnsi="Times New Roman" w:cs="Times New Roman"/>
                <w:color w:val="000000"/>
                <w:sz w:val="28"/>
                <w:szCs w:val="28"/>
              </w:rPr>
              <w:t>) здійснює інші повноваження відповідно до законодавства.</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 Державні органи, до сфери управління яких належать заклади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беруть участь у реалізації державної політики у сфері вищої освіти, науки, професійної підготовки фахівців, у ліцензуванні освітньої діяльності, що провадиться закладами вищої освіти;</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 xml:space="preserve">2) формують пропозиції </w:t>
            </w:r>
            <w:r w:rsidRPr="00756279" w:rsidR="00777B40">
              <w:rPr>
                <w:rFonts w:ascii="Times New Roman" w:hAnsi="Times New Roman" w:cs="Times New Roman"/>
                <w:b/>
                <w:sz w:val="28"/>
                <w:szCs w:val="28"/>
              </w:rPr>
              <w:t xml:space="preserve">щодо кількості місць у закладах вищої освіти, що фінансуються з державного бюджету, </w:t>
            </w:r>
            <w:r w:rsidRPr="00756279" w:rsidR="00777B40">
              <w:rPr>
                <w:rFonts w:ascii="Times New Roman" w:hAnsi="Times New Roman" w:cs="Times New Roman"/>
                <w:b/>
                <w:color w:val="000000"/>
                <w:sz w:val="28"/>
                <w:szCs w:val="28"/>
              </w:rPr>
              <w:t>у порядку, встановленому законодавством;</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 xml:space="preserve">3) беруть участь у визначенні </w:t>
            </w:r>
            <w:r w:rsidRPr="00756279" w:rsidR="00777B40">
              <w:rPr>
                <w:rFonts w:ascii="Times New Roman" w:hAnsi="Times New Roman" w:cs="Times New Roman"/>
                <w:b/>
                <w:sz w:val="28"/>
                <w:szCs w:val="28"/>
              </w:rPr>
              <w:t>обсягу</w:t>
            </w:r>
            <w:r w:rsidRPr="00756279" w:rsidR="00777B40">
              <w:rPr>
                <w:rFonts w:ascii="Times New Roman" w:hAnsi="Times New Roman" w:cs="Times New Roman"/>
                <w:b/>
                <w:color w:val="000000"/>
                <w:sz w:val="28"/>
                <w:szCs w:val="28"/>
              </w:rPr>
              <w:t xml:space="preserve"> державного фінансування вищої освіти за різними галузями знань та/або спеціальностями;</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 xml:space="preserve">4) надають центральному органу виконавчої влади у сфері освіти і науки дані, необхідні для </w:t>
            </w:r>
            <w:r w:rsidRPr="00756279" w:rsidR="00777B40">
              <w:rPr>
                <w:rFonts w:ascii="Times New Roman" w:hAnsi="Times New Roman" w:cs="Times New Roman"/>
                <w:b/>
                <w:sz w:val="28"/>
                <w:szCs w:val="28"/>
              </w:rPr>
              <w:t>застосування</w:t>
            </w:r>
            <w:r w:rsidRPr="00756279" w:rsidR="00777B40">
              <w:rPr>
                <w:rFonts w:ascii="Times New Roman" w:hAnsi="Times New Roman" w:cs="Times New Roman"/>
                <w:b/>
                <w:color w:val="000000"/>
                <w:sz w:val="28"/>
                <w:szCs w:val="28"/>
              </w:rPr>
              <w:t xml:space="preserve"> формули</w:t>
            </w:r>
            <w:r w:rsidRPr="00756279" w:rsidR="00777B40">
              <w:rPr>
                <w:rFonts w:ascii="Times New Roman" w:hAnsi="Times New Roman" w:cs="Times New Roman"/>
                <w:sz w:val="28"/>
                <w:szCs w:val="28"/>
              </w:rPr>
              <w:t xml:space="preserve"> </w:t>
            </w:r>
            <w:r w:rsidRPr="00756279" w:rsidR="00777B40">
              <w:rPr>
                <w:rFonts w:ascii="Times New Roman" w:hAnsi="Times New Roman" w:cs="Times New Roman"/>
                <w:b/>
                <w:color w:val="000000"/>
                <w:sz w:val="28"/>
                <w:szCs w:val="28"/>
              </w:rPr>
              <w:t xml:space="preserve">розподілу </w:t>
            </w:r>
            <w:r w:rsidRPr="00756279" w:rsidR="00777B40">
              <w:rPr>
                <w:rFonts w:ascii="Times New Roman" w:hAnsi="Times New Roman" w:cs="Times New Roman"/>
                <w:b/>
                <w:sz w:val="28"/>
                <w:szCs w:val="28"/>
              </w:rPr>
              <w:t xml:space="preserve">фонду загального </w:t>
            </w:r>
            <w:r w:rsidRPr="00756279" w:rsidR="00777B40">
              <w:rPr>
                <w:rFonts w:ascii="Times New Roman" w:hAnsi="Times New Roman" w:cs="Times New Roman"/>
                <w:b/>
                <w:color w:val="000000"/>
                <w:sz w:val="28"/>
                <w:szCs w:val="28"/>
              </w:rPr>
              <w:t>фінансування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i/>
                <w:color w:val="000000"/>
                <w:sz w:val="28"/>
                <w:szCs w:val="28"/>
              </w:rPr>
              <w:t>{Пункт 4 частини другої статті 13 в редакції Закону </w:t>
            </w:r>
            <w:hyperlink r:id="rId16" w:anchor="n6" w:history="1">
              <w:r w:rsidRPr="00756279" w:rsidR="00777B40">
                <w:rPr>
                  <w:rFonts w:ascii="Times New Roman" w:hAnsi="Times New Roman" w:cs="Times New Roman"/>
                  <w:i/>
                  <w:color w:val="0000FF"/>
                  <w:sz w:val="28"/>
                  <w:szCs w:val="28"/>
                  <w:u w:val="single"/>
                </w:rPr>
                <w:t>№ 1662-VIII від 06.10.2016</w:t>
              </w:r>
            </w:hyperlink>
            <w:r w:rsidRPr="00756279" w:rsidR="00777B40">
              <w:rPr>
                <w:rFonts w:ascii="Times New Roman" w:hAnsi="Times New Roman" w:cs="Times New Roman"/>
                <w:i/>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sz w:val="28"/>
                <w:szCs w:val="28"/>
              </w:rPr>
              <w:t>5</w:t>
            </w:r>
            <w:r w:rsidRPr="00756279" w:rsidR="00777B40">
              <w:rPr>
                <w:rFonts w:ascii="Times New Roman" w:hAnsi="Times New Roman" w:cs="Times New Roman"/>
                <w:color w:val="000000"/>
                <w:sz w:val="28"/>
                <w:szCs w:val="28"/>
              </w:rPr>
              <w:t>) аналізують якість освітньої діяльності закладів вищої освіти, що належать до сфери їх управління;</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14.</w:t>
            </w:r>
            <w:r w:rsidRPr="00756279" w:rsidR="00777B40">
              <w:rPr>
                <w:rFonts w:ascii="Times New Roman" w:hAnsi="Times New Roman" w:cs="Times New Roman"/>
                <w:sz w:val="28"/>
                <w:szCs w:val="28"/>
              </w:rPr>
              <w:t> Повноваження органів влади Автономної Республіки Крим та органів місцевого самоврядування,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81" w:name="bookmark=id.3s49zyc" w:colFirst="0" w:colLast="0"/>
            <w:bookmarkEnd w:id="81"/>
            <w:r w:rsidRPr="00756279" w:rsidR="00777B40">
              <w:rPr>
                <w:rFonts w:ascii="Times New Roman" w:hAnsi="Times New Roman" w:cs="Times New Roman"/>
                <w:sz w:val="28"/>
                <w:szCs w:val="28"/>
              </w:rPr>
              <w:t>1. Органи влади Автономної Республіки Крим, органи місцевого самоврядування, до сфери управління яких належать заклади вищої освіти, у межах своїх повноважень:</w:t>
            </w:r>
          </w:p>
          <w:p w:rsidR="00A83772" w:rsidRPr="00756279">
            <w:pPr>
              <w:bidi w:val="0"/>
              <w:spacing w:after="0" w:line="240" w:lineRule="auto"/>
              <w:ind w:firstLine="0"/>
              <w:jc w:val="both"/>
              <w:rPr>
                <w:rFonts w:ascii="Times New Roman" w:hAnsi="Times New Roman" w:cs="Times New Roman"/>
                <w:sz w:val="28"/>
                <w:szCs w:val="28"/>
              </w:rPr>
            </w:pPr>
            <w:bookmarkStart w:id="82" w:name="bookmark=id.279ka65" w:colFirst="0" w:colLast="0"/>
            <w:bookmarkEnd w:id="82"/>
            <w:r w:rsidRPr="00756279" w:rsidR="00777B40">
              <w:rPr>
                <w:rFonts w:ascii="Times New Roman" w:hAnsi="Times New Roman" w:cs="Times New Roman"/>
                <w:sz w:val="28"/>
                <w:szCs w:val="28"/>
              </w:rPr>
              <w:t>1) забезпечують виконання державних програм у сфері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83" w:name="bookmark=id.meukdy" w:colFirst="0" w:colLast="0"/>
            <w:bookmarkEnd w:id="83"/>
            <w:r w:rsidRPr="00756279" w:rsidR="00777B40">
              <w:rPr>
                <w:rFonts w:ascii="Times New Roman" w:hAnsi="Times New Roman" w:cs="Times New Roman"/>
                <w:sz w:val="28"/>
                <w:szCs w:val="28"/>
              </w:rPr>
              <w:t xml:space="preserve">2) вивчають потребу у фахівцях з вищою освітою на місцях і вносять центральному органу виконавчої влади, що забезпечує формування та реалізує державну політику у сфері економічного розвитку і торгівлі, та центральному органу виконавчої влади у сфері освіти і науки пропозиції щодо обсягу державного </w:t>
            </w:r>
            <w:r w:rsidRPr="00756279" w:rsidR="00777B40">
              <w:rPr>
                <w:rFonts w:ascii="Times New Roman" w:hAnsi="Times New Roman" w:cs="Times New Roman"/>
                <w:b/>
                <w:sz w:val="28"/>
                <w:szCs w:val="28"/>
              </w:rPr>
              <w:t>замовлення на підготовку фахівців з вищою освітою та підвищення їх кваліфікації</w:t>
            </w:r>
            <w:r w:rsidRPr="00756279" w:rsidR="00777B40">
              <w:rPr>
                <w:rFonts w:ascii="Times New Roman" w:hAnsi="Times New Roman" w:cs="Times New Roman"/>
                <w:sz w:val="28"/>
                <w:szCs w:val="28"/>
              </w:rPr>
              <w:t>, узгоджені з державними органами, до сфери управління яких належать заклади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84" w:name="bookmark=id.36ei31r" w:colFirst="0" w:colLast="0"/>
            <w:bookmarkEnd w:id="84"/>
            <w:r w:rsidRPr="00756279" w:rsidR="00777B40">
              <w:rPr>
                <w:rFonts w:ascii="Times New Roman" w:hAnsi="Times New Roman" w:cs="Times New Roman"/>
                <w:sz w:val="28"/>
                <w:szCs w:val="28"/>
              </w:rPr>
              <w:t>3) подають центральному органу виконавчої влади у сфері освіти і науки пропозиції щодо формування мережі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85" w:name="bookmark=id.1ljsd9k" w:colFirst="0" w:colLast="0"/>
            <w:bookmarkEnd w:id="85"/>
            <w:r w:rsidRPr="00756279" w:rsidR="00777B40">
              <w:rPr>
                <w:rFonts w:ascii="Times New Roman" w:hAnsi="Times New Roman" w:cs="Times New Roman"/>
                <w:sz w:val="28"/>
                <w:szCs w:val="28"/>
              </w:rPr>
              <w:t>4) безпосередньо або через уповноважений ними орган реалізують права і обов’язки засновника, передбачені цим та іншими законами України, стосовно закладів вищої освіти України, що належать до сфери їх управління;</w:t>
            </w:r>
          </w:p>
          <w:p w:rsidR="00A83772" w:rsidRPr="00756279">
            <w:pPr>
              <w:bidi w:val="0"/>
              <w:spacing w:after="0" w:line="240" w:lineRule="auto"/>
              <w:ind w:firstLine="0"/>
              <w:jc w:val="both"/>
              <w:rPr>
                <w:rFonts w:ascii="Times New Roman" w:hAnsi="Times New Roman" w:cs="Times New Roman"/>
                <w:sz w:val="28"/>
                <w:szCs w:val="28"/>
              </w:rPr>
            </w:pPr>
            <w:bookmarkStart w:id="86" w:name="bookmark=id.45jfvxd" w:colFirst="0" w:colLast="0"/>
            <w:bookmarkEnd w:id="86"/>
            <w:r w:rsidRPr="00756279" w:rsidR="00777B40">
              <w:rPr>
                <w:rFonts w:ascii="Times New Roman" w:hAnsi="Times New Roman" w:cs="Times New Roman"/>
                <w:sz w:val="28"/>
                <w:szCs w:val="28"/>
              </w:rPr>
              <w:t>5) сприяють працевлаштуванню і соціальному захисту випускників закладів вищої освіти, що належать до сфери їх управління;</w:t>
            </w:r>
          </w:p>
          <w:p w:rsidR="00A83772" w:rsidRPr="00756279">
            <w:pPr>
              <w:bidi w:val="0"/>
              <w:spacing w:after="0" w:line="240" w:lineRule="auto"/>
              <w:ind w:firstLine="0"/>
              <w:jc w:val="both"/>
              <w:rPr>
                <w:rFonts w:ascii="Times New Roman" w:hAnsi="Times New Roman" w:cs="Times New Roman"/>
                <w:sz w:val="28"/>
                <w:szCs w:val="28"/>
              </w:rPr>
            </w:pPr>
            <w:bookmarkStart w:id="87" w:name="bookmark=id.2koq656" w:colFirst="0" w:colLast="0"/>
            <w:bookmarkEnd w:id="87"/>
            <w:r w:rsidRPr="00756279" w:rsidR="00777B40">
              <w:rPr>
                <w:rFonts w:ascii="Times New Roman" w:hAnsi="Times New Roman" w:cs="Times New Roman"/>
                <w:sz w:val="28"/>
                <w:szCs w:val="28"/>
              </w:rPr>
              <w:t>6) залучають підприємства, установи, організації (за згодою) до розв’язання проблем розвитку системи вищої освіти.</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b/>
                <w:color w:val="000000"/>
                <w:sz w:val="28"/>
                <w:szCs w:val="28"/>
              </w:rPr>
              <w:t>Стаття 14.</w:t>
            </w:r>
            <w:r w:rsidRPr="00756279" w:rsidR="00777B40">
              <w:rPr>
                <w:rFonts w:ascii="Times New Roman" w:hAnsi="Times New Roman" w:cs="Times New Roman"/>
                <w:color w:val="000000"/>
                <w:sz w:val="28"/>
                <w:szCs w:val="28"/>
              </w:rPr>
              <w:t> Повноваження органів влади Автономної Республіки Крим та органів місцевого самоврядування, до сфери управління яких належать заклади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Органи влади Автономної Республіки Крим, органи місцевого самоврядування, до сфери управління яких належать заклади вищої освіти, у межах своїх повноважень:</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забезпечують виконання державних програм у сфері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 xml:space="preserve">2) вивчають потребу у фахівцях з вищою освітою на місцях і вносять центральному органу виконавчої влади, що забезпечує формування та реалізує державну політику у сфері економічного розвитку і торгівлі, та центральному органу виконавчої влади у сфері освіти і науки пропозиції щодо обсягу державного </w:t>
            </w:r>
            <w:r w:rsidRPr="00756279" w:rsidR="00777B40">
              <w:rPr>
                <w:rFonts w:ascii="Times New Roman" w:hAnsi="Times New Roman" w:cs="Times New Roman"/>
                <w:b/>
                <w:color w:val="000000"/>
                <w:sz w:val="28"/>
                <w:szCs w:val="28"/>
              </w:rPr>
              <w:t>фінансування вищої освіти</w:t>
            </w:r>
            <w:r w:rsidRPr="00756279" w:rsidR="00777B40">
              <w:rPr>
                <w:rFonts w:ascii="Times New Roman" w:hAnsi="Times New Roman" w:cs="Times New Roman"/>
                <w:color w:val="000000"/>
                <w:sz w:val="28"/>
                <w:szCs w:val="28"/>
              </w:rPr>
              <w:t>, узгоджені з державними органами, до сфери управління яких належать заклади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3) подають центральному органу виконавчої влади у сфері освіти і науки пропозиції щодо формування мережі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4) безпосередньо або через уповноважений ними орган реалізують права і обов’язки засновника, передбачені цим та іншими законами України, стосовно закладів вищої освіти України, що належать до сфери їх управління;</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5) сприяють працевлаштуванню і соціальному захисту випускників закладів вищої освіти, що належать до сфери їх управління;</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6) залучають підприємства, установи, організації (за згодою) до розв’язання проблем розвитку системи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Стаття 26. Основні завдання закладу вищої освіти</w:t>
            </w:r>
          </w:p>
          <w:p w:rsidR="00A83772" w:rsidRPr="00756279">
            <w:pPr>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Основними завданнями закладу вищої освіти є:</w:t>
            </w:r>
          </w:p>
          <w:p w:rsidR="00A83772" w:rsidRPr="00756279">
            <w:pPr>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b/>
                <w:color w:val="000000"/>
                <w:sz w:val="28"/>
                <w:szCs w:val="28"/>
              </w:rPr>
              <w:t xml:space="preserve">2) для університетів, академій, інститутів - </w:t>
            </w:r>
            <w:r w:rsidRPr="00756279" w:rsidR="00777B40">
              <w:rPr>
                <w:rFonts w:ascii="Times New Roman" w:hAnsi="Times New Roman" w:cs="Times New Roman"/>
                <w:color w:val="000000"/>
                <w:sz w:val="28"/>
                <w:szCs w:val="28"/>
              </w:rPr>
              <w:t>провадження наукової діяльності шляхом проведення наукових досліджень і забезпечення творчої діяльності учасників освітнього процесу, підготовки наукових кадрів вищої кваліфікації і використання отриманих результатів в освітньому процесі;</w:t>
            </w:r>
          </w:p>
          <w:p w:rsidR="00A83772" w:rsidRPr="00756279">
            <w:pPr>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bidi w:val="0"/>
              <w:spacing w:after="0" w:line="240" w:lineRule="auto"/>
              <w:ind w:firstLine="709"/>
              <w:jc w:val="both"/>
              <w:rPr>
                <w:rFonts w:ascii="Times New Roman" w:hAnsi="Times New Roman" w:cs="Times New Roman"/>
                <w:color w:val="000000"/>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Стаття 26. Основні завдання закладу вищої освіти</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Основними завданнями закладу вищої освіти є:</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b/>
                <w:color w:val="000000"/>
                <w:sz w:val="28"/>
                <w:szCs w:val="28"/>
              </w:rPr>
              <w:t xml:space="preserve">2) для навчально-дослідницьких закладів вищої освіти - </w:t>
            </w:r>
            <w:r w:rsidRPr="00756279" w:rsidR="00777B40">
              <w:rPr>
                <w:rFonts w:ascii="Times New Roman" w:hAnsi="Times New Roman" w:cs="Times New Roman"/>
                <w:color w:val="000000"/>
                <w:sz w:val="28"/>
                <w:szCs w:val="28"/>
              </w:rPr>
              <w:t>провадження наукової діяльності шляхом проведення наукових досліджень і забезпечення творчої діяльності учасників освітнього процесу, підготовки наукових кадрів вищої кваліфікації і використання отриманих результатів в освітньому процесі;</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709"/>
              <w:jc w:val="both"/>
              <w:rPr>
                <w:rFonts w:ascii="Times New Roman" w:hAnsi="Times New Roman" w:cs="Times New Roman"/>
                <w:sz w:val="28"/>
                <w:szCs w:val="28"/>
              </w:rPr>
            </w:pPr>
            <w:r w:rsidRPr="00756279" w:rsidR="00777B40">
              <w:rPr>
                <w:rFonts w:ascii="Times New Roman" w:hAnsi="Times New Roman" w:cs="Times New Roman"/>
                <w:sz w:val="28"/>
                <w:szCs w:val="28"/>
              </w:rPr>
              <w:t>Стаття 27. Правовий статус закладу вищої освіти</w:t>
            </w:r>
          </w:p>
          <w:p w:rsidR="00A83772" w:rsidRPr="00756279">
            <w:pPr>
              <w:bidi w:val="0"/>
              <w:spacing w:after="0" w:line="240" w:lineRule="auto"/>
              <w:ind w:firstLine="709"/>
              <w:jc w:val="both"/>
              <w:rPr>
                <w:rFonts w:ascii="Times New Roman" w:hAnsi="Times New Roman" w:cs="Times New Roman"/>
                <w:sz w:val="28"/>
                <w:szCs w:val="28"/>
              </w:rPr>
            </w:pPr>
          </w:p>
          <w:p w:rsidR="00A83772" w:rsidRPr="00756279">
            <w:pPr>
              <w:bidi w:val="0"/>
              <w:spacing w:after="0" w:line="240" w:lineRule="auto"/>
              <w:ind w:firstLine="709"/>
              <w:jc w:val="both"/>
              <w:rPr>
                <w:rFonts w:ascii="Times New Roman" w:hAnsi="Times New Roman" w:cs="Times New Roman"/>
                <w:i/>
                <w:sz w:val="28"/>
                <w:szCs w:val="28"/>
              </w:rPr>
            </w:pPr>
            <w:r w:rsidRPr="00756279" w:rsidR="00777B40">
              <w:rPr>
                <w:rFonts w:ascii="Times New Roman" w:hAnsi="Times New Roman" w:cs="Times New Roman"/>
                <w:sz w:val="28"/>
                <w:szCs w:val="28"/>
              </w:rPr>
              <w:t xml:space="preserve">1. Заклад вищої освіти </w:t>
            </w:r>
            <w:r w:rsidRPr="00756279" w:rsidR="00777B40">
              <w:rPr>
                <w:rFonts w:ascii="Times New Roman" w:hAnsi="Times New Roman" w:cs="Times New Roman"/>
                <w:i/>
                <w:sz w:val="28"/>
                <w:szCs w:val="28"/>
              </w:rPr>
              <w:t>як суб’єкт господарювання може діяти в одному із таких статусів:</w:t>
            </w:r>
          </w:p>
          <w:p w:rsidR="00A83772" w:rsidRPr="00756279">
            <w:pPr>
              <w:bidi w:val="0"/>
              <w:spacing w:after="0" w:line="240" w:lineRule="auto"/>
              <w:ind w:firstLine="709"/>
              <w:jc w:val="both"/>
              <w:rPr>
                <w:rFonts w:ascii="Times New Roman" w:hAnsi="Times New Roman" w:cs="Times New Roman"/>
                <w:i/>
                <w:sz w:val="28"/>
                <w:szCs w:val="28"/>
              </w:rPr>
            </w:pPr>
          </w:p>
          <w:p w:rsidR="00A83772" w:rsidRPr="00756279">
            <w:pPr>
              <w:bidi w:val="0"/>
              <w:spacing w:after="0" w:line="240" w:lineRule="auto"/>
              <w:ind w:firstLine="709"/>
              <w:jc w:val="both"/>
              <w:rPr>
                <w:rFonts w:ascii="Times New Roman" w:hAnsi="Times New Roman" w:cs="Times New Roman"/>
                <w:i/>
                <w:sz w:val="28"/>
                <w:szCs w:val="28"/>
              </w:rPr>
            </w:pPr>
            <w:r w:rsidRPr="00756279" w:rsidR="00777B40">
              <w:rPr>
                <w:rFonts w:ascii="Times New Roman" w:hAnsi="Times New Roman" w:cs="Times New Roman"/>
                <w:i/>
                <w:sz w:val="28"/>
                <w:szCs w:val="28"/>
              </w:rPr>
              <w:t>бюджетна установа;</w:t>
            </w:r>
          </w:p>
          <w:p w:rsidR="00A83772" w:rsidRPr="00756279">
            <w:pPr>
              <w:bidi w:val="0"/>
              <w:spacing w:after="0" w:line="240" w:lineRule="auto"/>
              <w:ind w:firstLine="709"/>
              <w:jc w:val="both"/>
              <w:rPr>
                <w:rFonts w:ascii="Times New Roman" w:hAnsi="Times New Roman" w:cs="Times New Roman"/>
                <w:i/>
                <w:sz w:val="28"/>
                <w:szCs w:val="28"/>
              </w:rPr>
            </w:pPr>
          </w:p>
          <w:p w:rsidR="00A83772" w:rsidRPr="00756279">
            <w:pPr>
              <w:bidi w:val="0"/>
              <w:spacing w:after="0" w:line="240" w:lineRule="auto"/>
              <w:ind w:firstLine="709"/>
              <w:jc w:val="both"/>
              <w:rPr>
                <w:rFonts w:ascii="Times New Roman" w:hAnsi="Times New Roman" w:cs="Times New Roman"/>
                <w:i/>
                <w:sz w:val="28"/>
                <w:szCs w:val="28"/>
              </w:rPr>
            </w:pPr>
            <w:r w:rsidRPr="00756279" w:rsidR="00777B40">
              <w:rPr>
                <w:rFonts w:ascii="Times New Roman" w:hAnsi="Times New Roman" w:cs="Times New Roman"/>
                <w:i/>
                <w:sz w:val="28"/>
                <w:szCs w:val="28"/>
              </w:rPr>
              <w:t>неприбутковий заклад вищої освіти;</w:t>
            </w:r>
          </w:p>
          <w:p w:rsidR="00A83772" w:rsidRPr="00756279">
            <w:pPr>
              <w:bidi w:val="0"/>
              <w:spacing w:after="0" w:line="240" w:lineRule="auto"/>
              <w:ind w:firstLine="709"/>
              <w:jc w:val="both"/>
              <w:rPr>
                <w:rFonts w:ascii="Times New Roman" w:hAnsi="Times New Roman" w:cs="Times New Roman"/>
                <w:i/>
                <w:sz w:val="28"/>
                <w:szCs w:val="28"/>
              </w:rPr>
            </w:pPr>
          </w:p>
          <w:p w:rsidR="00A83772" w:rsidRPr="00756279">
            <w:pPr>
              <w:bidi w:val="0"/>
              <w:spacing w:after="0" w:line="240" w:lineRule="auto"/>
              <w:ind w:firstLine="709"/>
              <w:jc w:val="both"/>
              <w:rPr>
                <w:rFonts w:ascii="Times New Roman" w:hAnsi="Times New Roman" w:cs="Times New Roman"/>
                <w:i/>
                <w:sz w:val="28"/>
                <w:szCs w:val="28"/>
              </w:rPr>
            </w:pPr>
            <w:r w:rsidRPr="00756279" w:rsidR="00777B40">
              <w:rPr>
                <w:rFonts w:ascii="Times New Roman" w:hAnsi="Times New Roman" w:cs="Times New Roman"/>
                <w:i/>
                <w:sz w:val="28"/>
                <w:szCs w:val="28"/>
              </w:rPr>
              <w:t>прибутковий заклад вищої освіти.</w:t>
            </w:r>
          </w:p>
          <w:p w:rsidR="00A83772" w:rsidRPr="00756279">
            <w:pPr>
              <w:bidi w:val="0"/>
              <w:spacing w:after="0" w:line="240" w:lineRule="auto"/>
              <w:ind w:firstLine="709"/>
              <w:jc w:val="both"/>
              <w:rPr>
                <w:rFonts w:ascii="Times New Roman" w:hAnsi="Times New Roman" w:cs="Times New Roman"/>
                <w:sz w:val="28"/>
                <w:szCs w:val="28"/>
              </w:rPr>
            </w:pP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У приватному закладі вищої освіти його структура, склад, порядок роботи і повноваження органів управління, робочих і дорадчих органів, органів громадського та студентського самоврядування, наукових товариств, процедури обрання чи призначення керівників закладу та його підрозділів можуть визначатися статутом закладу без дотримання вимог цього Закону.</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709"/>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Стаття 27. Правовий статус закладу вищої освіти</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709"/>
              <w:jc w:val="both"/>
              <w:rPr>
                <w:rFonts w:ascii="Times New Roman" w:hAnsi="Times New Roman" w:cs="Times New Roman"/>
                <w:b/>
                <w:sz w:val="28"/>
                <w:szCs w:val="28"/>
              </w:rPr>
            </w:pPr>
            <w:r w:rsidRPr="00756279" w:rsidR="00777B40">
              <w:rPr>
                <w:rFonts w:ascii="Times New Roman" w:hAnsi="Times New Roman" w:cs="Times New Roman"/>
                <w:color w:val="000000"/>
                <w:sz w:val="28"/>
                <w:szCs w:val="28"/>
              </w:rPr>
              <w:t xml:space="preserve">1. </w:t>
            </w:r>
            <w:r w:rsidRPr="00756279" w:rsidR="00777B40">
              <w:rPr>
                <w:rFonts w:ascii="Times New Roman" w:hAnsi="Times New Roman" w:cs="Times New Roman"/>
                <w:b/>
                <w:color w:val="000000"/>
                <w:sz w:val="28"/>
                <w:szCs w:val="28"/>
              </w:rPr>
              <w:t xml:space="preserve">Заклад вищої освіти державної та комунальної форми власності  як суб’єкт господарювання діє </w:t>
            </w:r>
            <w:r w:rsidRPr="00756279" w:rsidR="00777B40">
              <w:rPr>
                <w:rFonts w:ascii="Times New Roman" w:hAnsi="Times New Roman" w:cs="Times New Roman"/>
                <w:b/>
                <w:sz w:val="28"/>
                <w:szCs w:val="28"/>
              </w:rPr>
              <w:t>у формі</w:t>
            </w:r>
            <w:r w:rsidRPr="00756279" w:rsidR="00777B40">
              <w:rPr>
                <w:rFonts w:ascii="Times New Roman" w:hAnsi="Times New Roman" w:cs="Times New Roman"/>
                <w:b/>
                <w:color w:val="000000"/>
                <w:sz w:val="28"/>
                <w:szCs w:val="28"/>
              </w:rPr>
              <w:t xml:space="preserve"> </w:t>
            </w:r>
            <w:r w:rsidRPr="00756279" w:rsidR="00777B40">
              <w:rPr>
                <w:rFonts w:ascii="Times New Roman" w:hAnsi="Times New Roman" w:cs="Times New Roman"/>
                <w:b/>
                <w:sz w:val="28"/>
                <w:szCs w:val="28"/>
              </w:rPr>
              <w:t>суспільної інституції.</w:t>
            </w:r>
          </w:p>
          <w:p w:rsidR="00A83772" w:rsidRPr="00756279">
            <w:pPr>
              <w:widowControl w:val="0"/>
              <w:bidi w:val="0"/>
              <w:spacing w:after="0" w:line="240" w:lineRule="auto"/>
              <w:ind w:firstLine="709"/>
              <w:jc w:val="both"/>
              <w:rPr>
                <w:rFonts w:ascii="Times New Roman" w:hAnsi="Times New Roman" w:cs="Times New Roman"/>
                <w:sz w:val="28"/>
                <w:szCs w:val="28"/>
              </w:rPr>
            </w:pP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Суспільна інституція – це неприбуткова установа, що створена з метою забезпечення суспільних та приватних інтересів у сфері освіти, науки та/або культури, що отримує фінансування з державного та/або  місцевого бюджету та має належний ступінь автономії, необхідний для реалізації покладених на неї завдань.</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color w:val="000000"/>
                <w:sz w:val="28"/>
                <w:szCs w:val="28"/>
              </w:rPr>
              <w:t>У приватному закладі вищої освіти його структура, склад, порядок роботи і повноваження органів управління, робочих і дорадчих органів, органів громадського та студентського самоврядування, наукових товариств, процедури обрання чи призначення керівників закладу та його підрозділів можуть визначатися статутом закладу без дотримання вимог цього Закону.</w:t>
            </w:r>
            <w:r w:rsidRPr="00756279" w:rsidR="00777B40">
              <w:rPr>
                <w:rFonts w:ascii="Times New Roman" w:hAnsi="Times New Roman" w:cs="Times New Roman"/>
                <w:b/>
                <w:color w:val="000000"/>
                <w:sz w:val="28"/>
                <w:szCs w:val="28"/>
              </w:rPr>
              <w:t xml:space="preserve"> </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sz w:val="28"/>
                <w:szCs w:val="28"/>
              </w:rPr>
              <w:t>Приватні заклади вищої освіти можуть діяти як суспільні інституції, якщо вони відповідають вимогам до цієї організаційно-правової форми.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28.</w:t>
            </w:r>
            <w:r w:rsidRPr="00756279" w:rsidR="00777B40">
              <w:rPr>
                <w:rFonts w:ascii="Times New Roman" w:hAnsi="Times New Roman" w:cs="Times New Roman"/>
                <w:sz w:val="28"/>
                <w:szCs w:val="28"/>
              </w:rPr>
              <w:t> Типи закладів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88" w:name="bookmark=id.zu0gcz" w:colFirst="0" w:colLast="0"/>
            <w:bookmarkEnd w:id="88"/>
            <w:r w:rsidRPr="00756279" w:rsidR="00777B40">
              <w:rPr>
                <w:rFonts w:ascii="Times New Roman" w:hAnsi="Times New Roman" w:cs="Times New Roman"/>
                <w:sz w:val="28"/>
                <w:szCs w:val="28"/>
              </w:rPr>
              <w:t>1. В Україні діють заклади вищої освіти таких типів:</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b/>
                <w:color w:val="000000"/>
                <w:sz w:val="28"/>
                <w:szCs w:val="28"/>
              </w:rPr>
              <w:t>Стаття 28.</w:t>
            </w:r>
            <w:r w:rsidRPr="00756279" w:rsidR="00777B40">
              <w:rPr>
                <w:rFonts w:ascii="Times New Roman" w:hAnsi="Times New Roman" w:cs="Times New Roman"/>
                <w:color w:val="000000"/>
                <w:sz w:val="28"/>
                <w:szCs w:val="28"/>
              </w:rPr>
              <w:t xml:space="preserve"> Типи </w:t>
            </w:r>
            <w:r w:rsidRPr="00756279" w:rsidR="00777B40">
              <w:rPr>
                <w:rFonts w:ascii="Times New Roman" w:hAnsi="Times New Roman" w:cs="Times New Roman"/>
                <w:b/>
                <w:color w:val="000000"/>
                <w:sz w:val="28"/>
                <w:szCs w:val="28"/>
              </w:rPr>
              <w:t xml:space="preserve">та </w:t>
            </w:r>
            <w:r w:rsidRPr="00756279" w:rsidR="00777B40">
              <w:rPr>
                <w:rFonts w:ascii="Times New Roman" w:hAnsi="Times New Roman" w:cs="Times New Roman"/>
                <w:b/>
                <w:sz w:val="28"/>
                <w:szCs w:val="28"/>
              </w:rPr>
              <w:t>статус</w:t>
            </w:r>
            <w:r w:rsidRPr="00756279" w:rsidR="00777B40">
              <w:rPr>
                <w:rFonts w:ascii="Times New Roman" w:hAnsi="Times New Roman" w:cs="Times New Roman"/>
                <w:color w:val="000000"/>
                <w:sz w:val="28"/>
                <w:szCs w:val="28"/>
              </w:rPr>
              <w:t xml:space="preserve"> закладів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1. В Україні діють заклади вищої освіти таких типів:</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2.</w:t>
            </w:r>
            <w:r w:rsidRPr="00756279" w:rsidR="00777B40">
              <w:rPr>
                <w:rFonts w:ascii="Times New Roman" w:hAnsi="Times New Roman" w:cs="Times New Roman"/>
                <w:color w:val="000000"/>
                <w:sz w:val="28"/>
                <w:szCs w:val="28"/>
              </w:rPr>
              <w:t xml:space="preserve"> </w:t>
            </w:r>
            <w:r w:rsidRPr="00756279" w:rsidR="00777B40">
              <w:rPr>
                <w:rFonts w:ascii="Times New Roman" w:hAnsi="Times New Roman" w:cs="Times New Roman"/>
                <w:b/>
                <w:color w:val="000000"/>
                <w:sz w:val="28"/>
                <w:szCs w:val="28"/>
              </w:rPr>
              <w:t xml:space="preserve">Відповідно до спрямованості діяльності, заклад вищої освіти </w:t>
            </w:r>
            <w:r w:rsidRPr="00756279" w:rsidR="00777B40">
              <w:rPr>
                <w:rFonts w:ascii="Times New Roman" w:hAnsi="Times New Roman" w:cs="Times New Roman"/>
                <w:b/>
                <w:sz w:val="28"/>
                <w:szCs w:val="28"/>
              </w:rPr>
              <w:t>може мати статус</w:t>
            </w:r>
            <w:r w:rsidRPr="00756279" w:rsidR="00777B40">
              <w:rPr>
                <w:rFonts w:ascii="Times New Roman" w:hAnsi="Times New Roman" w:cs="Times New Roman"/>
                <w:b/>
                <w:color w:val="000000"/>
                <w:sz w:val="28"/>
                <w:szCs w:val="28"/>
              </w:rPr>
              <w:t xml:space="preserve"> навчальн</w:t>
            </w:r>
            <w:r w:rsidRPr="00756279" w:rsidR="00777B40">
              <w:rPr>
                <w:rFonts w:ascii="Times New Roman" w:hAnsi="Times New Roman" w:cs="Times New Roman"/>
                <w:b/>
                <w:sz w:val="28"/>
                <w:szCs w:val="28"/>
              </w:rPr>
              <w:t>ого</w:t>
            </w:r>
            <w:r w:rsidRPr="00756279" w:rsidR="00777B40">
              <w:rPr>
                <w:rFonts w:ascii="Times New Roman" w:hAnsi="Times New Roman" w:cs="Times New Roman"/>
                <w:b/>
                <w:color w:val="000000"/>
                <w:sz w:val="28"/>
                <w:szCs w:val="28"/>
              </w:rPr>
              <w:t xml:space="preserve"> або навчально-дослідницьк</w:t>
            </w:r>
            <w:r w:rsidRPr="00756279" w:rsidR="00777B40">
              <w:rPr>
                <w:rFonts w:ascii="Times New Roman" w:hAnsi="Times New Roman" w:cs="Times New Roman"/>
                <w:b/>
                <w:sz w:val="28"/>
                <w:szCs w:val="28"/>
              </w:rPr>
              <w:t>ого</w:t>
            </w:r>
            <w:r w:rsidRPr="00756279" w:rsidR="00777B40">
              <w:rPr>
                <w:rFonts w:ascii="Times New Roman" w:hAnsi="Times New Roman" w:cs="Times New Roman"/>
                <w:b/>
                <w:color w:val="000000"/>
                <w:sz w:val="28"/>
                <w:szCs w:val="28"/>
              </w:rPr>
              <w:t xml:space="preserve"> заклад</w:t>
            </w:r>
            <w:r w:rsidRPr="00756279" w:rsidR="00777B40">
              <w:rPr>
                <w:rFonts w:ascii="Times New Roman" w:hAnsi="Times New Roman" w:cs="Times New Roman"/>
                <w:b/>
                <w:sz w:val="28"/>
                <w:szCs w:val="28"/>
              </w:rPr>
              <w:t>у</w:t>
            </w:r>
            <w:r w:rsidRPr="00756279" w:rsidR="00777B40">
              <w:rPr>
                <w:rFonts w:ascii="Times New Roman" w:hAnsi="Times New Roman" w:cs="Times New Roman"/>
                <w:b/>
                <w:color w:val="000000"/>
                <w:sz w:val="28"/>
                <w:szCs w:val="28"/>
              </w:rPr>
              <w:t>.</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Навчальний заклад вищої освіти - заклад вищої освіти, основним видом діяльності якого є освітня діяльність.</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Навчально-дослідницький заклад вищої освіти -  заклад вищої освіти, який поєднує освітню та наукову, науково-технічну, інноваційну діяльність.</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Рішення про вибір та зміну статусу ухвалюється Вченою радою закладу вищої освіти з одночасним внесенням відповідних змін до статуту.</w:t>
            </w:r>
          </w:p>
          <w:p w:rsidR="00A83772" w:rsidRPr="00756279">
            <w:pPr>
              <w:widowControl w:val="0"/>
              <w:bidi w:val="0"/>
              <w:spacing w:after="0" w:line="240" w:lineRule="auto"/>
              <w:ind w:firstLine="0"/>
              <w:jc w:val="both"/>
              <w:rPr>
                <w:rFonts w:ascii="Times New Roman" w:hAnsi="Times New Roman" w:cs="Times New Roman"/>
                <w:b/>
                <w:sz w:val="28"/>
                <w:szCs w:val="28"/>
              </w:rPr>
            </w:pP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 xml:space="preserve">У випадку прийняття рішення про вибір статусу навчально-дослідницького закладу, заклад вищої освіти проходить державну атестацію в частині провадження ним наукової (науково-технічної) діяльності. За результатами державної атестації закладам вищої освіти з низькою якістю наукових досліджень може бути надана рекомендація про зміну статусу з навчально-дослідницького на навчальний у порядку, визначеним Науковим комітетом Національної ради України з питань розвитку науки і технологій. </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29.</w:t>
            </w:r>
            <w:r w:rsidRPr="00756279" w:rsidR="00777B40">
              <w:rPr>
                <w:rFonts w:ascii="Times New Roman" w:hAnsi="Times New Roman" w:cs="Times New Roman"/>
                <w:sz w:val="28"/>
                <w:szCs w:val="28"/>
              </w:rPr>
              <w:t> Національний заклад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89" w:name="bookmark=id.3jtnz0s" w:colFirst="0" w:colLast="0"/>
            <w:bookmarkEnd w:id="89"/>
            <w:r w:rsidRPr="00756279" w:rsidR="00777B40">
              <w:rPr>
                <w:rFonts w:ascii="Times New Roman" w:hAnsi="Times New Roman" w:cs="Times New Roman"/>
                <w:sz w:val="28"/>
                <w:szCs w:val="28"/>
              </w:rPr>
              <w:t>1. Університету, академії, інституту незалежно від форми власності відповідно до законодавства може бути надано статус національного.</w:t>
            </w:r>
          </w:p>
          <w:p w:rsidR="00A83772" w:rsidRPr="00756279">
            <w:pPr>
              <w:bidi w:val="0"/>
              <w:spacing w:after="0" w:line="240" w:lineRule="auto"/>
              <w:ind w:firstLine="0"/>
              <w:jc w:val="both"/>
              <w:rPr>
                <w:rFonts w:ascii="Times New Roman" w:hAnsi="Times New Roman" w:cs="Times New Roman"/>
                <w:sz w:val="28"/>
                <w:szCs w:val="28"/>
              </w:rPr>
            </w:pPr>
            <w:bookmarkStart w:id="90" w:name="bookmark=id.1yyy98l" w:colFirst="0" w:colLast="0"/>
            <w:bookmarkEnd w:id="90"/>
            <w:r w:rsidRPr="00756279" w:rsidR="00777B40">
              <w:rPr>
                <w:rFonts w:ascii="Times New Roman" w:hAnsi="Times New Roman" w:cs="Times New Roman"/>
                <w:sz w:val="28"/>
                <w:szCs w:val="28"/>
              </w:rPr>
              <w:t>2. Надання закладу вищої освіти статусу національного здійснюється за пропозицією Національного агентства із забезпечення якості вищої освіти, що подається в </w:t>
            </w:r>
            <w:hyperlink r:id="rId17" w:anchor="n18" w:history="1">
              <w:r w:rsidRPr="00756279" w:rsidR="00777B40">
                <w:rPr>
                  <w:rFonts w:ascii="Times New Roman" w:hAnsi="Times New Roman" w:cs="Times New Roman"/>
                  <w:color w:val="0000FF"/>
                  <w:sz w:val="28"/>
                  <w:szCs w:val="28"/>
                  <w:u w:val="single"/>
                </w:rPr>
                <w:t>порядку</w:t>
              </w:r>
            </w:hyperlink>
            <w:r w:rsidRPr="00756279" w:rsidR="00777B40">
              <w:rPr>
                <w:rFonts w:ascii="Times New Roman" w:hAnsi="Times New Roman" w:cs="Times New Roman"/>
                <w:sz w:val="28"/>
                <w:szCs w:val="28"/>
              </w:rPr>
              <w:t> та за </w:t>
            </w:r>
            <w:hyperlink r:id="rId17" w:anchor="n61" w:history="1">
              <w:r w:rsidRPr="00756279" w:rsidR="00777B40">
                <w:rPr>
                  <w:rFonts w:ascii="Times New Roman" w:hAnsi="Times New Roman" w:cs="Times New Roman"/>
                  <w:color w:val="0000FF"/>
                  <w:sz w:val="28"/>
                  <w:szCs w:val="28"/>
                  <w:u w:val="single"/>
                </w:rPr>
                <w:t>критеріями</w:t>
              </w:r>
            </w:hyperlink>
            <w:r w:rsidRPr="00756279" w:rsidR="00777B40">
              <w:rPr>
                <w:rFonts w:ascii="Times New Roman" w:hAnsi="Times New Roman" w:cs="Times New Roman"/>
                <w:sz w:val="28"/>
                <w:szCs w:val="28"/>
              </w:rPr>
              <w:t>, встановленими Кабінетом Міністрів України. Встановлення відповідності діяльності національного закладу вищої освіти визначеним критеріям для підтвердження чи позбавлення його такого статусу здійснюється раз на сім років Національним агентством із забезпечення якості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91" w:name="bookmark=id.4iylrwe" w:colFirst="0" w:colLast="0"/>
            <w:bookmarkEnd w:id="91"/>
            <w:r w:rsidRPr="00756279" w:rsidR="00777B40">
              <w:rPr>
                <w:rFonts w:ascii="Times New Roman" w:hAnsi="Times New Roman" w:cs="Times New Roman"/>
                <w:sz w:val="28"/>
                <w:szCs w:val="28"/>
              </w:rPr>
              <w:t>3. Національний заклад вищої освіти має право:</w:t>
            </w:r>
          </w:p>
          <w:p w:rsidR="00A83772" w:rsidRPr="00756279">
            <w:pPr>
              <w:bidi w:val="0"/>
              <w:spacing w:after="0" w:line="240" w:lineRule="auto"/>
              <w:ind w:firstLine="0"/>
              <w:jc w:val="both"/>
              <w:rPr>
                <w:rFonts w:ascii="Times New Roman" w:hAnsi="Times New Roman" w:cs="Times New Roman"/>
                <w:i/>
                <w:sz w:val="28"/>
                <w:szCs w:val="28"/>
              </w:rPr>
            </w:pPr>
            <w:bookmarkStart w:id="92" w:name="bookmark=id.2y3w247" w:colFirst="0" w:colLast="0"/>
            <w:bookmarkEnd w:id="92"/>
            <w:r w:rsidRPr="00756279" w:rsidR="00777B40">
              <w:rPr>
                <w:rFonts w:ascii="Times New Roman" w:hAnsi="Times New Roman" w:cs="Times New Roman"/>
                <w:i/>
                <w:sz w:val="28"/>
                <w:szCs w:val="28"/>
              </w:rPr>
              <w:t>1) отримувати відповідно до законодавства на пріоритетних засадах передбачені державним бюджетом кошти для провадження наукової і науково-технічної діяльності, проведення фундаментальних та прикладних наукових досліджень, виконання наукових програм, проектів державного значення в обсязі не менш як 10 відсотків коштів державного бюджету, що виділяються на його утримання;</w:t>
            </w:r>
          </w:p>
          <w:p w:rsidR="00A83772" w:rsidRPr="00756279">
            <w:pPr>
              <w:bidi w:val="0"/>
              <w:spacing w:after="0" w:line="240" w:lineRule="auto"/>
              <w:ind w:firstLine="0"/>
              <w:jc w:val="both"/>
              <w:rPr>
                <w:rFonts w:ascii="Times New Roman" w:hAnsi="Times New Roman" w:cs="Times New Roman"/>
                <w:sz w:val="28"/>
                <w:szCs w:val="28"/>
              </w:rPr>
            </w:pPr>
            <w:bookmarkStart w:id="93" w:name="bookmark=id.1d96cc0" w:colFirst="0" w:colLast="0"/>
            <w:bookmarkEnd w:id="93"/>
            <w:r w:rsidRPr="00756279" w:rsidR="00777B40">
              <w:rPr>
                <w:rFonts w:ascii="Times New Roman" w:hAnsi="Times New Roman" w:cs="Times New Roman"/>
                <w:sz w:val="28"/>
                <w:szCs w:val="28"/>
              </w:rPr>
              <w:t>2) визначати норми часу навчальної та іншої роботи педагогічних і науково-педагогічних працівників;</w:t>
            </w:r>
          </w:p>
          <w:p w:rsidR="00A83772" w:rsidRPr="00756279">
            <w:pPr>
              <w:bidi w:val="0"/>
              <w:spacing w:after="0" w:line="240" w:lineRule="auto"/>
              <w:ind w:firstLine="0"/>
              <w:jc w:val="both"/>
              <w:rPr>
                <w:rFonts w:ascii="Times New Roman" w:hAnsi="Times New Roman" w:cs="Times New Roman"/>
                <w:sz w:val="28"/>
                <w:szCs w:val="28"/>
              </w:rPr>
            </w:pPr>
            <w:bookmarkStart w:id="94" w:name="bookmark=id.3x8tuzt" w:colFirst="0" w:colLast="0"/>
            <w:bookmarkEnd w:id="94"/>
            <w:r w:rsidRPr="00756279" w:rsidR="00777B40">
              <w:rPr>
                <w:rFonts w:ascii="Times New Roman" w:hAnsi="Times New Roman" w:cs="Times New Roman"/>
                <w:sz w:val="28"/>
                <w:szCs w:val="28"/>
              </w:rPr>
              <w:t>3) здійснювати перерозподіл:</w:t>
            </w:r>
          </w:p>
          <w:p w:rsidR="00A83772" w:rsidRPr="00756279">
            <w:pPr>
              <w:bidi w:val="0"/>
              <w:spacing w:after="0" w:line="240" w:lineRule="auto"/>
              <w:ind w:firstLine="0"/>
              <w:jc w:val="both"/>
              <w:rPr>
                <w:rFonts w:ascii="Times New Roman" w:hAnsi="Times New Roman" w:cs="Times New Roman"/>
                <w:sz w:val="28"/>
                <w:szCs w:val="28"/>
              </w:rPr>
            </w:pPr>
            <w:bookmarkStart w:id="95" w:name="bookmark=id.2ce457m" w:colFirst="0" w:colLast="0"/>
            <w:bookmarkEnd w:id="95"/>
            <w:r w:rsidRPr="00756279" w:rsidR="00777B40">
              <w:rPr>
                <w:rFonts w:ascii="Times New Roman" w:hAnsi="Times New Roman" w:cs="Times New Roman"/>
                <w:sz w:val="28"/>
                <w:szCs w:val="28"/>
              </w:rPr>
              <w:t>нормативів чисельності осіб, які навчаються, на одну посаду науково-педагогічного працівника за спеціальностями однієї галузі знань з урахуванням результатів наукової діяльності працівників;</w:t>
            </w:r>
          </w:p>
          <w:p w:rsidR="00A83772" w:rsidRPr="00756279">
            <w:pPr>
              <w:bidi w:val="0"/>
              <w:spacing w:after="0" w:line="240" w:lineRule="auto"/>
              <w:ind w:firstLine="0"/>
              <w:jc w:val="both"/>
              <w:rPr>
                <w:rFonts w:ascii="Times New Roman" w:hAnsi="Times New Roman" w:cs="Times New Roman"/>
                <w:sz w:val="28"/>
                <w:szCs w:val="28"/>
              </w:rPr>
            </w:pPr>
            <w:bookmarkStart w:id="96" w:name="bookmark=id.rjefff" w:colFirst="0" w:colLast="0"/>
            <w:bookmarkEnd w:id="96"/>
            <w:r w:rsidRPr="00756279" w:rsidR="00777B40">
              <w:rPr>
                <w:rFonts w:ascii="Times New Roman" w:hAnsi="Times New Roman" w:cs="Times New Roman"/>
                <w:sz w:val="28"/>
                <w:szCs w:val="28"/>
              </w:rPr>
              <w:t>державного замовлення між спеціальностями в межах галузі знань в обсязі не більш як 5 відсотків загального обсягу державного замовлення національного закладу вищої освіти з обов’язковим інформуванням центрального органу виконавчої влади, до сфери управління якого належить заклад вищої освіти;</w:t>
            </w:r>
          </w:p>
          <w:p w:rsidR="00A83772" w:rsidRPr="00756279">
            <w:pPr>
              <w:bidi w:val="0"/>
              <w:spacing w:after="0" w:line="240" w:lineRule="auto"/>
              <w:ind w:firstLine="0"/>
              <w:jc w:val="both"/>
              <w:rPr>
                <w:rFonts w:ascii="Times New Roman" w:hAnsi="Times New Roman" w:cs="Times New Roman"/>
                <w:sz w:val="28"/>
                <w:szCs w:val="28"/>
              </w:rPr>
            </w:pPr>
            <w:bookmarkStart w:id="97" w:name="bookmark=id.3bj1y38" w:colFirst="0" w:colLast="0"/>
            <w:bookmarkEnd w:id="97"/>
            <w:r w:rsidRPr="00756279" w:rsidR="00777B40">
              <w:rPr>
                <w:rFonts w:ascii="Times New Roman" w:hAnsi="Times New Roman" w:cs="Times New Roman"/>
                <w:sz w:val="28"/>
                <w:szCs w:val="28"/>
              </w:rPr>
              <w:t>ліцензованого обсягу прийому за спеціальностями у межах відповідної галузі знань;</w:t>
            </w:r>
          </w:p>
          <w:p w:rsidR="00A83772" w:rsidRPr="00756279">
            <w:pPr>
              <w:bidi w:val="0"/>
              <w:spacing w:after="0" w:line="240" w:lineRule="auto"/>
              <w:ind w:firstLine="0"/>
              <w:jc w:val="both"/>
              <w:rPr>
                <w:rFonts w:ascii="Times New Roman" w:hAnsi="Times New Roman" w:cs="Times New Roman"/>
                <w:sz w:val="28"/>
                <w:szCs w:val="28"/>
              </w:rPr>
            </w:pPr>
            <w:bookmarkStart w:id="98" w:name="bookmark=id.1qoc8b1" w:colFirst="0" w:colLast="0"/>
            <w:bookmarkEnd w:id="98"/>
            <w:r w:rsidRPr="00756279" w:rsidR="00777B40">
              <w:rPr>
                <w:rFonts w:ascii="Times New Roman" w:hAnsi="Times New Roman" w:cs="Times New Roman"/>
                <w:sz w:val="28"/>
                <w:szCs w:val="28"/>
              </w:rPr>
              <w:t>4) здійснювати підготовку фахівців з вищою освітою за власними експериментальними освітніми програмами та навчальними планами;</w:t>
            </w:r>
          </w:p>
          <w:p w:rsidR="00A83772" w:rsidRPr="00756279">
            <w:pPr>
              <w:bidi w:val="0"/>
              <w:spacing w:after="0" w:line="240" w:lineRule="auto"/>
              <w:ind w:firstLine="0"/>
              <w:jc w:val="both"/>
              <w:rPr>
                <w:rFonts w:ascii="Times New Roman" w:hAnsi="Times New Roman" w:cs="Times New Roman"/>
                <w:sz w:val="28"/>
                <w:szCs w:val="28"/>
              </w:rPr>
            </w:pPr>
            <w:bookmarkStart w:id="99" w:name="bookmark=id.4anzqyu" w:colFirst="0" w:colLast="0"/>
            <w:bookmarkEnd w:id="99"/>
            <w:r w:rsidRPr="00756279" w:rsidR="00777B40">
              <w:rPr>
                <w:rFonts w:ascii="Times New Roman" w:hAnsi="Times New Roman" w:cs="Times New Roman"/>
                <w:sz w:val="28"/>
                <w:szCs w:val="28"/>
              </w:rPr>
              <w:t>5) отримувати на пріоритетних засадах фінансування для придбання наукового і навчального обладнання, комп’ютерних програм тощо за рахунок державного бюджету;</w:t>
            </w:r>
          </w:p>
          <w:p w:rsidR="00A83772" w:rsidRPr="00756279">
            <w:pPr>
              <w:bidi w:val="0"/>
              <w:spacing w:after="0" w:line="240" w:lineRule="auto"/>
              <w:ind w:firstLine="0"/>
              <w:jc w:val="both"/>
              <w:rPr>
                <w:rFonts w:ascii="Times New Roman" w:hAnsi="Times New Roman" w:cs="Times New Roman"/>
                <w:sz w:val="28"/>
                <w:szCs w:val="28"/>
              </w:rPr>
            </w:pPr>
            <w:bookmarkStart w:id="100" w:name="bookmark=id.2pta16n" w:colFirst="0" w:colLast="0"/>
            <w:bookmarkEnd w:id="100"/>
            <w:r w:rsidRPr="00756279" w:rsidR="00777B40">
              <w:rPr>
                <w:rFonts w:ascii="Times New Roman" w:hAnsi="Times New Roman" w:cs="Times New Roman"/>
                <w:sz w:val="28"/>
                <w:szCs w:val="28"/>
              </w:rPr>
              <w:t>6) використовувати у своєму найменуванні слово "національний";</w:t>
            </w:r>
          </w:p>
          <w:p w:rsidR="00A83772" w:rsidRPr="00756279">
            <w:pPr>
              <w:bidi w:val="0"/>
              <w:spacing w:after="0" w:line="240" w:lineRule="auto"/>
              <w:ind w:firstLine="0"/>
              <w:jc w:val="both"/>
              <w:rPr>
                <w:rFonts w:ascii="Times New Roman" w:hAnsi="Times New Roman" w:cs="Times New Roman"/>
                <w:sz w:val="28"/>
                <w:szCs w:val="28"/>
              </w:rPr>
            </w:pPr>
            <w:bookmarkStart w:id="101" w:name="bookmark=id.14ykbeg" w:colFirst="0" w:colLast="0"/>
            <w:bookmarkEnd w:id="101"/>
            <w:r w:rsidRPr="00756279" w:rsidR="00777B40">
              <w:rPr>
                <w:rFonts w:ascii="Times New Roman" w:hAnsi="Times New Roman" w:cs="Times New Roman"/>
                <w:sz w:val="28"/>
                <w:szCs w:val="28"/>
              </w:rPr>
              <w:t>7) формувати на своїй базі інноваційні структури різних типів (наукові та технологічні парки, бізнес-інкубатори, малі підприємства тощо) на засадах поєднання інтересів високотехнологічних компаній, науки, освіти, бізнесу та держави з метою виконання і впровадження інноваційних проектів.</w:t>
            </w:r>
          </w:p>
          <w:p w:rsidR="00A83772" w:rsidRPr="00756279">
            <w:pPr>
              <w:bidi w:val="0"/>
              <w:spacing w:after="0" w:line="240" w:lineRule="auto"/>
              <w:ind w:firstLine="0"/>
              <w:jc w:val="both"/>
              <w:rPr>
                <w:rFonts w:ascii="Times New Roman" w:hAnsi="Times New Roman" w:cs="Times New Roman"/>
                <w:sz w:val="28"/>
                <w:szCs w:val="28"/>
              </w:rPr>
            </w:pPr>
            <w:bookmarkStart w:id="102" w:name="bookmark=id.3oy7u29" w:colFirst="0" w:colLast="0"/>
            <w:bookmarkEnd w:id="102"/>
            <w:r w:rsidRPr="00756279" w:rsidR="00777B40">
              <w:rPr>
                <w:rFonts w:ascii="Times New Roman" w:hAnsi="Times New Roman" w:cs="Times New Roman"/>
                <w:sz w:val="28"/>
                <w:szCs w:val="28"/>
              </w:rPr>
              <w:t>4. Особливості управління національним закладом вищої освіти, що сприяють розвитку і підвищенню якості його освітньої діяльності та конкурентоспроможності, залученню додаткових фінансових ресурсів, можуть визначатися його статутом.</w:t>
            </w:r>
          </w:p>
          <w:p w:rsidR="00A83772" w:rsidRPr="00756279">
            <w:pPr>
              <w:bidi w:val="0"/>
              <w:spacing w:after="0" w:line="240" w:lineRule="auto"/>
              <w:ind w:firstLine="0"/>
              <w:jc w:val="both"/>
              <w:rPr>
                <w:rFonts w:ascii="Times New Roman" w:hAnsi="Times New Roman" w:cs="Times New Roman"/>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b/>
                <w:sz w:val="28"/>
                <w:szCs w:val="28"/>
              </w:rPr>
              <w:t>Виключити</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Стаття 30. Дослідницький університет</w:t>
            </w:r>
          </w:p>
          <w:p w:rsidR="00A83772" w:rsidRPr="00756279">
            <w:pPr>
              <w:bidi w:val="0"/>
              <w:spacing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Національному закладу вищої освіти, що забезпечує проривний розвиток держави в певних галузях знань за моделлю поєднання освіти, науки та інновацій, сприяє її інтеграції у світовий освітньо-науковий простір, має визнані наукові здобутки, може надаватися статус дослідницького університету.</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Статус дослідницького університету надається Кабінетом Міністрів України на конкурсних засадах закладу вищої освіти строком на сім років відповідно до затвердженого Кабінетом Міністрів України</w:t>
            </w:r>
            <w:hyperlink r:id="rId18" w:history="1">
              <w:r w:rsidRPr="00756279" w:rsidR="00777B40">
                <w:rPr>
                  <w:rFonts w:ascii="Times New Roman" w:hAnsi="Times New Roman" w:cs="Times New Roman"/>
                  <w:sz w:val="28"/>
                  <w:szCs w:val="28"/>
                </w:rPr>
                <w:t xml:space="preserve"> </w:t>
              </w:r>
            </w:hyperlink>
            <w:hyperlink r:id="rId18" w:history="1">
              <w:r w:rsidRPr="00756279" w:rsidR="00777B40">
                <w:rPr>
                  <w:rFonts w:ascii="Times New Roman" w:hAnsi="Times New Roman" w:cs="Times New Roman"/>
                  <w:color w:val="1155CC"/>
                  <w:sz w:val="28"/>
                  <w:szCs w:val="28"/>
                  <w:u w:val="single"/>
                </w:rPr>
                <w:t>Положення про дослідницький університет</w:t>
              </w:r>
            </w:hyperlink>
            <w:r w:rsidRPr="00756279" w:rsidR="00777B40">
              <w:rPr>
                <w:rFonts w:ascii="Times New Roman" w:hAnsi="Times New Roman" w:cs="Times New Roman"/>
                <w:sz w:val="28"/>
                <w:szCs w:val="28"/>
              </w:rPr>
              <w:t xml:space="preserve"> та критеріїв, що включають показники, приведені до кількості науково-педагогічних і наукових працівників закладу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Надання закладу вищої освіти статусу дослідницького здійснюється за поданням Національного агентства із забезпечення якості вищої освіти у разі відповідності критеріям, встановленим Кабінетом Міністрів України. Встановлення відповідності діяльності дослідницького закладу вищої освіти визначеним критеріям для підтвердження чи позбавлення його такого статусу здійснюється раз на сім років Національним агентством із забезпечення якості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Критерії, за якими надається статус дослідницького університету, базуються на таких засадах:</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розгалужена інфраструктура та матеріально-технічна база, що забезпечують провадження науково-освітньої діяльності на світовому рівні, зокрема визнані наукові школи, центри, лабораторії тощо;</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міждисциплінарність освіти і науки, потужна фундаментальна складова наукових досліджень, якість яких підтверджена, зокрема, публікаціями у вітчизняних і міжнародних рецензованих фахових виданнях;</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забезпечення високоякісної фахової підготовки докторів наук та здатність впроваджувати і комерціалізувати наукові результати, якість системи підготовки та підвищення кваліфікації наукових кадрів у закладі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рівень інтеграції у світовий освітньо-науковий простір, зокрема кількість міжнародних проектів, створених об’єктів права інтелектуальної власності, спільних з підприємствами та іноземними закладами вищої освіти наукових проектів, грантів тощо;</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місце в національному, галузевих та/або міжнародних рейтингах закладів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кількість публікацій за показниками визнаних міжнародних наукометричних баз та у міжнародних реферованих виданнях.</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Дослідницький університет має право:</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використовувати у своєму найменуванні слово "дослідницький";</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отримувати базове фінансування за окремою бюджетною програмою Державного бюджету України на провадження наукової діяльності в обсязі не менш як 25 відсотків коштів, що передбачаються на його утримання, для проведення наукових досліджень, підтримки та розвитку їх матеріально-технічної бази;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на конкурсних засадах формувати тематику фундаментальних та прикладних наукових досліджень, науково-технічних розробок і самостійно затверджувати річний тематичний план;</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формувати на своїй базі інноваційні структури різних типів (наукові та технологічні парки, бізнес-інкубатори, малі підприємства тощо) на засадах поєднання інтересів високотехнологічних компаній, науки, освіти, бізнесу та держави з метою виконання і впровадження інноваційних проектів;</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приймати остаточне рішення щодо присвоєння вчених звань;</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самостійно утворювати разові спеціалізовані вчені ради для захисту дисертацій на здобуття наукового ступеня доктора філософії за участю не менше п’яти осіб з відповідним ступенем, двоє з яких працюють в іншому закладі вищої освіти (науковій установі);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встановлювати нормативи чисельності осіб, які навчаються, на одну посаду науково-педагогічного та наукового працівника;</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самостійно визначати статті та обсяги витрат власних надходжень;</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9) у межах визначених в установленому порядку коштів загального фонду на оплату праці та в межах наявних у закладі вищої освіти власних надходжень самостійно формувати і затверджувати штатний розпис науково-педагогічних, наукових, педагогічних та інших працівників, у тому числі визначати штатні нормативи, найменування та чисельність посад працівників відповідно до структури закладу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10) здійснювати інші права, передбачені законодавством.</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Виключити</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b/>
                <w:sz w:val="28"/>
                <w:szCs w:val="28"/>
              </w:rPr>
              <w:t>Стаття 32.</w:t>
            </w:r>
            <w:r w:rsidRPr="00756279" w:rsidR="00777B40">
              <w:rPr>
                <w:rFonts w:ascii="Times New Roman" w:hAnsi="Times New Roman" w:cs="Times New Roman"/>
                <w:sz w:val="28"/>
                <w:szCs w:val="28"/>
              </w:rPr>
              <w:t> Принципи діяльності, основні права та обов’язки закладу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sz w:val="28"/>
                <w:szCs w:val="28"/>
              </w:rPr>
            </w:pPr>
            <w:bookmarkStart w:id="103" w:name="_heading=h.j8sehv" w:colFirst="0" w:colLast="0"/>
            <w:bookmarkEnd w:id="103"/>
            <w:r w:rsidRPr="00756279" w:rsidR="00777B40">
              <w:rPr>
                <w:rFonts w:ascii="Times New Roman" w:hAnsi="Times New Roman" w:cs="Times New Roman"/>
                <w:sz w:val="28"/>
                <w:szCs w:val="28"/>
              </w:rPr>
              <w:t>2. Заклади вищої освіти мають рівні права, що становлять зміст їх автономії та самоврядування, у тому числі мають право:</w:t>
            </w:r>
          </w:p>
          <w:p w:rsidR="00A83772" w:rsidRPr="00756279">
            <w:pPr>
              <w:bidi w:val="0"/>
              <w:spacing w:after="0" w:line="240" w:lineRule="auto"/>
              <w:ind w:firstLine="0"/>
              <w:jc w:val="both"/>
              <w:rPr>
                <w:rFonts w:ascii="Times New Roman" w:hAnsi="Times New Roman" w:cs="Times New Roman"/>
                <w:sz w:val="28"/>
                <w:szCs w:val="28"/>
              </w:rPr>
            </w:pPr>
            <w:bookmarkStart w:id="104" w:name="bookmark=id.338fx5o" w:colFirst="0" w:colLast="0"/>
            <w:bookmarkEnd w:id="104"/>
            <w:r w:rsidRPr="00756279" w:rsidR="00777B40">
              <w:rPr>
                <w:rFonts w:ascii="Times New Roman" w:hAnsi="Times New Roman" w:cs="Times New Roman"/>
                <w:sz w:val="28"/>
                <w:szCs w:val="28"/>
              </w:rPr>
              <w:t>1) розробляти та реалізовувати освітні (наукові) програми в межах ліцензованої спеціальності;</w:t>
            </w:r>
          </w:p>
          <w:p w:rsidR="00A83772" w:rsidRPr="00756279">
            <w:pPr>
              <w:bidi w:val="0"/>
              <w:spacing w:after="0" w:line="240" w:lineRule="auto"/>
              <w:ind w:firstLine="0"/>
              <w:jc w:val="both"/>
              <w:rPr>
                <w:rFonts w:ascii="Times New Roman" w:hAnsi="Times New Roman" w:cs="Times New Roman"/>
                <w:sz w:val="28"/>
                <w:szCs w:val="28"/>
              </w:rPr>
            </w:pPr>
            <w:bookmarkStart w:id="105" w:name="bookmark=id.1idq7dh" w:colFirst="0" w:colLast="0"/>
            <w:bookmarkEnd w:id="105"/>
            <w:r w:rsidRPr="00756279" w:rsidR="00777B40">
              <w:rPr>
                <w:rFonts w:ascii="Times New Roman" w:hAnsi="Times New Roman" w:cs="Times New Roman"/>
                <w:sz w:val="28"/>
                <w:szCs w:val="28"/>
              </w:rPr>
              <w:t>2) самостійно визначати форми навчання та форми організації освітнього процесу;</w:t>
            </w:r>
          </w:p>
          <w:p w:rsidR="00A83772" w:rsidRPr="00756279">
            <w:pPr>
              <w:bidi w:val="0"/>
              <w:spacing w:after="0" w:line="240" w:lineRule="auto"/>
              <w:ind w:firstLine="0"/>
              <w:jc w:val="both"/>
              <w:rPr>
                <w:rFonts w:ascii="Times New Roman" w:hAnsi="Times New Roman" w:cs="Times New Roman"/>
                <w:sz w:val="28"/>
                <w:szCs w:val="28"/>
              </w:rPr>
            </w:pPr>
            <w:bookmarkStart w:id="106" w:name="bookmark=id.42ddq1a" w:colFirst="0" w:colLast="0"/>
            <w:bookmarkEnd w:id="106"/>
            <w:r w:rsidRPr="00756279" w:rsidR="00777B40">
              <w:rPr>
                <w:rFonts w:ascii="Times New Roman" w:hAnsi="Times New Roman" w:cs="Times New Roman"/>
                <w:sz w:val="28"/>
                <w:szCs w:val="28"/>
              </w:rPr>
              <w:t>3) обирати типи програм підготовки бакалаврів і магістрів, що передбачені Міжнародною стандартною класифікацією освіти;</w:t>
            </w:r>
          </w:p>
          <w:p w:rsidR="00A83772" w:rsidRPr="00756279">
            <w:pPr>
              <w:shd w:val="clear" w:color="auto" w:fill="FFFFFF"/>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приймати на роботу педагогічних, наукових, науково-педагогічних та інших працівників;</w:t>
            </w:r>
          </w:p>
          <w:p w:rsidR="00A83772" w:rsidRPr="00756279">
            <w:pPr>
              <w:shd w:val="clear" w:color="auto" w:fill="FFFFFF"/>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формувати та затверджувати власний штатний розпис відповідно до законодавства. При зменшенні чисельності осіб, які навчаються за кожною освітньою програмою, у межах 20 відсотків чисельності, визначеної на початок навчання за цією програмою, штатна чисельність науково-педагогічних працівників не скорочується;</w:t>
            </w:r>
          </w:p>
          <w:p w:rsidR="00A83772" w:rsidRPr="00756279">
            <w:pPr>
              <w:bidi w:val="0"/>
              <w:spacing w:after="0" w:line="240" w:lineRule="auto"/>
              <w:ind w:firstLine="0"/>
              <w:jc w:val="both"/>
              <w:rPr>
                <w:rFonts w:ascii="Times New Roman" w:hAnsi="Times New Roman" w:cs="Times New Roman"/>
                <w:sz w:val="28"/>
                <w:szCs w:val="28"/>
              </w:rPr>
            </w:pP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bidi w:val="0"/>
              <w:spacing w:after="0" w:line="240" w:lineRule="auto"/>
              <w:ind w:firstLine="0"/>
              <w:jc w:val="both"/>
              <w:rPr>
                <w:rFonts w:ascii="Times New Roman" w:hAnsi="Times New Roman" w:cs="Times New Roman"/>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 xml:space="preserve"> 3. Заклади вищої освіти зобов’язані:</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 xml:space="preserve">1) вживати заходів, у тому числі шляхом запровадження відповідних новітніх технологій, щодо запобігання та виявлення </w:t>
            </w:r>
            <w:r w:rsidRPr="00756279" w:rsidR="00777B40">
              <w:rPr>
                <w:rFonts w:ascii="Times New Roman" w:hAnsi="Times New Roman" w:cs="Times New Roman"/>
                <w:b/>
                <w:color w:val="000000"/>
                <w:sz w:val="28"/>
                <w:szCs w:val="28"/>
              </w:rPr>
              <w:t xml:space="preserve">академічного плагіату </w:t>
            </w:r>
            <w:r w:rsidRPr="00756279" w:rsidR="00777B40">
              <w:rPr>
                <w:rFonts w:ascii="Times New Roman" w:hAnsi="Times New Roman" w:cs="Times New Roman"/>
                <w:color w:val="000000"/>
                <w:sz w:val="28"/>
                <w:szCs w:val="28"/>
              </w:rPr>
              <w:t>в наукових роботах наукових, науково-педагогічних, педагогічних, інших працівників і здобувачів вищої освіти та притягнення їх до дисциплінарної відповідальності;</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 мати внутрішню систему забезпечення якості освітньої діяльності та якості вищої освіти;</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3) створювати необхідні умови для здобуття вищої освіти особами з особливими освітніми потребами;</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color w:val="000000"/>
                <w:sz w:val="28"/>
                <w:szCs w:val="28"/>
              </w:rPr>
              <w:t>4) оприлюднювати на офіційному веб-сайті, на інформаційних стендах та в будь-який інший спосіб інформацію про реалізацію своїх прав і виконання зобов’язань.</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b/>
                <w:color w:val="000000"/>
                <w:sz w:val="28"/>
                <w:szCs w:val="28"/>
              </w:rPr>
              <w:t>Стаття 32.</w:t>
            </w:r>
            <w:r w:rsidRPr="00756279" w:rsidR="00777B40">
              <w:rPr>
                <w:rFonts w:ascii="Times New Roman" w:hAnsi="Times New Roman" w:cs="Times New Roman"/>
                <w:color w:val="000000"/>
                <w:sz w:val="28"/>
                <w:szCs w:val="28"/>
              </w:rPr>
              <w:t> Принципи діяльності, основні права та обов’язки закладу вищої освіти</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 Заклади вищої освіти мають рівні права, що становлять зміст їх автономії та самоврядування, у тому числі мають право:</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1) самостійно визначати кількість педагогічних, науково-педагогічних та наукових працівників, необхідних для забезпечення діяльності закладу вищої освіти, а також визначати найменування та чисельність посад інших працівників відповідно до структури закладу вищої освіти;</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2)</w:t>
            </w:r>
            <w:r w:rsidRPr="00756279" w:rsidR="00777B40">
              <w:rPr>
                <w:rFonts w:ascii="Times New Roman" w:hAnsi="Times New Roman" w:cs="Times New Roman"/>
                <w:color w:val="000000"/>
                <w:sz w:val="28"/>
                <w:szCs w:val="28"/>
              </w:rPr>
              <w:t xml:space="preserve"> </w:t>
            </w:r>
            <w:r w:rsidRPr="00756279" w:rsidR="00777B40">
              <w:rPr>
                <w:rFonts w:ascii="Times New Roman" w:hAnsi="Times New Roman" w:cs="Times New Roman"/>
                <w:b/>
                <w:color w:val="000000"/>
                <w:sz w:val="28"/>
                <w:szCs w:val="28"/>
              </w:rPr>
              <w:t>визначати норми часу навчальної та іншої роботи педагогічних і науково-педагогічних працівників;</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 xml:space="preserve">3) формувати на своїй базі інноваційні структури різних типів (наукові та технологічні парки, бізнес-інкубатори, малі підприємства тощо) на засадах поєднання інтересів високотехнологічних компаній, науки, освіти, бізнесу та </w:t>
            </w:r>
            <w:r w:rsidRPr="00756279" w:rsidR="00777B40">
              <w:rPr>
                <w:rFonts w:ascii="Times New Roman" w:hAnsi="Times New Roman" w:cs="Times New Roman"/>
                <w:b/>
                <w:sz w:val="28"/>
                <w:szCs w:val="28"/>
              </w:rPr>
              <w:t>суспільства</w:t>
            </w:r>
            <w:r w:rsidRPr="00756279" w:rsidR="00777B40">
              <w:rPr>
                <w:rFonts w:ascii="Times New Roman" w:hAnsi="Times New Roman" w:cs="Times New Roman"/>
                <w:b/>
                <w:color w:val="000000"/>
                <w:sz w:val="28"/>
                <w:szCs w:val="28"/>
              </w:rPr>
              <w:t xml:space="preserve"> з метою виконання і впровадження інноваційних проектів;</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4) самостійно утворювати разові спеціалізовані вчені ради для захисту дисертацій на здобуття наукового ступеня доктора філософії за участю не менше п’яти осіб з відповідним ступенем, двоє з яких працюють в іншому закладі вищої освіти (науковій установі);</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5) самостійно визначати статті та обсяги витрат власних надходжень в межах статутних завдань;</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widowControl w:val="0"/>
              <w:bidi w:val="0"/>
              <w:spacing w:after="0" w:line="240" w:lineRule="auto"/>
              <w:ind w:firstLine="0"/>
              <w:jc w:val="both"/>
              <w:rPr>
                <w:rFonts w:ascii="Times New Roman" w:hAnsi="Times New Roman" w:cs="Times New Roman"/>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 xml:space="preserve"> 3. Заклади вищої освіти зобов’язані:</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 xml:space="preserve">1) вживати заходів, у тому числі шляхом запровадження відповідних новітніх технологій, щодо запобігання та виявлення </w:t>
            </w:r>
            <w:r w:rsidRPr="00756279" w:rsidR="00777B40">
              <w:rPr>
                <w:rFonts w:ascii="Times New Roman" w:hAnsi="Times New Roman" w:cs="Times New Roman"/>
                <w:b/>
                <w:color w:val="000000"/>
                <w:sz w:val="28"/>
                <w:szCs w:val="28"/>
              </w:rPr>
              <w:t>порушень принципів академічної доброчесності</w:t>
            </w:r>
            <w:r w:rsidRPr="00756279" w:rsidR="00777B40">
              <w:rPr>
                <w:rFonts w:ascii="Times New Roman" w:hAnsi="Times New Roman" w:cs="Times New Roman"/>
                <w:color w:val="000000"/>
                <w:sz w:val="28"/>
                <w:szCs w:val="28"/>
              </w:rPr>
              <w:t xml:space="preserve"> в наукових роботах наукових, науково-педагогічних, педагогічних, інших працівників і здобувачів вищої освіти та притягнення їх до дисциплінарної відповідальності;</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2) мати внутрішню систему забезпечення якості освітньої діяльності та якості вищої освіти;</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3) створювати необхідні умови для здобуття вищої освіти особами з особливими освітніми потребами;</w:t>
            </w:r>
          </w:p>
          <w:p w:rsidR="00A83772" w:rsidRPr="00756279">
            <w:pPr>
              <w:widowControl w:val="0"/>
              <w:bidi w:val="0"/>
              <w:spacing w:after="0" w:line="240" w:lineRule="auto"/>
              <w:ind w:firstLine="709"/>
              <w:jc w:val="both"/>
              <w:rPr>
                <w:rFonts w:ascii="Times New Roman" w:hAnsi="Times New Roman" w:cs="Times New Roman"/>
                <w:color w:val="000000"/>
                <w:sz w:val="28"/>
                <w:szCs w:val="28"/>
              </w:rPr>
            </w:pPr>
          </w:p>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 xml:space="preserve">4) оприлюднювати на офіційному веб-сайті, на інформаційних стендах та в будь-який інший спосіб інформацію про реалізацію своїх прав і виконання зобов’язань, </w:t>
            </w:r>
            <w:r w:rsidRPr="00756279" w:rsidR="00777B40">
              <w:rPr>
                <w:rFonts w:ascii="Times New Roman" w:hAnsi="Times New Roman" w:cs="Times New Roman"/>
                <w:b/>
                <w:color w:val="000000"/>
                <w:sz w:val="28"/>
                <w:szCs w:val="28"/>
              </w:rPr>
              <w:t>зокрема про встановлен</w:t>
            </w:r>
            <w:r w:rsidRPr="00756279" w:rsidR="00777B40">
              <w:rPr>
                <w:rFonts w:ascii="Times New Roman" w:hAnsi="Times New Roman" w:cs="Times New Roman"/>
                <w:b/>
                <w:sz w:val="28"/>
                <w:szCs w:val="28"/>
              </w:rPr>
              <w:t xml:space="preserve">ий Положенням про оплату праці у закладі вищої освіти розмір окладу </w:t>
            </w:r>
            <w:r w:rsidRPr="00756279" w:rsidR="00777B40">
              <w:rPr>
                <w:rFonts w:ascii="Times New Roman" w:hAnsi="Times New Roman" w:cs="Times New Roman"/>
                <w:b/>
                <w:color w:val="000000"/>
                <w:sz w:val="28"/>
                <w:szCs w:val="28"/>
              </w:rPr>
              <w:t>для кожно</w:t>
            </w:r>
            <w:r w:rsidRPr="00756279" w:rsidR="00777B40">
              <w:rPr>
                <w:rFonts w:ascii="Times New Roman" w:hAnsi="Times New Roman" w:cs="Times New Roman"/>
                <w:b/>
                <w:sz w:val="28"/>
                <w:szCs w:val="28"/>
              </w:rPr>
              <w:t>ї посади</w:t>
            </w:r>
            <w:r w:rsidRPr="00756279" w:rsidR="00777B40">
              <w:rPr>
                <w:rFonts w:ascii="Times New Roman" w:hAnsi="Times New Roman" w:cs="Times New Roman"/>
                <w:b/>
                <w:color w:val="000000"/>
                <w:sz w:val="28"/>
                <w:szCs w:val="28"/>
              </w:rPr>
              <w:t>, вакан</w:t>
            </w:r>
            <w:r w:rsidRPr="00756279" w:rsidR="00777B40">
              <w:rPr>
                <w:rFonts w:ascii="Times New Roman" w:hAnsi="Times New Roman" w:cs="Times New Roman"/>
                <w:b/>
                <w:sz w:val="28"/>
                <w:szCs w:val="28"/>
              </w:rPr>
              <w:t xml:space="preserve">тні посади, в тому числі </w:t>
            </w:r>
            <w:r w:rsidRPr="00756279" w:rsidR="00777B40">
              <w:rPr>
                <w:rFonts w:ascii="Times New Roman" w:hAnsi="Times New Roman" w:cs="Times New Roman"/>
                <w:b/>
                <w:color w:val="000000"/>
                <w:sz w:val="28"/>
                <w:szCs w:val="28"/>
              </w:rPr>
              <w:t xml:space="preserve"> наукових, науково-педагогічних</w:t>
            </w:r>
            <w:r w:rsidRPr="00756279" w:rsidR="00777B40">
              <w:rPr>
                <w:rFonts w:ascii="Times New Roman" w:hAnsi="Times New Roman" w:cs="Times New Roman"/>
                <w:b/>
                <w:sz w:val="28"/>
                <w:szCs w:val="28"/>
              </w:rPr>
              <w:t xml:space="preserve"> та</w:t>
            </w:r>
            <w:r w:rsidRPr="00756279" w:rsidR="00777B40">
              <w:rPr>
                <w:rFonts w:ascii="Times New Roman" w:hAnsi="Times New Roman" w:cs="Times New Roman"/>
                <w:b/>
                <w:color w:val="000000"/>
                <w:sz w:val="28"/>
                <w:szCs w:val="28"/>
              </w:rPr>
              <w:t xml:space="preserve"> педагогічних працівників.</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24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Стаття 33. Структура закладу вищої освіти</w:t>
            </w:r>
          </w:p>
          <w:p w:rsidR="00A83772" w:rsidRPr="00756279">
            <w:pPr>
              <w:bidi w:val="0"/>
              <w:spacing w:before="240" w:after="24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sz w:val="28"/>
                <w:szCs w:val="28"/>
              </w:rPr>
              <w:t xml:space="preserve">1. Структура закладу вищої освіти, статус і функції його структурних підрозділів визначаються статутом закладу вищої освіти та положеннями про відповідні структурні підрозділи. </w:t>
            </w:r>
            <w:r w:rsidRPr="00756279" w:rsidR="00777B40">
              <w:rPr>
                <w:rFonts w:ascii="Times New Roman" w:hAnsi="Times New Roman" w:cs="Times New Roman"/>
                <w:b/>
                <w:sz w:val="28"/>
                <w:szCs w:val="28"/>
              </w:rPr>
              <w:t>Структура закладу вищої освіти, що не є бюджетною установою, може визначатися статутом закладу без дотримання вимог цієї статті.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{Частина перша статті 33 із змінами, внесеними згідно із Законом</w:t>
            </w:r>
            <w:hyperlink r:id="rId19" w:anchor="n2007" w:history="1">
              <w:r w:rsidRPr="00756279" w:rsidR="00777B40">
                <w:rPr>
                  <w:rFonts w:ascii="Times New Roman" w:hAnsi="Times New Roman" w:cs="Times New Roman"/>
                  <w:sz w:val="28"/>
                  <w:szCs w:val="28"/>
                </w:rPr>
                <w:t xml:space="preserve"> </w:t>
              </w:r>
            </w:hyperlink>
            <w:hyperlink r:id="rId19" w:anchor="n2007"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Структурні підрозділи утворюються рішенням вченої ради закладу вищої освіти у порядку, визначеному цим Законом і статутом закладу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Основними структурними підрозділами закладів вищої освіти (крім коледжів, які не здійснюють підготовку бакалаврів) є факультети, кафедри, бібліотека.</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{Частина третя статті 33 із змінами, внесеними згідно із Законом</w:t>
            </w:r>
            <w:hyperlink r:id="rId19" w:anchor="n2008" w:history="1">
              <w:r w:rsidRPr="00756279" w:rsidR="00777B40">
                <w:rPr>
                  <w:rFonts w:ascii="Times New Roman" w:hAnsi="Times New Roman" w:cs="Times New Roman"/>
                  <w:sz w:val="28"/>
                  <w:szCs w:val="28"/>
                </w:rPr>
                <w:t xml:space="preserve"> </w:t>
              </w:r>
            </w:hyperlink>
            <w:hyperlink r:id="rId19" w:anchor="n2008"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Факультет - це структурний підрозділ закладу вищої освіти, що об’єднує не менш як три кафедри та/або лабораторії, які в державних і комунальних закладах вищої освіти у сукупності забезпечують підготовку не менше 200 здобувачів вищої освіти денної форми навчання (крім факультетів вищих військових навчальних закладів (закладів вищої освіти із специфічними умовами навчання), закладів вищої освіти фізичного виховання і спорту, закладів вищої освіти культури та мистецтва).</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Кафедра - це базовий структурний підрозділ закладу вищої освіти державної (комунальної) форми власності (його філій, інститутів, факультетів), що провадить освітню, методичну та/або наукову діяльність за певною спеціальністю (спеціалізацією) чи міжгалузевою групою спеціальностей, до складу якого входить не менше п’яти науково-педагогічних працівників, для яких кафедра є основним місцем роботи, і не менш як три з них мають науковий ступінь або вчене (почесне) звання.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Заклад вищої освіти зобов’язаний мати у своєму складі бібліотеку, бібліотечний фонд якої має відповідати вимогам стандартів освітньої діяльності.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Структурними підрозділами закладу вищої освіти можуть бути: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навчально-науковий інститут - структурний підрозділ університету, академії, інституту, що об’єднує відповідні кафедри, лабораторії, науково-дослідні центри та експериментальні лабораторії, які провадять освітню діяльність і проводять наукові дослідження;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наукові, навчально-наукові, науково-дослідні, науково-виробничі та проектні інститути, навчально-науково-виробничі центри (сектори, частини, комплекси тощо), дослідні станції, конструкторські бюро, відділи аспірантури і докторантури, навчально-виробничі комбінати, експериментальні підприємства, клінічні бази закладів медичної освіти, університетські клініки та лікарні, юридичні клініки, полігони, наукові парки, технопарки, оперні студії, навчальні театри, філармонії, інші підрозділи, що забезпечують практичну підготовку фахівців певних спеціальностей та/або проводять наукові дослідження;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підготовчі відділення (підрозділи), підрозділи перепідготовки та підвищення кваліфікації кадрів, інститути післядипломної освіти, лабораторії, навчально-методичні кабінети, комп’ютерні та інформаційні центри, навчально-виробничі та творчі майстерні, навчально-дослідні господарства, виробничі структури, видавництва, спортивні комплекси, заклади культурно-побутового призначення, центри студентського спорту;</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спеціальний навчально-реабілітаційний підрозділ, який утворюється з метою організації інклюзивного освітнього процесу та спеціального навчально-реабілітаційного супроводу здобувачів вищої освіти з особливими освітніми потребами, забезпечення їм доступу до якісної вищої освіти з урахуванням обмежень життєдіяльності;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інші підрозділи, діяльність яких не заборонена законом.</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Заклад вищої освіти, що готує фахівців у сфері охорони здоров’я або здійснює їх післядипломну освіту, та академія, інститут післядипломної освіти, що здійснюють післядипломну освіту, спільно з центральними органами виконавчої влади, Національною академією наук України та національними галузевими академіями наук, органами місцевого самоврядування можуть утворювати на базі наукових установ, закладів охорони здоров’я, у тому числі тих, що належать територіальним громадам або передані їм, клінічні бази закладів освіти у сфері охорони здоров’я, університетські клініки та лікарні.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перший частини восьмої статті 33 із змінами, внесеними згідно із Законом</w:t>
            </w:r>
            <w:hyperlink r:id="rId19" w:anchor="n2010" w:history="1">
              <w:r w:rsidRPr="00756279" w:rsidR="00777B40">
                <w:rPr>
                  <w:rFonts w:ascii="Times New Roman" w:hAnsi="Times New Roman" w:cs="Times New Roman"/>
                  <w:sz w:val="28"/>
                  <w:szCs w:val="28"/>
                </w:rPr>
                <w:t xml:space="preserve"> </w:t>
              </w:r>
            </w:hyperlink>
            <w:hyperlink r:id="rId19" w:anchor="n2010"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Клінічна база закладу освіти у сфері охорони здоров’я, університетська клініка чи лікарня створюються з метою забезпечення освітнього процесу особам, які навчаються у закладі вищої освіти, підвищення кваліфікації медичних працівників, проведення наукових досліджень, а також надання спеціалізованої медичної допомоги.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другий частини восьмої статті 33 із змінами, внесеними згідно із Законом</w:t>
            </w:r>
            <w:hyperlink r:id="rId19" w:anchor="n2011" w:history="1">
              <w:r w:rsidRPr="00756279" w:rsidR="00777B40">
                <w:rPr>
                  <w:rFonts w:ascii="Times New Roman" w:hAnsi="Times New Roman" w:cs="Times New Roman"/>
                  <w:sz w:val="28"/>
                  <w:szCs w:val="28"/>
                </w:rPr>
                <w:t xml:space="preserve"> </w:t>
              </w:r>
            </w:hyperlink>
            <w:hyperlink r:id="rId19" w:anchor="n2011"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Порядок утворення і функціонування клінічних баз закладів освіти у сфері охорони здоров’я, університетських клінік та університетських лікарень визначається нормативно-правовими актами центрального органу виконавчої влади у сфері охорони здоров’я.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третій частини восьмої статті 33 із змінами, внесеними згідно із Законом</w:t>
            </w:r>
            <w:hyperlink r:id="rId19" w:anchor="n2011" w:history="1">
              <w:r w:rsidRPr="00756279" w:rsidR="00777B40">
                <w:rPr>
                  <w:rFonts w:ascii="Times New Roman" w:hAnsi="Times New Roman" w:cs="Times New Roman"/>
                  <w:sz w:val="28"/>
                  <w:szCs w:val="28"/>
                </w:rPr>
                <w:t xml:space="preserve"> </w:t>
              </w:r>
            </w:hyperlink>
            <w:hyperlink r:id="rId19" w:anchor="n2011"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9. Філія - це територіально відокремлений структурний підрозділ закладу вищої освіти, що утворюється з метою задоволення потреб регіонального ринку праці у відповідних фахівцях та наближення місця навчання здобувачів вищої освіти до їх місця проживання. Філія не є юридичною особою і діє на підставі затвердженого закладом вищої освіти положення та відповідно до отриманої ліцензії на провадження освітньої діяльності.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Філію очолює керівник, який підпорядкований керівнику закладу вищої освіти і діє на підставі відповідного доручення.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Відомості про філію закладу вищої освіти вносяться до Єдиної державної електронної бази з питань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10. Університет, академія, інститут можуть мати у своєму складі військовий навчальний підрозділ (навчальний підрозділ із специфічними умовами навчання - військовий інститут, коледж, факультет, кафедра військової підготовки або відділення військової підготовки), який проводить за певними ступенями вищої освіти підготовку курсантів (слухачів, студентів) для подальшої служби на посадах сержантського, старшинського, офіцерського або начальницького складу з метою задоволення потреб відповідно Міністерства внутрішніх справ України, Національної поліції, Збройних Сил України, інших утворених відповідно до законів України військових формувань, центральних органів виконавчої влади із спеціальним статусом, Служби безпеки України, Служби зовнішньої розвідки України, центрального органу виконавчої влади, що реалізує державну політику у сфері охорони державного кордону, центрального органу виконавчої влади, який забезпечує формування та реалізує державну політику у сфері цивільного захисту, центрального органу виконавчої влади, який забезпечує формування та реалізує державну політику у сфері виконання кримінальних покарань. Військовий інститут як підрозділ закладу вищої освіти може мати у своєму складі факультети та військовий коледж.</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перший частини десятої статті 33 із змінами, внесеними згідно із Законами</w:t>
            </w:r>
            <w:hyperlink r:id="rId20" w:anchor="n121" w:history="1">
              <w:r w:rsidRPr="00756279" w:rsidR="00777B40">
                <w:rPr>
                  <w:rFonts w:ascii="Times New Roman" w:hAnsi="Times New Roman" w:cs="Times New Roman"/>
                  <w:sz w:val="28"/>
                  <w:szCs w:val="28"/>
                </w:rPr>
                <w:t xml:space="preserve"> </w:t>
              </w:r>
            </w:hyperlink>
            <w:hyperlink r:id="rId20" w:anchor="n121" w:history="1">
              <w:r w:rsidRPr="00756279" w:rsidR="00777B40">
                <w:rPr>
                  <w:rFonts w:ascii="Times New Roman" w:hAnsi="Times New Roman" w:cs="Times New Roman"/>
                  <w:color w:val="1155CC"/>
                  <w:sz w:val="28"/>
                  <w:szCs w:val="28"/>
                  <w:u w:val="single"/>
                </w:rPr>
                <w:t>№ 766-VIII від 10.11.2015</w:t>
              </w:r>
            </w:hyperlink>
            <w:r w:rsidRPr="00756279" w:rsidR="00777B40">
              <w:rPr>
                <w:rFonts w:ascii="Times New Roman" w:hAnsi="Times New Roman" w:cs="Times New Roman"/>
                <w:sz w:val="28"/>
                <w:szCs w:val="28"/>
              </w:rPr>
              <w:t>,</w:t>
            </w:r>
            <w:hyperlink r:id="rId21" w:anchor="n1007" w:history="1">
              <w:r w:rsidRPr="00756279" w:rsidR="00777B40">
                <w:rPr>
                  <w:rFonts w:ascii="Times New Roman" w:hAnsi="Times New Roman" w:cs="Times New Roman"/>
                  <w:color w:val="1155CC"/>
                  <w:sz w:val="28"/>
                  <w:szCs w:val="28"/>
                  <w:u w:val="single"/>
                </w:rPr>
                <w:t xml:space="preserve"> № 1798-VIII від 21.12.2016</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Рішення про утворення та припинення діяльності військового навчального підрозділу закладу вищої освіти приймається Кабінетом Міністрів України.</w:t>
            </w:r>
          </w:p>
          <w:p w:rsidR="00A83772" w:rsidRPr="00756279">
            <w:pPr>
              <w:bidi w:val="0"/>
              <w:spacing w:after="0" w:line="240" w:lineRule="auto"/>
              <w:ind w:firstLine="0"/>
              <w:jc w:val="both"/>
              <w:rPr>
                <w:rFonts w:ascii="Times New Roman" w:hAnsi="Times New Roman" w:cs="Times New Roman"/>
                <w:b/>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24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Стаття 33. Структура закладу вищої освіти</w:t>
            </w:r>
          </w:p>
          <w:p w:rsidR="00A83772" w:rsidRPr="00756279">
            <w:pPr>
              <w:bidi w:val="0"/>
              <w:spacing w:before="240" w:after="24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sz w:val="28"/>
                <w:szCs w:val="28"/>
              </w:rPr>
              <w:t xml:space="preserve">1. Структура закладу вищої освіти, статус і функції його структурних підрозділів визначаються статутом закладу вищої освіти та положеннями про відповідні структурні підрозділи. </w:t>
            </w:r>
            <w:r w:rsidRPr="00756279" w:rsidR="00777B40">
              <w:rPr>
                <w:rFonts w:ascii="Times New Roman" w:hAnsi="Times New Roman" w:cs="Times New Roman"/>
                <w:b/>
                <w:sz w:val="28"/>
                <w:szCs w:val="28"/>
              </w:rPr>
              <w:t>Виключити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{Частина перша статті 33 із змінами, внесеними згідно із Законом</w:t>
            </w:r>
            <w:hyperlink r:id="rId19" w:anchor="n2007" w:history="1">
              <w:r w:rsidRPr="00756279" w:rsidR="00777B40">
                <w:rPr>
                  <w:rFonts w:ascii="Times New Roman" w:hAnsi="Times New Roman" w:cs="Times New Roman"/>
                  <w:sz w:val="28"/>
                  <w:szCs w:val="28"/>
                </w:rPr>
                <w:t xml:space="preserve"> </w:t>
              </w:r>
            </w:hyperlink>
            <w:hyperlink r:id="rId19" w:anchor="n2007"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Структурні підрозділи утворюються рішенням вченої ради закладу вищої освіти у порядку, визначеному цим Законом і статутом закладу вищої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Основними структурними підрозділами закладів вищої освіти (крім коледжів, які не здійснюють підготовку бакалаврів) є факультети, кафедри, бібліотека.</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{Частина третя статті 33 із змінами, внесеними згідно із Законом</w:t>
            </w:r>
            <w:hyperlink r:id="rId19" w:anchor="n2008" w:history="1">
              <w:r w:rsidRPr="00756279" w:rsidR="00777B40">
                <w:rPr>
                  <w:rFonts w:ascii="Times New Roman" w:hAnsi="Times New Roman" w:cs="Times New Roman"/>
                  <w:sz w:val="28"/>
                  <w:szCs w:val="28"/>
                </w:rPr>
                <w:t xml:space="preserve"> </w:t>
              </w:r>
            </w:hyperlink>
            <w:hyperlink r:id="rId19" w:anchor="n2008"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Факультет - це структурний підрозділ закладу вищої освіти, що об’єднує не менш як три кафедри та/або лабораторії, які в державних і комунальних закладах вищої освіти у сукупності забезпечують підготовку не менше 200 здобувачів вищої освіти денної форми навчання (крім факультетів вищих військових навчальних закладів (закладів вищої освіти із специфічними умовами навчання), закладів вищої освіти фізичного виховання і спорту, закладів вищої освіти культури та мистецтва).</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Кафедра - це базовий структурний підрозділ закладу вищої освіти державної (комунальної) форми власності (його філій, інститутів, факультетів), що провадить освітню, методичну та/або наукову діяльність за певною спеціальністю (спеціалізацією) чи міжгалузевою групою спеціальностей, до складу якого входить не менше п’яти науково-педагогічних працівників, для яких кафедра є основним місцем роботи, і не менш як три з них мають науковий ступінь або вчене (почесне) звання.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6. Заклад вищої освіти зобов’язаний мати у своєму складі бібліотеку, бібліотечний фонд якої має відповідати вимогам стандартів освітньої діяльності.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7. Структурними підрозділами закладу вищої освіти можуть бути: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 навчально-науковий інститут - структурний підрозділ університету, академії, інституту, що об’єднує відповідні кафедри, лабораторії, науково-дослідні центри та експериментальні лабораторії, які провадять освітню діяльність і проводять наукові дослідження;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2) наукові, навчально-наукові, науково-дослідні, науково-виробничі та проектні інститути, навчально-науково-виробничі центри (сектори, частини, комплекси тощо), дослідні станції, конструкторські бюро, відділи аспірантури і докторантури, навчально-виробничі комбінати, експериментальні підприємства, клінічні бази закладів медичної освіти, університетські клініки та лікарні, юридичні клініки, полігони, наукові парки, технопарки, оперні студії, навчальні театри, філармонії, інші підрозділи, що забезпечують практичну підготовку фахівців певних спеціальностей та/або проводять наукові дослідження;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3) підготовчі відділення (підрозділи), підрозділи перепідготовки та підвищення кваліфікації кадрів, інститути післядипломної освіти, лабораторії, навчально-методичні кабінети, комп’ютерні та інформаційні центри, навчально-виробничі та творчі майстерні, навчально-дослідні господарства, виробничі структури, видавництва, спортивні комплекси, заклади культурно-побутового призначення, центри студентського спорту;</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4) спеціальний навчально-реабілітаційний підрозділ, який утворюється з метою організації інклюзивного освітнього процесу та спеціального навчально-реабілітаційного супроводу здобувачів вищої освіти з особливими освітніми потребами, забезпечення їм доступу до якісної вищої освіти з урахуванням обмежень життєдіяльності;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5) інші підрозділи, діяльність яких не заборонена законом.</w:t>
            </w:r>
          </w:p>
          <w:p w:rsidR="00A83772" w:rsidRPr="00756279">
            <w:pPr>
              <w:bidi w:val="0"/>
              <w:spacing w:before="240" w:after="24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 xml:space="preserve">8. Навчально-дослідницький заклад вищої освіти може створювати центри досконалості. </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8. Заклад вищої освіти, що готує фахівців у сфері охорони здоров’я або здійснює їх післядипломну освіту, та академія, інститут післядипломної освіти, що здійснюють післядипломну освіту, спільно з центральними органами виконавчої влади, Національною академією наук України та національними галузевими академіями наук, органами місцевого самоврядування можуть утворювати на базі наукових установ, закладів охорони здоров’я, у тому числі тих, що належать територіальним громадам або передані їм, клінічні бази закладів освіти у сфері охорони здоров’я, університетські клініки та лікарні.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перший частини восьмої статті 33 із змінами, внесеними згідно із Законом</w:t>
            </w:r>
            <w:hyperlink r:id="rId19" w:anchor="n2010" w:history="1">
              <w:r w:rsidRPr="00756279" w:rsidR="00777B40">
                <w:rPr>
                  <w:rFonts w:ascii="Times New Roman" w:hAnsi="Times New Roman" w:cs="Times New Roman"/>
                  <w:sz w:val="28"/>
                  <w:szCs w:val="28"/>
                </w:rPr>
                <w:t xml:space="preserve"> </w:t>
              </w:r>
            </w:hyperlink>
            <w:hyperlink r:id="rId19" w:anchor="n2010"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Клінічна база закладу освіти у сфері охорони здоров’я, університетська клініка чи лікарня створюються з метою забезпечення освітнього процесу особам, які навчаються у закладі вищої освіти, підвищення кваліфікації медичних працівників, проведення наукових досліджень, а також надання спеціалізованої медичної допомоги.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другий частини восьмої статті 33 із змінами, внесеними згідно із Законом</w:t>
            </w:r>
            <w:hyperlink r:id="rId19" w:anchor="n2011" w:history="1">
              <w:r w:rsidRPr="00756279" w:rsidR="00777B40">
                <w:rPr>
                  <w:rFonts w:ascii="Times New Roman" w:hAnsi="Times New Roman" w:cs="Times New Roman"/>
                  <w:sz w:val="28"/>
                  <w:szCs w:val="28"/>
                </w:rPr>
                <w:t xml:space="preserve"> </w:t>
              </w:r>
            </w:hyperlink>
            <w:hyperlink r:id="rId19" w:anchor="n2011"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Порядок утворення і функціонування клінічних баз закладів освіти у сфері охорони здоров’я, університетських клінік та університетських лікарень визначається нормативно-правовими актами центрального органу виконавчої влади у сфері охорони здоров’я.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третій частини восьмої статті 33 із змінами, внесеними згідно із Законом</w:t>
            </w:r>
            <w:hyperlink r:id="rId19" w:anchor="n2011" w:history="1">
              <w:r w:rsidRPr="00756279" w:rsidR="00777B40">
                <w:rPr>
                  <w:rFonts w:ascii="Times New Roman" w:hAnsi="Times New Roman" w:cs="Times New Roman"/>
                  <w:sz w:val="28"/>
                  <w:szCs w:val="28"/>
                </w:rPr>
                <w:t xml:space="preserve"> </w:t>
              </w:r>
            </w:hyperlink>
            <w:hyperlink r:id="rId19" w:anchor="n2011" w:history="1">
              <w:r w:rsidRPr="00756279" w:rsidR="00777B40">
                <w:rPr>
                  <w:rFonts w:ascii="Times New Roman" w:hAnsi="Times New Roman" w:cs="Times New Roman"/>
                  <w:color w:val="1155CC"/>
                  <w:sz w:val="28"/>
                  <w:szCs w:val="28"/>
                  <w:u w:val="single"/>
                </w:rPr>
                <w:t>№ 2145-VIII від 05.09.2017</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 xml:space="preserve">9. Філія - це територіально відокремлений структурний підрозділ закладу вищої освіти, що утворюється з метою задоволення потреб </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регіонального ринку праці у відповідних фахівцях та наближення місця навчання здобувачів вищої освіти до їх місця проживання. Філія не є юридичною особою і діє на підставі затвердженого закладом вищої освіти положення та відповідно до отриманої ліцензії на провадження освітньої діяльності.</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Філію очолює керівник, який підпорядкований керівнику закладу вищої освіти і діє на підставі відповідного доручення.</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Відомості про філію закладу вищої освіти вносяться до Єдиної державної електронної бази з питань освіти.</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10. Університет, академія, інститут можуть мати у своєму складі військовий навчальний підрозділ (навчальний підрозділ із специфічними умовами навчання - військовий інститут, коледж, факультет, кафедра військової підготовки або відділення військової підготовки), який проводить за певними ступенями вищої освіти підготовку курсантів (слухачів, студентів) для подальшої служби на посадах сержантського, старшинського, офіцерського або начальницького складу з метою задоволення потреб відповідно Міністерства внутрішніх справ України, Національної поліції, Збройних Сил України, інших утворених відповідно до законів України військових формувань, центральних органів виконавчої влади із спеціальним статусом, Служби безпеки України, Служби зовнішньої розвідки України, центрального органу виконавчої влади, що реалізує державну політику у сфері охорони державного кордону, центрального органу виконавчої влади, який забезпечує формування та реалізує державну політику у сфері цивільного захисту, центрального органу виконавчої влади, який забезпечує формування та реалізує державну політику у сфері виконання кримінальних покарань. Військовий інститут як підрозділ закладу вищої освіти може мати у своєму складі факультети та військовий коледж.</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{Абзац перший частини десятої статті 33 із змінами, внесеними згідно із Законами</w:t>
            </w:r>
            <w:hyperlink r:id="rId20" w:anchor="n121" w:history="1">
              <w:r w:rsidRPr="00756279" w:rsidR="00777B40">
                <w:rPr>
                  <w:rFonts w:ascii="Times New Roman" w:hAnsi="Times New Roman" w:cs="Times New Roman"/>
                  <w:sz w:val="28"/>
                  <w:szCs w:val="28"/>
                </w:rPr>
                <w:t xml:space="preserve"> </w:t>
              </w:r>
            </w:hyperlink>
            <w:hyperlink r:id="rId20" w:anchor="n121" w:history="1">
              <w:r w:rsidRPr="00756279" w:rsidR="00777B40">
                <w:rPr>
                  <w:rFonts w:ascii="Times New Roman" w:hAnsi="Times New Roman" w:cs="Times New Roman"/>
                  <w:color w:val="1155CC"/>
                  <w:sz w:val="28"/>
                  <w:szCs w:val="28"/>
                  <w:u w:val="single"/>
                </w:rPr>
                <w:t>№ 766-VIII від 10.11.2015</w:t>
              </w:r>
            </w:hyperlink>
            <w:r w:rsidRPr="00756279" w:rsidR="00777B40">
              <w:rPr>
                <w:rFonts w:ascii="Times New Roman" w:hAnsi="Times New Roman" w:cs="Times New Roman"/>
                <w:sz w:val="28"/>
                <w:szCs w:val="28"/>
              </w:rPr>
              <w:t>,</w:t>
            </w:r>
            <w:hyperlink r:id="rId21" w:anchor="n1007" w:history="1">
              <w:r w:rsidRPr="00756279" w:rsidR="00777B40">
                <w:rPr>
                  <w:rFonts w:ascii="Times New Roman" w:hAnsi="Times New Roman" w:cs="Times New Roman"/>
                  <w:color w:val="1155CC"/>
                  <w:sz w:val="28"/>
                  <w:szCs w:val="28"/>
                  <w:u w:val="single"/>
                </w:rPr>
                <w:t xml:space="preserve"> № 1798-VIII від 21.12.2016</w:t>
              </w:r>
            </w:hyperlink>
            <w:r w:rsidRPr="00756279" w:rsidR="00777B40">
              <w:rPr>
                <w:rFonts w:ascii="Times New Roman" w:hAnsi="Times New Roman" w:cs="Times New Roman"/>
                <w:sz w:val="28"/>
                <w:szCs w:val="28"/>
              </w:rPr>
              <w:t>}</w:t>
            </w:r>
          </w:p>
          <w:p w:rsidR="00A83772" w:rsidRPr="00756279">
            <w:pPr>
              <w:bidi w:val="0"/>
              <w:spacing w:before="240" w:after="24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Рішення про утворення та припинення діяльності військового навчального підрозділу закладу вищої освіти приймається Кабінетом Міністрів України.</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Відсутня</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Стаття 33-1.</w:t>
            </w:r>
            <w:r w:rsidRPr="00756279" w:rsidR="00777B40">
              <w:rPr>
                <w:rFonts w:ascii="Times New Roman" w:hAnsi="Times New Roman" w:cs="Times New Roman"/>
                <w:sz w:val="28"/>
                <w:szCs w:val="28"/>
              </w:rPr>
              <w:t> </w:t>
            </w:r>
            <w:r w:rsidRPr="00756279" w:rsidR="00777B40">
              <w:rPr>
                <w:rFonts w:ascii="Times New Roman" w:hAnsi="Times New Roman" w:cs="Times New Roman"/>
                <w:b/>
                <w:sz w:val="28"/>
                <w:szCs w:val="28"/>
              </w:rPr>
              <w:t>Центр досконалості</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1. Центр досконалості - це структурний підрозділ навчально-дослідницького закладу вищої освіти. Діяльність центру досконалості спрямована на міждисциплінарні фундаментальні та прикладні наукові дослідження, що інтегровані у світовий науковий простір, створення та впровадження інноваційних освітніх програм підготовки магістрів та докторів філософії.</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2. Центр досконалості мають право:</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отримати особливий статус в рамках закладу вищої освіти відповідно до рішення Вченої ради та відповідного положення;</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встановлювати особливі умови працевлаштування та оплати праці, котрі дозволятимуть наймати фахівців міжнародного рівня, у тому числі - іноземців;</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на конкурсних засадах отримувати фінансування з Фонду розвитку вищої освіти, у тому числі на оплату праці, міжнародну співпрацю, розвиток інфраструктури.</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highlight w:val="white"/>
              </w:rPr>
              <w:t xml:space="preserve">3. Центри досконалості затверджують програму діяльності, метою якої має бути включення у міжнародне академічне середовище, зокрема через наукові публікації, котрі матимуть міжнародне визнання.  </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 xml:space="preserve">4. Порушення академічної доброчесності працівниками центру досконалості є підставою для дострокового припинення його фінансування у рамках Фонду розвитку вищої освіти. </w:t>
            </w:r>
          </w:p>
          <w:p w:rsidR="00A83772" w:rsidRPr="00756279">
            <w:pPr>
              <w:widowControl w:val="0"/>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5. Положення про конкурсний відбір центрів досконалості для отримання фінансування з Фонду розвитку вищої освіти розробляється центральним органом виконавчої влади у сфері освіти спільно з Науковим комітетом Національної ради з питань розвитку науки і технологій України та затверджується Кабінетом міністрів України.</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Стаття 36. Вчена рада</w:t>
            </w:r>
          </w:p>
          <w:p w:rsidR="00A83772" w:rsidRPr="00756279">
            <w:pPr>
              <w:bidi w:val="0"/>
              <w:spacing w:after="0" w:line="240" w:lineRule="auto"/>
              <w:ind w:firstLine="0"/>
              <w:jc w:val="both"/>
              <w:rPr>
                <w:rFonts w:ascii="Times New Roman" w:hAnsi="Times New Roman" w:cs="Times New Roman"/>
                <w:b/>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widowControl w:val="0"/>
              <w:bidi w:val="0"/>
              <w:spacing w:after="0" w:line="240" w:lineRule="auto"/>
              <w:ind w:firstLine="0"/>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Стаття 36. Вчена рада</w:t>
            </w:r>
          </w:p>
          <w:p w:rsidR="00A83772" w:rsidRPr="00756279">
            <w:pPr>
              <w:widowControl w:val="0"/>
              <w:numPr>
                <w:numId w:val="1"/>
              </w:numPr>
              <w:bidi w:val="0"/>
              <w:spacing w:after="0" w:line="240" w:lineRule="auto"/>
              <w:jc w:val="both"/>
              <w:rPr>
                <w:rFonts w:ascii="Times New Roman" w:hAnsi="Times New Roman" w:cs="Times New Roman"/>
                <w:color w:val="000000"/>
                <w:sz w:val="28"/>
                <w:szCs w:val="28"/>
              </w:rPr>
            </w:pPr>
            <w:r w:rsidRPr="00756279" w:rsidR="00777B40">
              <w:rPr>
                <w:rFonts w:ascii="Times New Roman" w:hAnsi="Times New Roman" w:cs="Times New Roman"/>
                <w:color w:val="000000"/>
                <w:sz w:val="28"/>
                <w:szCs w:val="28"/>
              </w:rPr>
              <w:t>…</w:t>
            </w:r>
          </w:p>
          <w:p w:rsidR="00A83772" w:rsidRPr="00756279">
            <w:pPr>
              <w:widowControl w:val="0"/>
              <w:bidi w:val="0"/>
              <w:spacing w:after="0" w:line="240" w:lineRule="auto"/>
              <w:ind w:firstLine="0"/>
              <w:jc w:val="both"/>
              <w:rPr>
                <w:rFonts w:ascii="Times New Roman" w:hAnsi="Times New Roman" w:cs="Times New Roman"/>
                <w:b/>
                <w:color w:val="000000"/>
                <w:sz w:val="28"/>
                <w:szCs w:val="28"/>
              </w:rPr>
            </w:pPr>
            <w:r w:rsidRPr="00756279" w:rsidR="00777B40">
              <w:rPr>
                <w:rFonts w:ascii="Times New Roman" w:hAnsi="Times New Roman" w:cs="Times New Roman"/>
                <w:b/>
                <w:color w:val="000000"/>
                <w:sz w:val="28"/>
                <w:szCs w:val="28"/>
              </w:rPr>
              <w:t xml:space="preserve">17) </w:t>
            </w:r>
            <w:r w:rsidRPr="00756279" w:rsidR="00777B40">
              <w:rPr>
                <w:rFonts w:ascii="Times New Roman" w:hAnsi="Times New Roman" w:cs="Times New Roman"/>
                <w:b/>
                <w:sz w:val="28"/>
                <w:szCs w:val="28"/>
              </w:rPr>
              <w:t>ухвалює</w:t>
            </w:r>
            <w:r w:rsidRPr="00756279" w:rsidR="00777B40">
              <w:rPr>
                <w:rFonts w:ascii="Times New Roman" w:hAnsi="Times New Roman" w:cs="Times New Roman"/>
                <w:b/>
                <w:color w:val="000000"/>
                <w:sz w:val="28"/>
                <w:szCs w:val="28"/>
              </w:rPr>
              <w:t xml:space="preserve"> </w:t>
            </w:r>
            <w:r w:rsidRPr="00756279" w:rsidR="00777B40">
              <w:rPr>
                <w:rFonts w:ascii="Times New Roman" w:hAnsi="Times New Roman" w:cs="Times New Roman"/>
                <w:b/>
                <w:sz w:val="28"/>
                <w:szCs w:val="28"/>
              </w:rPr>
              <w:t>Положення про оплату праці у закладі вищої освіти, де визначає перелік посад та розмір посадових окладів.</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Стаття 40. Студентське самоврядування</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6. За погодженням з органом студентського самоврядування закладу вищої освіти приймаються рішення про:</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1) відрахування студентів (курсантів) з закладу вищої освіти та їх поновлення на навчання;</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2) переведення осіб, які навчаються у закладі вищої освіти за державним замовленням, на навчання за контрактом за рахунок коштів фізичних (юридичних) осіб;</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3) переведення осіб, які навчаються у закладі вищої освіти за рахунок коштів фізичних (юридичних) осіб, на навчання за державним замовленням;</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4) призначення заступника декана факультету, заступника директора інституту, заступника керівника закладу вищої освіти;</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5) поселення осіб, які навчаються у закладі вищої освіти, у гуртожиток і виселення їх із гуртожитку;</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6) затвердження правил внутрішнього розпорядку закладу вищої освіти в частині, що стосується осіб, які навчаються;</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7) діяльність студентських містечок та гуртожитків для проживання осіб, які навчаються у закладі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b/>
                <w:sz w:val="28"/>
                <w:szCs w:val="28"/>
              </w:rPr>
              <w:t>Стаття 40. Студентське самоврядування</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6. За погодженням з органом студентського самоврядування закладу вищої освіти приймаються рішення про:</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1) відрахування студентів (курсантів) з закладу вищої освіти та їх поновлення на навчання;</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 xml:space="preserve">2) переведення осіб, які навчаються у закладі вищої освіти </w:t>
            </w:r>
            <w:r w:rsidRPr="00756279" w:rsidR="00777B40">
              <w:rPr>
                <w:rFonts w:ascii="Times New Roman" w:hAnsi="Times New Roman" w:cs="Times New Roman"/>
                <w:b/>
                <w:sz w:val="28"/>
                <w:szCs w:val="28"/>
              </w:rPr>
              <w:t>за рахунок державного фінансуванння</w:t>
            </w:r>
            <w:r w:rsidRPr="00756279" w:rsidR="00777B40">
              <w:rPr>
                <w:rFonts w:ascii="Times New Roman" w:hAnsi="Times New Roman" w:cs="Times New Roman"/>
                <w:sz w:val="28"/>
                <w:szCs w:val="28"/>
              </w:rPr>
              <w:t>, на навчання за контрактом за рахунок коштів фізичних (юридичних) осіб;</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 xml:space="preserve">3) переведення осіб, які навчаються у закладі вищої освіти за рахунок коштів фізичних (юридичних) осіб, на навчання </w:t>
            </w:r>
            <w:r w:rsidRPr="00756279" w:rsidR="00777B40">
              <w:rPr>
                <w:rFonts w:ascii="Times New Roman" w:hAnsi="Times New Roman" w:cs="Times New Roman"/>
                <w:b/>
                <w:sz w:val="28"/>
                <w:szCs w:val="28"/>
              </w:rPr>
              <w:t>за рахунок державного фінансування</w:t>
            </w:r>
            <w:r w:rsidRPr="00756279" w:rsidR="00777B40">
              <w:rPr>
                <w:rFonts w:ascii="Times New Roman" w:hAnsi="Times New Roman" w:cs="Times New Roman"/>
                <w:sz w:val="28"/>
                <w:szCs w:val="28"/>
              </w:rPr>
              <w:t>;</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4) призначення заступника декана факультету, заступника директора інституту, заступника керівника закладу вищої освіти;</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5) поселення осіб, які навчаються у закладі вищої освіти, у гуртожиток і виселення їх із гуртожитку;</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6) затвердження правил внутрішнього розпорядку закладу вищої освіти в частині, що стосується осіб, які навчаються;</w:t>
            </w:r>
          </w:p>
          <w:p w:rsidR="00A83772" w:rsidRPr="00756279">
            <w:pPr>
              <w:shd w:val="clear" w:color="auto" w:fill="FFFFFF"/>
              <w:bidi w:val="0"/>
              <w:spacing w:after="0" w:line="240" w:lineRule="auto"/>
              <w:ind w:firstLine="460"/>
              <w:jc w:val="both"/>
              <w:rPr>
                <w:rFonts w:ascii="Times New Roman" w:hAnsi="Times New Roman" w:cs="Times New Roman"/>
                <w:sz w:val="28"/>
                <w:szCs w:val="28"/>
              </w:rPr>
            </w:pPr>
            <w:r w:rsidRPr="00756279" w:rsidR="00777B40">
              <w:rPr>
                <w:rFonts w:ascii="Times New Roman" w:hAnsi="Times New Roman" w:cs="Times New Roman"/>
                <w:sz w:val="28"/>
                <w:szCs w:val="28"/>
              </w:rPr>
              <w:t>7) діяльність студентських містечок та гуртожитків для проживання осіб, які навчаються у закладі вищої освіти.</w:t>
            </w:r>
          </w:p>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w:t>
            </w:r>
          </w:p>
          <w:p w:rsidR="00A83772" w:rsidRPr="00756279">
            <w:pPr>
              <w:widowControl w:val="0"/>
              <w:bidi w:val="0"/>
              <w:spacing w:after="0" w:line="240" w:lineRule="auto"/>
              <w:ind w:firstLine="709"/>
              <w:jc w:val="both"/>
              <w:rPr>
                <w:rFonts w:ascii="Times New Roman" w:hAnsi="Times New Roman" w:cs="Times New Roman"/>
                <w:b/>
                <w:sz w:val="28"/>
                <w:szCs w:val="28"/>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Стаття 44. Умови прийому на навчання до закладів вищої освіти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Право на першочергове зарахування </w:t>
            </w:r>
            <w:r w:rsidRPr="00756279" w:rsidR="00777B40">
              <w:rPr>
                <w:rFonts w:ascii="Times New Roman" w:hAnsi="Times New Roman" w:cs="Times New Roman"/>
                <w:b/>
                <w:sz w:val="28"/>
                <w:szCs w:val="28"/>
                <w:highlight w:val="white"/>
              </w:rPr>
              <w:t xml:space="preserve">до вищих медичних і педагогічних навчальних закладів за державним замовленням </w:t>
            </w:r>
            <w:r w:rsidRPr="00756279" w:rsidR="00777B40">
              <w:rPr>
                <w:rFonts w:ascii="Times New Roman" w:hAnsi="Times New Roman" w:cs="Times New Roman"/>
                <w:sz w:val="28"/>
                <w:szCs w:val="28"/>
                <w:highlight w:val="white"/>
              </w:rPr>
              <w:t>мають особи, які уклали угоду про відпрацювання не менше трьох років у сільській місцевості або селищах міського типу.</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7. В установленому порядку та у визначений строк Правила прийому до закладу вищої освіти подаються закладом вищої освіти, що претендує на отримання державного </w:t>
            </w:r>
            <w:r w:rsidRPr="00756279" w:rsidR="00777B40">
              <w:rPr>
                <w:rFonts w:ascii="Times New Roman" w:hAnsi="Times New Roman" w:cs="Times New Roman"/>
                <w:b/>
                <w:sz w:val="28"/>
                <w:szCs w:val="28"/>
                <w:highlight w:val="white"/>
              </w:rPr>
              <w:t>замовлення на підготовку фахівців ступеня молодшого бакалавра або ступеня бакалавра (магістра медичного, фармацевтичного або ветеринарного спрямувань)</w:t>
            </w:r>
            <w:r w:rsidRPr="00756279" w:rsidR="00777B40">
              <w:rPr>
                <w:rFonts w:ascii="Times New Roman" w:hAnsi="Times New Roman" w:cs="Times New Roman"/>
                <w:sz w:val="28"/>
                <w:szCs w:val="28"/>
                <w:highlight w:val="white"/>
              </w:rPr>
              <w:t>, до Єдиної державної електронної бази з питань освіти для верифікації переліку спеціальностей.</w:t>
            </w:r>
          </w:p>
          <w:p w:rsidR="00A83772" w:rsidRPr="00756279">
            <w:pPr>
              <w:bidi w:val="0"/>
              <w:spacing w:after="0" w:line="240" w:lineRule="auto"/>
              <w:ind w:firstLine="0"/>
              <w:jc w:val="both"/>
              <w:rPr>
                <w:rFonts w:ascii="Times New Roman" w:hAnsi="Times New Roman" w:cs="Times New Roman"/>
                <w:b/>
                <w:sz w:val="28"/>
                <w:szCs w:val="28"/>
                <w:highlight w:val="white"/>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Стаття 44. Умови прийому на навчання до закладів вищої освіти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Право на першочергове зарахування </w:t>
            </w:r>
            <w:r w:rsidRPr="00756279" w:rsidR="00777B40">
              <w:rPr>
                <w:rFonts w:ascii="Times New Roman" w:hAnsi="Times New Roman" w:cs="Times New Roman"/>
                <w:b/>
                <w:sz w:val="28"/>
                <w:szCs w:val="28"/>
                <w:highlight w:val="white"/>
              </w:rPr>
              <w:t>до закладів вищої освіти,</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які здійснюють підготовку фахівців у сферах охорони здоров’я та освіти</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за рахунок державного фінансування,</w:t>
            </w:r>
            <w:r w:rsidRPr="00756279" w:rsidR="00777B40">
              <w:rPr>
                <w:rFonts w:ascii="Times New Roman" w:hAnsi="Times New Roman" w:cs="Times New Roman"/>
                <w:sz w:val="28"/>
                <w:szCs w:val="28"/>
                <w:highlight w:val="white"/>
              </w:rPr>
              <w:t xml:space="preserve"> мають особи, які уклали угоду про відпрацювання не менше трьох років у сільській місцевості або селищах міського типу.</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7. В установленому порядку та у визначений строк Правила прийому до закладу вищої освіти подаються закладом вищої освіти, що претендує на отримання державного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 до Єдиної державної електронної бази з питань освіти для верифікації переліку спеціальностей.</w:t>
            </w:r>
          </w:p>
          <w:p w:rsidR="00A83772" w:rsidRPr="00756279">
            <w:pPr>
              <w:bidi w:val="0"/>
              <w:spacing w:after="0" w:line="240" w:lineRule="auto"/>
              <w:ind w:firstLine="0"/>
              <w:jc w:val="both"/>
              <w:rPr>
                <w:rFonts w:ascii="Times New Roman" w:hAnsi="Times New Roman" w:cs="Times New Roman"/>
                <w:sz w:val="28"/>
                <w:szCs w:val="28"/>
                <w:highlight w:val="white"/>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Стаття 67. Організація наукової, науково-технічної та інноваційної діяльності</w:t>
            </w:r>
          </w:p>
          <w:p w:rsidR="00A83772" w:rsidRPr="00756279">
            <w:pPr>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5. Заклад вищої освіти, який провадить наукову діяльність, що має важливе значення для науки, економіки та виробництва, і хоче отримати відповідну державну підтримку, має право пройти державну атестацію відповідно до Закону України "Про наукову і науково-технічну діяльність".</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Стаття 67. Організація наукової, науково-технічної та інноваційної діяльності</w:t>
            </w:r>
          </w:p>
          <w:p w:rsidR="00A83772" w:rsidRPr="00756279">
            <w:pPr>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5. Навчально-дослідницькі заклади вищої освіти проходять державну атестацію відповідно до Закону України "Про наукову і науково-технічну діяльність".</w:t>
            </w:r>
          </w:p>
          <w:p w:rsidR="00A83772" w:rsidRPr="00756279">
            <w:pPr>
              <w:bidi w:val="0"/>
              <w:spacing w:before="240" w:after="240" w:line="240" w:lineRule="auto"/>
              <w:ind w:firstLine="0"/>
              <w:jc w:val="both"/>
              <w:rPr>
                <w:rFonts w:ascii="Times New Roman" w:hAnsi="Times New Roman" w:cs="Times New Roman"/>
                <w:sz w:val="28"/>
                <w:szCs w:val="28"/>
                <w:highlight w:val="white"/>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70. </w:t>
            </w:r>
            <w:r w:rsidRPr="00756279" w:rsidR="00777B40">
              <w:rPr>
                <w:rFonts w:ascii="Times New Roman" w:hAnsi="Times New Roman" w:cs="Times New Roman"/>
                <w:sz w:val="28"/>
                <w:szCs w:val="28"/>
                <w:highlight w:val="white"/>
              </w:rPr>
              <w:t>Матеріально-технічна база і правовий режим майна закладів вищої освіти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4) використовувати майно, закріплене за ним </w:t>
            </w:r>
            <w:r w:rsidRPr="00756279" w:rsidR="00777B40">
              <w:rPr>
                <w:rFonts w:ascii="Times New Roman" w:hAnsi="Times New Roman" w:cs="Times New Roman"/>
                <w:b/>
                <w:i/>
                <w:sz w:val="28"/>
                <w:szCs w:val="28"/>
                <w:highlight w:val="white"/>
              </w:rPr>
              <w:t>на праві господарського відання</w:t>
            </w:r>
            <w:r w:rsidRPr="00756279" w:rsidR="00777B40">
              <w:rPr>
                <w:rFonts w:ascii="Times New Roman" w:hAnsi="Times New Roman" w:cs="Times New Roman"/>
                <w:b/>
                <w:sz w:val="28"/>
                <w:szCs w:val="28"/>
                <w:highlight w:val="white"/>
              </w:rPr>
              <w:t>,</w:t>
            </w:r>
            <w:r w:rsidRPr="00756279" w:rsidR="00777B40">
              <w:rPr>
                <w:rFonts w:ascii="Times New Roman" w:hAnsi="Times New Roman" w:cs="Times New Roman"/>
                <w:sz w:val="28"/>
                <w:szCs w:val="28"/>
                <w:highlight w:val="white"/>
              </w:rPr>
              <w:t xml:space="preserve"> у тому числі для провадження господарської діяльності, передавати його в оренду та в користування відповідно до законодавства;</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70. </w:t>
            </w:r>
            <w:r w:rsidRPr="00756279" w:rsidR="00777B40">
              <w:rPr>
                <w:rFonts w:ascii="Times New Roman" w:hAnsi="Times New Roman" w:cs="Times New Roman"/>
                <w:sz w:val="28"/>
                <w:szCs w:val="28"/>
                <w:highlight w:val="white"/>
              </w:rPr>
              <w:t>Матеріально-технічна база і правовий режим майна закладів вищої освіти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 використовувати майно, закріплене за ним</w:t>
            </w:r>
            <w:r w:rsidRPr="00756279" w:rsidR="00777B40">
              <w:rPr>
                <w:rFonts w:ascii="Times New Roman" w:hAnsi="Times New Roman" w:cs="Times New Roman"/>
                <w:b/>
                <w:sz w:val="28"/>
                <w:szCs w:val="28"/>
                <w:highlight w:val="white"/>
              </w:rPr>
              <w:t xml:space="preserve"> відповідно до чинного законодавства</w:t>
            </w:r>
            <w:r w:rsidRPr="00756279" w:rsidR="00777B40">
              <w:rPr>
                <w:rFonts w:ascii="Times New Roman" w:hAnsi="Times New Roman" w:cs="Times New Roman"/>
                <w:sz w:val="28"/>
                <w:szCs w:val="28"/>
                <w:highlight w:val="white"/>
              </w:rPr>
              <w:t>, у тому числі для провадження господарської діяльності, передавати його в оренду та в користування відповідно до законодавства;</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Стаття 71. Фінансування закладів вищої освіти</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 Фінансування державних закладів вищої освіти здійснюється за рахунок коштів державного бюджету на умовах державного замовлення на оплату послуг з підготовки фахівців, наукових і науково-педагогічних кадрів та за рахунок інших джерел, не заборонених законодавством, з дотриманням принципів цільового та ефективного використання коштів, публічності та прозорості у прийнятті рішень.</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2. Рада міністрів Автономної Республіки Крим, місцеві державні адміністрації, органи місцевого самоврядування можуть здійснювати фінансування державних закладів вищої освіти у встановленому законодавством порядку.</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3. Розміри бюджетних призначень на підготовку фахівців з вищою освітою, а також на підготовку наукових і науково-педагогічних кадрів встановлюються у Державному бюджеті України на відповідний рік.</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xml:space="preserve">4. Фінансування комунальних закладів вищої освіти здійснюється за рахунок коштів місцевих бюджетів відповідно до </w:t>
            </w:r>
            <w:hyperlink r:id="rId22" w:history="1">
              <w:r w:rsidRPr="00756279" w:rsidR="00777B40">
                <w:rPr>
                  <w:rFonts w:ascii="Times New Roman" w:hAnsi="Times New Roman" w:cs="Times New Roman"/>
                  <w:b/>
                  <w:color w:val="000099"/>
                  <w:sz w:val="28"/>
                  <w:szCs w:val="28"/>
                  <w:highlight w:val="white"/>
                  <w:u w:val="single"/>
                </w:rPr>
                <w:t>Бюджетного кодексу України</w:t>
              </w:r>
            </w:hyperlink>
            <w:r w:rsidRPr="00756279" w:rsidR="00777B40">
              <w:rPr>
                <w:rFonts w:ascii="Times New Roman" w:hAnsi="Times New Roman" w:cs="Times New Roman"/>
                <w:b/>
                <w:sz w:val="28"/>
                <w:szCs w:val="28"/>
                <w:highlight w:val="white"/>
              </w:rPr>
              <w:t xml:space="preserve"> та інших джерел, не заборонених законодавством.</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5. Фінансування приватних закладів вищої освіти здійснюється їх засновниками та з інших джерел, не заборонених законодавством.</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6. Залучені кошти спрямовуються на провадження статутної діяльності закладу вищої освіти в порядку і на умовах, визначених законодавством та статутом закладу вищої освіти.</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7. До фінансового плану (кошторису) закладу вищої освіти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і наукової діяльності, а також з проходженням виробничих і переддипломних практик здобувачами вищої освіти.</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8. Кошти, отримані закладом вищої освіти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w:t>
            </w:r>
          </w:p>
          <w:p w:rsidR="00A83772" w:rsidRPr="00756279">
            <w:pPr>
              <w:shd w:val="clear" w:color="auto" w:fill="FFFFFF"/>
              <w:bidi w:val="0"/>
              <w:spacing w:after="0" w:line="240" w:lineRule="auto"/>
              <w:ind w:firstLine="0"/>
              <w:jc w:val="both"/>
              <w:rPr>
                <w:rFonts w:ascii="Times New Roman" w:hAnsi="Times New Roman" w:cs="Times New Roman"/>
                <w:b/>
                <w:sz w:val="28"/>
                <w:szCs w:val="28"/>
                <w:highlight w:val="white"/>
              </w:rPr>
            </w:pPr>
          </w:p>
          <w:p w:rsidR="00A83772" w:rsidRPr="00756279">
            <w:pPr>
              <w:bidi w:val="0"/>
              <w:spacing w:after="0" w:line="240" w:lineRule="auto"/>
              <w:ind w:firstLine="0"/>
              <w:jc w:val="both"/>
              <w:rPr>
                <w:rFonts w:ascii="Times New Roman" w:hAnsi="Times New Roman" w:cs="Times New Roman"/>
                <w:b/>
                <w:sz w:val="28"/>
                <w:szCs w:val="28"/>
                <w:highlight w:val="white"/>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Стаття 71. Фінансування закладів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 Фінансування державних закладів вищої освіти здійснюється за рахунок коштів державного бюджету та за рахунок інших джерел, не заборонених законодавством, з дотриманням принципів цільового та ефективного використання коштів, публічності та прозорості у прийнятті рішень.</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2. Рада міністрів Автономної Республіки Крим, місцеві державні адміністрації, органи місцевого самоврядування можуть здійснювати фінансування державних закладів вищої освіти у встановленому законодавством порядку.</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xml:space="preserve">3. Фінансування комунальних закладів вищої освіти здійснюється за рахунок коштів місцевих бюджетів відповідно до </w:t>
            </w:r>
            <w:hyperlink r:id="rId23" w:history="1">
              <w:r w:rsidRPr="00756279" w:rsidR="00777B40">
                <w:rPr>
                  <w:rFonts w:ascii="Times New Roman" w:hAnsi="Times New Roman" w:cs="Times New Roman"/>
                  <w:b/>
                  <w:color w:val="000099"/>
                  <w:sz w:val="28"/>
                  <w:szCs w:val="28"/>
                  <w:highlight w:val="white"/>
                  <w:u w:val="single"/>
                </w:rPr>
                <w:t>Бюджетного кодексу України</w:t>
              </w:r>
            </w:hyperlink>
            <w:r w:rsidRPr="00756279" w:rsidR="00777B40">
              <w:rPr>
                <w:rFonts w:ascii="Times New Roman" w:hAnsi="Times New Roman" w:cs="Times New Roman"/>
                <w:b/>
                <w:sz w:val="28"/>
                <w:szCs w:val="28"/>
                <w:highlight w:val="white"/>
              </w:rPr>
              <w:t xml:space="preserve"> та інших джерел, не заборонених законодавством.</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4. Фінансування приватних закладів вищої освіти здійснюється їх засновниками, а також за рахунок коштів державного бюджету України, бюджетів Автономної Республіки Крим, обласних бюджетів, бюджетів міст республіканського, Автономної Республіки Крим та обласного значення, районних бюджетів, бюджетів об’єднаних територіальних громад для закладів вищої освіти, які діють у формі суспільної інституції, та з інших джерел, не заборонених законодавством.</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5. Надання державного фінансування приватним закладам вищої освіти здійснюється у порядку, встановленому Кабінетом Міністрів України.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6. Залучені кошти спрямовуються на провадження статутної діяльності закладу вищої освіти в порядку і на умовах, визначених законодавством та статутом закладу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7. Кошти, отримані закладом вищої освіти як плата за навчання, підготовку, перепідготовку, підвищення кваліфікації кадрів, надання освітніх послуг та науково-дослідну діяльність, не можуть бути вилучені в дохід державного або місцевих бюджетів.</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8. Розпорядником коштів державного фінансування вищої освіти є центральний органи виконавчої влади з питань освіти та науки незалежно від форми власності та підпорядкування закладів вищої освіти, крім військових. Розпорядником коштів державного фінансування військових закладів вищої освіти є їх засновники.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9. Державне фінансування вищої освіти здійснюється у межах таких бюджетних програм:</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а) Фонд загального фінансування закладів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б) Фонд розвитку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в) Фонд соціальної підтримки у системі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10. Обсяги бюджетних призначень встановлюються Кабінетом Міністрів України для кожної програми на бюджетний період. У межах бюджету центрального органу виконавчої влади з питань освіти та науки для всіх закладів вищої освіти, крім військових, визначаються загальні суми державних призначень у рамках кожної програми. Обсяги державних призначень для військових закладів вищої освіти встановлюються у межах видатків їх засновників.</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11. Видатки за програмою загального фінансування закладів вищої освіти спрямовуються на статутну діяльність закладів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Видатки за програмою загального фінансування закладів вищої освіти розподіляються відповідно до формули, затвердженої Кабінетом міністрів України, котра враховує:</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статус закладу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кількість здобувачів вищої освіти на кожним рівнем вищої освіти та кожною спеціальністю, які на конкурсній основі отримали право здобувати вищу освіту за кошти державного бюджету з урахуванням встановленої вартості підготовки одного студента (курсанта), аспіранта, докторанта у розрізі галузей знань та/або спеціальностей, а також рівня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вимірювані показники якості освітньої діяльності закладу вищої освіти, зокрема, дані щодо працевлаштування випускників закладу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якість наукової чи науково-технічної діяльності закладу вищої освіти в тому числі відповідно до результатів державної атестації закладів вищої освіти в частині провадження ними наукової чи науково-технічної діяльності,</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обсяг фінансування науково-дослідної діяльності, залученого з інших джерел, зокрема, від Національного фонду досліджень, інших грантонадавачів, міжнародних проектів, промисловості та бізнесу (позабюджетних коштів).</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12. Фонд розвитку вищої освіти фінансує проекти за такими напрямами:</w:t>
            </w:r>
          </w:p>
          <w:p w:rsidR="00A83772" w:rsidRPr="00756279">
            <w:pPr>
              <w:numPr>
                <w:numId w:val="2"/>
              </w:numPr>
              <w:shd w:val="clear" w:color="auto" w:fill="FFFFFF"/>
              <w:bidi w:val="0"/>
              <w:spacing w:before="240" w:after="0" w:line="240" w:lineRule="auto"/>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розвиток інфраструктури закладів вищої освіти;</w:t>
            </w:r>
          </w:p>
          <w:p w:rsidR="00A83772" w:rsidRPr="00756279">
            <w:pPr>
              <w:numPr>
                <w:numId w:val="2"/>
              </w:numPr>
              <w:shd w:val="clear" w:color="auto" w:fill="FFFFFF"/>
              <w:bidi w:val="0"/>
              <w:spacing w:after="0" w:line="240" w:lineRule="auto"/>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розбудова та функціонування центрів досконалості у закладах вищої освіти;</w:t>
            </w:r>
          </w:p>
          <w:p w:rsidR="00A83772" w:rsidRPr="00756279">
            <w:pPr>
              <w:numPr>
                <w:numId w:val="2"/>
              </w:numPr>
              <w:shd w:val="clear" w:color="auto" w:fill="FFFFFF"/>
              <w:bidi w:val="0"/>
              <w:spacing w:after="240" w:line="240" w:lineRule="auto"/>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сприяння розвитку вищої освіти та науки, у тому числі – державна підтримка наукових журналів, що мають міжнародне визнання, інноваційних програм підготовки докторів філософії, спільних проектів між закладами вищої освіти та науковими установами, іншими закладами вищої освіти чи організаціями.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13. Фонд розвитку вищої освіти може надавати фінансування проектам загальної тривалістю до чотирьох років.</w:t>
            </w:r>
          </w:p>
          <w:p w:rsidR="00A83772" w:rsidRPr="00756279">
            <w:pPr>
              <w:shd w:val="clear" w:color="auto" w:fill="FFFFFF"/>
              <w:bidi w:val="0"/>
              <w:spacing w:before="240" w:after="240" w:line="240" w:lineRule="auto"/>
              <w:ind w:firstLine="0"/>
              <w:jc w:val="both"/>
              <w:rPr>
                <w:ins w:id="107" w:author="Yulia Bezvershenko" w:date="2019-09-23T21:10:00Z"/>
                <w:rFonts w:ascii="Times New Roman" w:hAnsi="Times New Roman" w:cs="Times New Roman"/>
                <w:b/>
                <w:color w:val="auto"/>
                <w:sz w:val="28"/>
                <w:szCs w:val="28"/>
                <w:highlight w:val="white"/>
              </w:rPr>
            </w:pPr>
            <w:r w:rsidRPr="00756279" w:rsidR="00777B40">
              <w:rPr>
                <w:rFonts w:ascii="Times New Roman" w:hAnsi="Times New Roman" w:cs="Times New Roman"/>
                <w:b/>
                <w:sz w:val="28"/>
                <w:szCs w:val="28"/>
                <w:highlight w:val="white"/>
              </w:rPr>
              <w:t xml:space="preserve">14. Видатки Фонду розвитку вищої освіти розподіляються на конкурсних засадах. </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 xml:space="preserve">Для проведення конкурсу </w:t>
            </w:r>
            <w:ins w:id="108" w:author="Yulia Bezvershenko" w:date="2019-09-23T21:11:00Z">
              <w:r w:rsidRPr="00756279" w:rsidR="00777B40">
                <w:rPr>
                  <w:rFonts w:ascii="Times New Roman" w:hAnsi="Times New Roman" w:cs="Times New Roman"/>
                  <w:b/>
                  <w:color w:val="auto"/>
                  <w:sz w:val="28"/>
                  <w:szCs w:val="28"/>
                  <w:highlight w:val="white"/>
                </w:rPr>
                <w:t xml:space="preserve">за напрямом розвитку інфраструктури закладів вищої освіти </w:t>
              </w:r>
            </w:ins>
            <w:r w:rsidRPr="00756279" w:rsidR="00777B40">
              <w:rPr>
                <w:rFonts w:ascii="Times New Roman" w:hAnsi="Times New Roman" w:cs="Times New Roman"/>
                <w:b/>
                <w:sz w:val="28"/>
                <w:szCs w:val="28"/>
                <w:highlight w:val="white"/>
              </w:rPr>
              <w:t>формується незалежна конкурсна комісія за участі представників центральних органів виконавчої влади, Наукового комітету Національної ради України з питань розвитку науки і технологій, незалежних експертів у сфері вищої освіти та науки. Положення про Конкурсну комісію Фонду розвитку вищої освіти, у тому числі – вимоги до членів Конкурсної комісії, затверджується Кабінетом міністрів України. Склад Конкурсної комісії затверджується Кабінетом міністрів України.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Конкурсний відбір за напрямом розбудови та функціонування центрів досконалості у закладах вищої освіти, а також напрямом сприяння розвитку вищої освіти та науки у закладах вищої освіти проводить Національний фонд досліджень.</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15. Видатки Фонду розвитку вищої освіти мають становити не менше 10% видатків, визначених на загальне фінансування закладів вищої освіти у поточному році.</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16. Видатки Фонду соціальної підтримки у системі вищої освіти включають в себе видатки на стипендійне забезпечення, підтримку у здобутті вищої освіти для окремих категорій, для яких вона передбачена законодавством; інші види соціальної підтримки відповідно до законодавства.</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18. Положення про видатки Фонду соціальної підтримки затверджується Кабінетом міністрів України.</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72. </w:t>
            </w:r>
            <w:r w:rsidRPr="00756279" w:rsidR="00777B40">
              <w:rPr>
                <w:rFonts w:ascii="Times New Roman" w:hAnsi="Times New Roman" w:cs="Times New Roman"/>
                <w:sz w:val="28"/>
                <w:szCs w:val="28"/>
                <w:highlight w:val="white"/>
              </w:rPr>
              <w:t>Формування та розміщення державного замовлення</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Показники державного замовлення на підготовку фахівців з вищою освітою формуються за рівнями вищої освіти та спеціальностями з урахуванням середньострокового прогнозу потреби у фахівцях на ринку праці центральним органом виконавчої влади, що забезпечує формування та реалізує державну політику у сфері економічного розвитку і торгівлі, у порядку, встановленому законом, за участю закладів вищої освіти, Національного агентства із забезпечення якості вищої освіти, роботодавців та їх об’єднань.</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Загальний обсяг державного замовлення</w:t>
            </w:r>
            <w:r w:rsidRPr="00756279" w:rsidR="00777B40">
              <w:rPr>
                <w:rFonts w:ascii="Times New Roman" w:hAnsi="Times New Roman" w:cs="Times New Roman"/>
                <w:sz w:val="28"/>
                <w:szCs w:val="28"/>
                <w:highlight w:val="white"/>
              </w:rPr>
              <w:t xml:space="preserve"> для підготовки фахівців ступенів молодшого бакалавра, бакалавра (магістра </w:t>
            </w:r>
            <w:r w:rsidRPr="00756279" w:rsidR="00777B40">
              <w:rPr>
                <w:rFonts w:ascii="Times New Roman" w:hAnsi="Times New Roman" w:cs="Times New Roman"/>
                <w:b/>
                <w:sz w:val="28"/>
                <w:szCs w:val="28"/>
                <w:highlight w:val="white"/>
              </w:rPr>
              <w:t>медичного, фармацевтичного</w:t>
            </w:r>
            <w:r w:rsidRPr="00756279" w:rsidR="00777B40">
              <w:rPr>
                <w:rFonts w:ascii="Times New Roman" w:hAnsi="Times New Roman" w:cs="Times New Roman"/>
                <w:sz w:val="28"/>
                <w:szCs w:val="28"/>
                <w:highlight w:val="white"/>
              </w:rPr>
              <w:t xml:space="preserve"> та ветеринарного спрямуван</w:t>
            </w:r>
            <w:r w:rsidRPr="00756279" w:rsidR="00777B40">
              <w:rPr>
                <w:rFonts w:ascii="Times New Roman" w:hAnsi="Times New Roman" w:cs="Times New Roman"/>
                <w:b/>
                <w:sz w:val="28"/>
                <w:szCs w:val="28"/>
                <w:highlight w:val="white"/>
              </w:rPr>
              <w:t>ь</w:t>
            </w:r>
            <w:r w:rsidRPr="00756279" w:rsidR="00777B40">
              <w:rPr>
                <w:rFonts w:ascii="Times New Roman" w:hAnsi="Times New Roman" w:cs="Times New Roman"/>
                <w:sz w:val="28"/>
                <w:szCs w:val="28"/>
                <w:highlight w:val="white"/>
              </w:rPr>
              <w:t xml:space="preserve">) на поточний рік становить не менш як 51 відсоток кількості </w:t>
            </w:r>
            <w:r w:rsidRPr="00756279" w:rsidR="00777B40">
              <w:rPr>
                <w:rFonts w:ascii="Times New Roman" w:hAnsi="Times New Roman" w:cs="Times New Roman"/>
                <w:b/>
                <w:sz w:val="28"/>
                <w:szCs w:val="28"/>
                <w:highlight w:val="white"/>
              </w:rPr>
              <w:t>випускників загальноосвітніх навчальних закладів,</w:t>
            </w:r>
            <w:r w:rsidRPr="00756279" w:rsidR="00777B40">
              <w:rPr>
                <w:rFonts w:ascii="Times New Roman" w:hAnsi="Times New Roman" w:cs="Times New Roman"/>
                <w:sz w:val="28"/>
                <w:szCs w:val="28"/>
                <w:highlight w:val="white"/>
              </w:rPr>
              <w:t xml:space="preserve"> які у поточному році здобули повну загальну середню освіту.</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Загальний обсяг державного замовлення на підготовку </w:t>
            </w:r>
            <w:r w:rsidRPr="00756279" w:rsidR="00777B40">
              <w:rPr>
                <w:rFonts w:ascii="Times New Roman" w:hAnsi="Times New Roman" w:cs="Times New Roman"/>
                <w:sz w:val="28"/>
                <w:szCs w:val="28"/>
                <w:highlight w:val="white"/>
              </w:rPr>
              <w:t xml:space="preserve">фахівців ступеня магістра на поточний рік становить не менш як 50 відсотків кількості осіб, які у поточному році здобудуть ступінь бакалавра за </w:t>
            </w:r>
            <w:r w:rsidRPr="00756279" w:rsidR="00777B40">
              <w:rPr>
                <w:rFonts w:ascii="Times New Roman" w:hAnsi="Times New Roman" w:cs="Times New Roman"/>
                <w:b/>
                <w:sz w:val="28"/>
                <w:szCs w:val="28"/>
                <w:highlight w:val="white"/>
              </w:rPr>
              <w:t>державним</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замовленням</w:t>
            </w:r>
            <w:r w:rsidRPr="00756279" w:rsidR="00777B40">
              <w:rPr>
                <w:rFonts w:ascii="Times New Roman" w:hAnsi="Times New Roman" w:cs="Times New Roman"/>
                <w:sz w:val="28"/>
                <w:szCs w:val="28"/>
                <w:highlight w:val="white"/>
              </w:rPr>
              <w:t>.</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Загальн</w:t>
            </w:r>
            <w:r w:rsidRPr="00756279" w:rsidR="00777B40">
              <w:rPr>
                <w:rFonts w:ascii="Times New Roman" w:hAnsi="Times New Roman" w:cs="Times New Roman"/>
                <w:b/>
                <w:sz w:val="28"/>
                <w:szCs w:val="28"/>
                <w:highlight w:val="white"/>
              </w:rPr>
              <w:t>ий обсяг державного замовлення на підготовку</w:t>
            </w:r>
            <w:r w:rsidRPr="00756279" w:rsidR="00777B40">
              <w:rPr>
                <w:rFonts w:ascii="Times New Roman" w:hAnsi="Times New Roman" w:cs="Times New Roman"/>
                <w:sz w:val="28"/>
                <w:szCs w:val="28"/>
                <w:highlight w:val="white"/>
              </w:rPr>
              <w:t xml:space="preserve"> фахівців ступеня доктора філософії на поточний рік становить не менш як 5 відсотків кількості осіб, які у поточному році здобудуть ступінь магістра за </w:t>
            </w:r>
            <w:r w:rsidRPr="00756279" w:rsidR="00777B40">
              <w:rPr>
                <w:rFonts w:ascii="Times New Roman" w:hAnsi="Times New Roman" w:cs="Times New Roman"/>
                <w:b/>
                <w:sz w:val="28"/>
                <w:szCs w:val="28"/>
                <w:highlight w:val="white"/>
              </w:rPr>
              <w:t>державним замовленням</w:t>
            </w:r>
            <w:r w:rsidRPr="00756279" w:rsidR="00777B40">
              <w:rPr>
                <w:rFonts w:ascii="Times New Roman" w:hAnsi="Times New Roman" w:cs="Times New Roman"/>
                <w:sz w:val="28"/>
                <w:szCs w:val="28"/>
                <w:highlight w:val="white"/>
              </w:rPr>
              <w:t>.</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Показники державного замовлення</w:t>
            </w:r>
            <w:r w:rsidRPr="00756279" w:rsidR="00777B40">
              <w:rPr>
                <w:rFonts w:ascii="Times New Roman" w:hAnsi="Times New Roman" w:cs="Times New Roman"/>
                <w:sz w:val="28"/>
                <w:szCs w:val="28"/>
                <w:highlight w:val="white"/>
              </w:rPr>
              <w:t xml:space="preserve"> в розрізі спеціальностей і рівнів вищої освіти оприлюднюються центральним органом виконавчої влади, що забезпечує формування та реалізує державну політику у сфері економічного розвитку і торгівлі, на його офіційному веб-сайті не пізніш як за 30 календарних днів до початку вступної кампанії.</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2. </w:t>
            </w:r>
            <w:r w:rsidRPr="00756279" w:rsidR="00777B40">
              <w:rPr>
                <w:rFonts w:ascii="Times New Roman" w:hAnsi="Times New Roman" w:cs="Times New Roman"/>
                <w:b/>
                <w:sz w:val="28"/>
                <w:szCs w:val="28"/>
                <w:highlight w:val="white"/>
              </w:rPr>
              <w:t>Заклад вищої освіти, що має статус дослідницького, має переважне право на отримання державного</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замовлення</w:t>
            </w:r>
            <w:r w:rsidRPr="00756279" w:rsidR="00777B40">
              <w:rPr>
                <w:rFonts w:ascii="Times New Roman" w:hAnsi="Times New Roman" w:cs="Times New Roman"/>
                <w:sz w:val="28"/>
                <w:szCs w:val="28"/>
                <w:highlight w:val="white"/>
              </w:rPr>
              <w:t xml:space="preserve"> на підготовку фахівців ступеня магістра в обсязі до 75 відсотків обсягу випуску бакалаврів, які навчалися за кошти державного бюджету в цьому закладі вищої освіти, а обсяг державного </w:t>
            </w:r>
            <w:r w:rsidRPr="00756279" w:rsidR="00777B40">
              <w:rPr>
                <w:rFonts w:ascii="Times New Roman" w:hAnsi="Times New Roman" w:cs="Times New Roman"/>
                <w:b/>
                <w:sz w:val="28"/>
                <w:szCs w:val="28"/>
                <w:highlight w:val="white"/>
              </w:rPr>
              <w:t>замовлення</w:t>
            </w:r>
            <w:r w:rsidRPr="00756279" w:rsidR="00777B40">
              <w:rPr>
                <w:rFonts w:ascii="Times New Roman" w:hAnsi="Times New Roman" w:cs="Times New Roman"/>
                <w:sz w:val="28"/>
                <w:szCs w:val="28"/>
                <w:highlight w:val="white"/>
              </w:rPr>
              <w:t xml:space="preserve"> на підготовку фахівців ступеня доктора філософії - до 20 відсотків обсягу випуску магістрів, які навчалися за кошти державного бюджету в цьому закладі вищої освіти.</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sz w:val="28"/>
                <w:szCs w:val="28"/>
                <w:highlight w:val="white"/>
              </w:rPr>
              <w:t xml:space="preserve">3. Розміщення державного </w:t>
            </w:r>
            <w:r w:rsidRPr="00756279" w:rsidR="00777B40">
              <w:rPr>
                <w:rFonts w:ascii="Times New Roman" w:hAnsi="Times New Roman" w:cs="Times New Roman"/>
                <w:b/>
                <w:sz w:val="28"/>
                <w:szCs w:val="28"/>
                <w:highlight w:val="white"/>
              </w:rPr>
              <w:t>замовлення</w:t>
            </w:r>
            <w:r w:rsidRPr="00756279" w:rsidR="00777B40">
              <w:rPr>
                <w:rFonts w:ascii="Times New Roman" w:hAnsi="Times New Roman" w:cs="Times New Roman"/>
                <w:sz w:val="28"/>
                <w:szCs w:val="28"/>
                <w:highlight w:val="white"/>
              </w:rPr>
              <w:t xml:space="preserve"> здійснюється </w:t>
            </w:r>
            <w:r w:rsidRPr="00756279" w:rsidR="00777B40">
              <w:rPr>
                <w:rFonts w:ascii="Times New Roman" w:hAnsi="Times New Roman" w:cs="Times New Roman"/>
                <w:b/>
                <w:sz w:val="28"/>
                <w:szCs w:val="28"/>
                <w:highlight w:val="white"/>
              </w:rPr>
              <w:t>на конкурсних засадах на принципах добросовісної конкуренції, відкритості та прозорості, рівноправності, об’єктивного та неупередженого оцінювання пропозицій учасників конкурсу.</w:t>
            </w:r>
          </w:p>
          <w:p w:rsidR="00A83772" w:rsidRPr="00756279">
            <w:pPr>
              <w:shd w:val="clear" w:color="auto" w:fill="FFFFFF"/>
              <w:bidi w:val="0"/>
              <w:spacing w:after="0" w:line="240" w:lineRule="auto"/>
              <w:ind w:firstLine="460"/>
              <w:jc w:val="both"/>
              <w:rPr>
                <w:rFonts w:ascii="Times New Roman" w:hAnsi="Times New Roman" w:cs="Times New Roman"/>
                <w:i/>
                <w:sz w:val="28"/>
                <w:szCs w:val="28"/>
                <w:highlight w:val="white"/>
              </w:rPr>
            </w:pPr>
            <w:r w:rsidRPr="00756279" w:rsidR="00777B40">
              <w:rPr>
                <w:rFonts w:ascii="Times New Roman" w:hAnsi="Times New Roman" w:cs="Times New Roman"/>
                <w:sz w:val="28"/>
                <w:szCs w:val="28"/>
                <w:highlight w:val="white"/>
              </w:rPr>
              <w:t xml:space="preserve">4. Державне </w:t>
            </w:r>
            <w:r w:rsidRPr="00756279" w:rsidR="00777B40">
              <w:rPr>
                <w:rFonts w:ascii="Times New Roman" w:hAnsi="Times New Roman" w:cs="Times New Roman"/>
                <w:b/>
                <w:sz w:val="28"/>
                <w:szCs w:val="28"/>
                <w:highlight w:val="white"/>
              </w:rPr>
              <w:t>замовлення</w:t>
            </w:r>
            <w:r w:rsidRPr="00756279" w:rsidR="00777B40">
              <w:rPr>
                <w:rFonts w:ascii="Times New Roman" w:hAnsi="Times New Roman" w:cs="Times New Roman"/>
                <w:sz w:val="28"/>
                <w:szCs w:val="28"/>
                <w:highlight w:val="white"/>
              </w:rPr>
              <w:t xml:space="preserve"> на підготовку фахівців ступеня молодшого бакалавра або ступеня бакалавра (магістра </w:t>
            </w:r>
            <w:r w:rsidRPr="00756279" w:rsidR="00777B40">
              <w:rPr>
                <w:rFonts w:ascii="Times New Roman" w:hAnsi="Times New Roman" w:cs="Times New Roman"/>
                <w:b/>
                <w:sz w:val="28"/>
                <w:szCs w:val="28"/>
                <w:highlight w:val="white"/>
              </w:rPr>
              <w:t>медичного, фармацевтичного</w:t>
            </w:r>
            <w:r w:rsidRPr="00756279" w:rsidR="00777B40">
              <w:rPr>
                <w:rFonts w:ascii="Times New Roman" w:hAnsi="Times New Roman" w:cs="Times New Roman"/>
                <w:sz w:val="28"/>
                <w:szCs w:val="28"/>
                <w:highlight w:val="white"/>
              </w:rPr>
              <w:t xml:space="preserve"> або ветеринарного спрямуван</w:t>
            </w:r>
            <w:r w:rsidRPr="00756279" w:rsidR="00777B40">
              <w:rPr>
                <w:rFonts w:ascii="Times New Roman" w:hAnsi="Times New Roman" w:cs="Times New Roman"/>
                <w:b/>
                <w:sz w:val="28"/>
                <w:szCs w:val="28"/>
                <w:highlight w:val="white"/>
              </w:rPr>
              <w:t>ь</w:t>
            </w:r>
            <w:r w:rsidRPr="00756279" w:rsidR="00777B40">
              <w:rPr>
                <w:rFonts w:ascii="Times New Roman" w:hAnsi="Times New Roman" w:cs="Times New Roman"/>
                <w:sz w:val="28"/>
                <w:szCs w:val="28"/>
                <w:highlight w:val="white"/>
              </w:rPr>
              <w:t xml:space="preserve">) розміщується шляхом укладення відповідних договорів між </w:t>
            </w:r>
            <w:r w:rsidRPr="00756279" w:rsidR="00777B40">
              <w:rPr>
                <w:rFonts w:ascii="Times New Roman" w:hAnsi="Times New Roman" w:cs="Times New Roman"/>
                <w:b/>
                <w:sz w:val="28"/>
                <w:szCs w:val="28"/>
                <w:highlight w:val="white"/>
              </w:rPr>
              <w:t xml:space="preserve">державними замовниками, до сфери управління яких належать заклади вищої освіти, </w:t>
            </w:r>
            <w:r w:rsidRPr="00756279" w:rsidR="00777B40">
              <w:rPr>
                <w:rFonts w:ascii="Times New Roman" w:hAnsi="Times New Roman" w:cs="Times New Roman"/>
                <w:sz w:val="28"/>
                <w:szCs w:val="28"/>
                <w:highlight w:val="white"/>
              </w:rPr>
              <w:t>та відповідними закладами вищої освіти України, що в установленому порядку надали інформацію про вступ до них осіб, які на конкурсних засадах отримали право на здобуття вищої освіти за кошти Державного бюджету України.</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sz w:val="28"/>
                <w:szCs w:val="28"/>
                <w:highlight w:val="white"/>
              </w:rPr>
              <w:t xml:space="preserve">5. </w:t>
            </w:r>
            <w:r w:rsidRPr="00756279" w:rsidR="00777B40">
              <w:rPr>
                <w:rFonts w:ascii="Times New Roman" w:hAnsi="Times New Roman" w:cs="Times New Roman"/>
                <w:b/>
                <w:sz w:val="28"/>
                <w:szCs w:val="28"/>
                <w:highlight w:val="white"/>
              </w:rPr>
              <w:t>Розміщення державного замовлення здійснюється державними замовниками без проведення конкурсу у разі:</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забезпечення оборони України, державної безпеки і захисту державного кордону, потреб Збройних Сил України, Служби безпеки України, служби цивільного захисту, Державної служби спеціального зв’язку та захисту інформації України, організація і порядок діяльності яких визначаються законом;</w:t>
            </w:r>
          </w:p>
          <w:p w:rsidR="00A83772" w:rsidRPr="00756279">
            <w:pPr>
              <w:shd w:val="clear" w:color="auto" w:fill="FFFFFF"/>
              <w:bidi w:val="0"/>
              <w:spacing w:after="0" w:line="240" w:lineRule="auto"/>
              <w:ind w:firstLine="46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2) забезпечення підготовки фахівців за відповідною спеціальністю одним навчальним закладом відповідно до наданої ліцензії.</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6. Особливості </w:t>
            </w:r>
            <w:r w:rsidRPr="00756279" w:rsidR="00777B40">
              <w:rPr>
                <w:rFonts w:ascii="Times New Roman" w:hAnsi="Times New Roman" w:cs="Times New Roman"/>
                <w:b/>
                <w:sz w:val="28"/>
                <w:szCs w:val="28"/>
                <w:highlight w:val="white"/>
              </w:rPr>
              <w:t>розміщення державного замовлення</w:t>
            </w:r>
            <w:r w:rsidRPr="00756279" w:rsidR="00777B40">
              <w:rPr>
                <w:rFonts w:ascii="Times New Roman" w:hAnsi="Times New Roman" w:cs="Times New Roman"/>
                <w:sz w:val="28"/>
                <w:szCs w:val="28"/>
                <w:highlight w:val="white"/>
              </w:rPr>
              <w:t xml:space="preserve"> за спеціальностями, за якими проводиться конкурс творчих та/або фізичних здібностей, визначаються центральним органом виконавчої влади у сфері освіти і науки з урахуванням пропозицій відповідних державних органів, до сфери управління яких належать заклади вищої освіти.</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7. Інформація про обсяги </w:t>
            </w:r>
            <w:r w:rsidRPr="00756279" w:rsidR="00777B40">
              <w:rPr>
                <w:rFonts w:ascii="Times New Roman" w:hAnsi="Times New Roman" w:cs="Times New Roman"/>
                <w:b/>
                <w:sz w:val="28"/>
                <w:szCs w:val="28"/>
                <w:highlight w:val="white"/>
              </w:rPr>
              <w:t>розміщеного державного замовлення</w:t>
            </w:r>
            <w:r w:rsidRPr="00756279" w:rsidR="00777B40">
              <w:rPr>
                <w:rFonts w:ascii="Times New Roman" w:hAnsi="Times New Roman" w:cs="Times New Roman"/>
                <w:sz w:val="28"/>
                <w:szCs w:val="28"/>
                <w:highlight w:val="white"/>
              </w:rPr>
              <w:t xml:space="preserve"> в розрізі закладів вищої освіти, спеціальностей і рівнів вищої освіти, крім державного </w:t>
            </w:r>
            <w:r w:rsidRPr="00756279" w:rsidR="00777B40">
              <w:rPr>
                <w:rFonts w:ascii="Times New Roman" w:hAnsi="Times New Roman" w:cs="Times New Roman"/>
                <w:b/>
                <w:sz w:val="28"/>
                <w:szCs w:val="28"/>
                <w:highlight w:val="white"/>
              </w:rPr>
              <w:t>замовлення, що розміщено у вищих військових навчальних закладах (закладах вищої освіти із специфічними умовами навчання), військових навчальних підрозділах закладів вищої освіти,</w:t>
            </w:r>
            <w:r w:rsidRPr="00756279" w:rsidR="00777B40">
              <w:rPr>
                <w:rFonts w:ascii="Times New Roman" w:hAnsi="Times New Roman" w:cs="Times New Roman"/>
                <w:sz w:val="28"/>
                <w:szCs w:val="28"/>
                <w:highlight w:val="white"/>
              </w:rPr>
              <w:t xml:space="preserve"> оприлюднюється </w:t>
            </w:r>
            <w:r w:rsidRPr="00756279" w:rsidR="00777B40">
              <w:rPr>
                <w:rFonts w:ascii="Times New Roman" w:hAnsi="Times New Roman" w:cs="Times New Roman"/>
                <w:b/>
                <w:sz w:val="28"/>
                <w:szCs w:val="28"/>
                <w:highlight w:val="white"/>
              </w:rPr>
              <w:t>державними замовниками</w:t>
            </w:r>
            <w:r w:rsidRPr="00756279" w:rsidR="00777B40">
              <w:rPr>
                <w:rFonts w:ascii="Times New Roman" w:hAnsi="Times New Roman" w:cs="Times New Roman"/>
                <w:sz w:val="28"/>
                <w:szCs w:val="28"/>
                <w:highlight w:val="white"/>
              </w:rPr>
              <w:t xml:space="preserve"> на їх офіційних веб-сайтах кожного року не пізніше 1 жовтня.</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8. Фінансування за рахунок видатків Державного бюджету України підготовки фахівців з вищою освітою за спеціальностями відповідних ступенів вищої освіти встановлюється в обсязі, необхідному для забезпечення на кожні 10 тисяч населення навчання не менше 180 студентів. При цьому обсяг видатків Державного бюджету України на поточний рік не може бути меншим, ніж обсяг видатків Державного бюджету України на минулий рік, збільшений на коефіцієнт інфляції.</w:t>
            </w:r>
          </w:p>
          <w:p w:rsidR="00A83772" w:rsidRPr="00756279">
            <w:pPr>
              <w:bidi w:val="0"/>
              <w:spacing w:after="0" w:line="240" w:lineRule="auto"/>
              <w:ind w:firstLine="0"/>
              <w:jc w:val="both"/>
              <w:rPr>
                <w:rFonts w:ascii="Times New Roman" w:hAnsi="Times New Roman" w:cs="Times New Roman"/>
                <w:b/>
                <w:sz w:val="28"/>
                <w:szCs w:val="28"/>
                <w:highlight w:val="white"/>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72. </w:t>
            </w:r>
            <w:r w:rsidRPr="00756279" w:rsidR="00777B40">
              <w:rPr>
                <w:rFonts w:ascii="Times New Roman" w:hAnsi="Times New Roman" w:cs="Times New Roman"/>
                <w:sz w:val="28"/>
                <w:szCs w:val="28"/>
                <w:highlight w:val="white"/>
              </w:rPr>
              <w:t>Визначення обсягу державного фінансування</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Загальна кількість місць, котра фінансується за рахунок державного бюджету для підготовки фахівців з вищою освітою формується за рівнями вищої освіти та спеціальностями з урахуванням середньострокового прогнозу потреби у фахівцях на ринку праці центральним органом виконавчої влади, що забезпечує формування та реалізує державну політику у сфері економічного розвитку і торгівлі, у порядку, встановленому законом, за участю закладів вищої освіти, Національного агентства із забезпечення якості вищої освіти, роботодавців та їх об’єднань.</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Загальна кількість місць, котра фінансується за рахунок державного бюджету,</w:t>
            </w:r>
            <w:r w:rsidRPr="00756279" w:rsidR="00777B40">
              <w:rPr>
                <w:rFonts w:ascii="Times New Roman" w:hAnsi="Times New Roman" w:cs="Times New Roman"/>
                <w:sz w:val="28"/>
                <w:szCs w:val="28"/>
                <w:highlight w:val="white"/>
              </w:rPr>
              <w:t xml:space="preserve"> для підготовки фахівців ступенів молодшого бакалавра, бакалавра (магістра </w:t>
            </w:r>
            <w:r w:rsidRPr="00756279" w:rsidR="00777B40">
              <w:rPr>
                <w:rFonts w:ascii="Times New Roman" w:hAnsi="Times New Roman" w:cs="Times New Roman"/>
                <w:b/>
                <w:sz w:val="28"/>
                <w:szCs w:val="28"/>
                <w:highlight w:val="white"/>
              </w:rPr>
              <w:t>охорони здоров’я</w:t>
            </w:r>
            <w:r w:rsidRPr="00756279" w:rsidR="00777B40">
              <w:rPr>
                <w:rFonts w:ascii="Times New Roman" w:hAnsi="Times New Roman" w:cs="Times New Roman"/>
                <w:sz w:val="28"/>
                <w:szCs w:val="28"/>
                <w:highlight w:val="white"/>
              </w:rPr>
              <w:t xml:space="preserve"> та ветеринарного спрямуван</w:t>
            </w:r>
            <w:r w:rsidRPr="00756279" w:rsidR="00777B40">
              <w:rPr>
                <w:rFonts w:ascii="Times New Roman" w:hAnsi="Times New Roman" w:cs="Times New Roman"/>
                <w:b/>
                <w:sz w:val="28"/>
                <w:szCs w:val="28"/>
                <w:highlight w:val="white"/>
              </w:rPr>
              <w:t>ня</w:t>
            </w:r>
            <w:r w:rsidRPr="00756279" w:rsidR="00777B40">
              <w:rPr>
                <w:rFonts w:ascii="Times New Roman" w:hAnsi="Times New Roman" w:cs="Times New Roman"/>
                <w:sz w:val="28"/>
                <w:szCs w:val="28"/>
                <w:highlight w:val="white"/>
              </w:rPr>
              <w:t xml:space="preserve">) на поточний рік становить не менш як 51 відсоток кількості </w:t>
            </w:r>
            <w:r w:rsidRPr="00756279" w:rsidR="00777B40">
              <w:rPr>
                <w:rFonts w:ascii="Times New Roman" w:hAnsi="Times New Roman" w:cs="Times New Roman"/>
                <w:b/>
                <w:sz w:val="28"/>
                <w:szCs w:val="28"/>
                <w:highlight w:val="white"/>
              </w:rPr>
              <w:t>осіб,</w:t>
            </w:r>
            <w:r w:rsidRPr="00756279" w:rsidR="00777B40">
              <w:rPr>
                <w:rFonts w:ascii="Times New Roman" w:hAnsi="Times New Roman" w:cs="Times New Roman"/>
                <w:sz w:val="28"/>
                <w:szCs w:val="28"/>
                <w:highlight w:val="white"/>
              </w:rPr>
              <w:t xml:space="preserve"> які у поточному році здобули повну загальну середню освіту.</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Загальна кількість місць, котра фінансується за рахунок державного бюджету для</w:t>
            </w:r>
            <w:r w:rsidRPr="00756279" w:rsidR="00777B40">
              <w:rPr>
                <w:rFonts w:ascii="Times New Roman" w:hAnsi="Times New Roman" w:cs="Times New Roman"/>
                <w:sz w:val="28"/>
                <w:szCs w:val="28"/>
                <w:highlight w:val="white"/>
              </w:rPr>
              <w:t xml:space="preserve"> підготовк</w:t>
            </w:r>
            <w:r w:rsidRPr="00756279" w:rsidR="00777B40">
              <w:rPr>
                <w:rFonts w:ascii="Times New Roman" w:hAnsi="Times New Roman" w:cs="Times New Roman"/>
                <w:b/>
                <w:sz w:val="28"/>
                <w:szCs w:val="28"/>
                <w:highlight w:val="white"/>
              </w:rPr>
              <w:t>и</w:t>
            </w:r>
            <w:r w:rsidRPr="00756279" w:rsidR="00777B40">
              <w:rPr>
                <w:rFonts w:ascii="Times New Roman" w:hAnsi="Times New Roman" w:cs="Times New Roman"/>
                <w:sz w:val="28"/>
                <w:szCs w:val="28"/>
                <w:highlight w:val="white"/>
              </w:rPr>
              <w:t xml:space="preserve"> фахівців ступеня магістра на поточний рік становить не менш як 50 відсотків кількості осіб, які у поточному році здобудуть ступінь бакалавра </w:t>
            </w:r>
            <w:r w:rsidRPr="00756279" w:rsidR="00777B40">
              <w:rPr>
                <w:rFonts w:ascii="Times New Roman" w:hAnsi="Times New Roman" w:cs="Times New Roman"/>
                <w:b/>
                <w:sz w:val="28"/>
                <w:szCs w:val="28"/>
                <w:highlight w:val="white"/>
              </w:rPr>
              <w:t>за рахунок державного</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Загальна кількість місць, котра фінансується за рахунок державного бюджету для</w:t>
            </w:r>
            <w:r w:rsidRPr="00756279" w:rsidR="00777B40">
              <w:rPr>
                <w:rFonts w:ascii="Times New Roman" w:hAnsi="Times New Roman" w:cs="Times New Roman"/>
                <w:sz w:val="28"/>
                <w:szCs w:val="28"/>
                <w:highlight w:val="white"/>
              </w:rPr>
              <w:t xml:space="preserve"> підготовк</w:t>
            </w:r>
            <w:r w:rsidRPr="00756279" w:rsidR="00777B40">
              <w:rPr>
                <w:rFonts w:ascii="Times New Roman" w:hAnsi="Times New Roman" w:cs="Times New Roman"/>
                <w:b/>
                <w:sz w:val="28"/>
                <w:szCs w:val="28"/>
                <w:highlight w:val="white"/>
              </w:rPr>
              <w:t>и</w:t>
            </w:r>
            <w:r w:rsidRPr="00756279" w:rsidR="00777B40">
              <w:rPr>
                <w:rFonts w:ascii="Times New Roman" w:hAnsi="Times New Roman" w:cs="Times New Roman"/>
                <w:sz w:val="28"/>
                <w:szCs w:val="28"/>
                <w:highlight w:val="white"/>
              </w:rPr>
              <w:t xml:space="preserve"> фахівців ступеня доктора філософії на поточний рік становить не менш як 5 відсотків кількості осіб, які у поточному році здобудуть ступінь магістра </w:t>
            </w:r>
            <w:r w:rsidRPr="00756279" w:rsidR="00777B40">
              <w:rPr>
                <w:rFonts w:ascii="Times New Roman" w:hAnsi="Times New Roman" w:cs="Times New Roman"/>
                <w:b/>
                <w:sz w:val="28"/>
                <w:szCs w:val="28"/>
                <w:highlight w:val="white"/>
              </w:rPr>
              <w:t>за рахунок державного фінансування</w:t>
            </w:r>
            <w:r w:rsidRPr="00756279" w:rsidR="00777B40">
              <w:rPr>
                <w:rFonts w:ascii="Times New Roman" w:hAnsi="Times New Roman" w:cs="Times New Roman"/>
                <w:sz w:val="28"/>
                <w:szCs w:val="28"/>
                <w:highlight w:val="white"/>
              </w:rPr>
              <w:t>.</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Загальна кількість місць у закладах вищої освіти, що фінансуються за рахунок державного бюджету,</w:t>
            </w:r>
            <w:r w:rsidRPr="00756279" w:rsidR="00777B40">
              <w:rPr>
                <w:rFonts w:ascii="Times New Roman" w:hAnsi="Times New Roman" w:cs="Times New Roman"/>
                <w:sz w:val="28"/>
                <w:szCs w:val="28"/>
                <w:highlight w:val="white"/>
              </w:rPr>
              <w:t xml:space="preserve"> в розрізі спеціальностей і рівнів вищої освіти оприлюднюються центральним органом виконавчої влади, що забезпечує формування та реалізує державну політику у сфері економічного розвитку і торгівлі, на його офіційному веб-сайті не пізніш як за 30 календарних днів до початку вступної кампанії.</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2. </w:t>
            </w:r>
            <w:r w:rsidRPr="00756279" w:rsidR="00777B40">
              <w:rPr>
                <w:rFonts w:ascii="Times New Roman" w:hAnsi="Times New Roman" w:cs="Times New Roman"/>
                <w:b/>
                <w:sz w:val="28"/>
                <w:szCs w:val="28"/>
                <w:highlight w:val="white"/>
              </w:rPr>
              <w:t>Навчально-дослідницький заклад вищої освіти має переважне право на отримання державного</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 xml:space="preserve"> на підготовку фахівців ступеня магістра в обсязі до 75 відсотків обсягу випуску бакалаврів, які навчалися за кошти державного бюджету в цьому закладі вищої освіти, а обсяг державного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 xml:space="preserve"> на підготовку фахівців ступеня доктора філософії - до 20 відсотків обсягу випуску магістрів, які навчалися за кошти державного бюджету в цьому закладі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3. Розміщення державного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 xml:space="preserve"> </w:t>
            </w:r>
            <w:r w:rsidRPr="00756279" w:rsidR="00777B40">
              <w:rPr>
                <w:rFonts w:ascii="Times New Roman" w:hAnsi="Times New Roman" w:cs="Times New Roman"/>
                <w:b/>
                <w:sz w:val="28"/>
                <w:szCs w:val="28"/>
                <w:highlight w:val="white"/>
              </w:rPr>
              <w:t>здійснюється відповідно до чинного законодавства</w:t>
            </w:r>
            <w:r w:rsidRPr="00756279" w:rsidR="00777B40">
              <w:rPr>
                <w:rFonts w:ascii="Times New Roman" w:hAnsi="Times New Roman" w:cs="Times New Roman"/>
                <w:sz w:val="28"/>
                <w:szCs w:val="28"/>
                <w:highlight w:val="white"/>
              </w:rPr>
              <w:t>.</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4. Державне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 xml:space="preserve"> на підготовку фахівців ступеня молодшого бакалавра або ступеня бакалавра (магістра </w:t>
            </w:r>
            <w:r w:rsidRPr="00756279" w:rsidR="00777B40">
              <w:rPr>
                <w:rFonts w:ascii="Times New Roman" w:hAnsi="Times New Roman" w:cs="Times New Roman"/>
                <w:b/>
                <w:sz w:val="28"/>
                <w:szCs w:val="28"/>
                <w:highlight w:val="white"/>
              </w:rPr>
              <w:t>охорони здоров’я</w:t>
            </w:r>
            <w:r w:rsidRPr="00756279" w:rsidR="00777B40">
              <w:rPr>
                <w:rFonts w:ascii="Times New Roman" w:hAnsi="Times New Roman" w:cs="Times New Roman"/>
                <w:sz w:val="28"/>
                <w:szCs w:val="28"/>
                <w:highlight w:val="white"/>
              </w:rPr>
              <w:t xml:space="preserve"> або ветеринарного спрямуван</w:t>
            </w:r>
            <w:r w:rsidRPr="00756279" w:rsidR="00777B40">
              <w:rPr>
                <w:rFonts w:ascii="Times New Roman" w:hAnsi="Times New Roman" w:cs="Times New Roman"/>
                <w:b/>
                <w:sz w:val="28"/>
                <w:szCs w:val="28"/>
                <w:highlight w:val="white"/>
              </w:rPr>
              <w:t>ня</w:t>
            </w:r>
            <w:r w:rsidRPr="00756279" w:rsidR="00777B40">
              <w:rPr>
                <w:rFonts w:ascii="Times New Roman" w:hAnsi="Times New Roman" w:cs="Times New Roman"/>
                <w:sz w:val="28"/>
                <w:szCs w:val="28"/>
                <w:highlight w:val="white"/>
              </w:rPr>
              <w:t xml:space="preserve">) розміщується шляхом укладення відповідних договорів між </w:t>
            </w:r>
            <w:r w:rsidRPr="00756279" w:rsidR="00777B40">
              <w:rPr>
                <w:rFonts w:ascii="Times New Roman" w:hAnsi="Times New Roman" w:cs="Times New Roman"/>
                <w:b/>
                <w:sz w:val="28"/>
                <w:szCs w:val="28"/>
                <w:highlight w:val="white"/>
              </w:rPr>
              <w:t>розпорядниками бюджетних коштів на державне фінансування вищої освіти</w:t>
            </w:r>
            <w:r w:rsidRPr="00756279" w:rsidR="00777B40">
              <w:rPr>
                <w:rFonts w:ascii="Times New Roman" w:hAnsi="Times New Roman" w:cs="Times New Roman"/>
                <w:sz w:val="28"/>
                <w:szCs w:val="28"/>
                <w:highlight w:val="white"/>
              </w:rPr>
              <w:t xml:space="preserve"> та відповідними закладами вищої освіти України, що в установленому порядку надали інформацію про вступ до них осіб, які на конкурсних засадах отримали право на здобуття вищої освіти за кошти Державного бюджету України.</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sz w:val="28"/>
                <w:szCs w:val="28"/>
                <w:highlight w:val="white"/>
              </w:rPr>
              <w:t xml:space="preserve">5. </w:t>
            </w:r>
            <w:r w:rsidRPr="00756279" w:rsidR="00777B40">
              <w:rPr>
                <w:rFonts w:ascii="Times New Roman" w:hAnsi="Times New Roman" w:cs="Times New Roman"/>
                <w:b/>
                <w:sz w:val="28"/>
                <w:szCs w:val="28"/>
                <w:highlight w:val="white"/>
              </w:rPr>
              <w:t>Фінансування закладів вищої освіти не на підставі формули розподілу загального фонду фінансування вищої освіти здійснюється у разі:</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забезпечення оборони України, державної безпеки і захисту державного кордону, потреб Збройних Сил України, Служби безпеки України, служби цивільного захисту, Державної служби спеціального зв’язку та захисту інформації України, організація і порядок діяльності яких визначаються законом;</w:t>
            </w:r>
          </w:p>
          <w:p w:rsidR="00A83772" w:rsidRPr="00756279">
            <w:pPr>
              <w:shd w:val="clear" w:color="auto" w:fill="FFFFFF"/>
              <w:bidi w:val="0"/>
              <w:spacing w:before="240" w:after="24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Виключити</w:t>
            </w:r>
          </w:p>
          <w:p w:rsidR="00A83772" w:rsidRPr="00756279">
            <w:pPr>
              <w:shd w:val="clear" w:color="auto" w:fill="FFFFFF"/>
              <w:bidi w:val="0"/>
              <w:spacing w:after="0" w:line="240" w:lineRule="auto"/>
              <w:ind w:firstLine="46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6. Особливості </w:t>
            </w:r>
            <w:r w:rsidRPr="00756279" w:rsidR="00777B40">
              <w:rPr>
                <w:rFonts w:ascii="Times New Roman" w:hAnsi="Times New Roman" w:cs="Times New Roman"/>
                <w:b/>
                <w:sz w:val="28"/>
                <w:szCs w:val="28"/>
                <w:highlight w:val="white"/>
              </w:rPr>
              <w:t>державного фінансування вищої освіти</w:t>
            </w:r>
            <w:r w:rsidRPr="00756279" w:rsidR="00777B40">
              <w:rPr>
                <w:rFonts w:ascii="Times New Roman" w:hAnsi="Times New Roman" w:cs="Times New Roman"/>
                <w:sz w:val="28"/>
                <w:szCs w:val="28"/>
                <w:highlight w:val="white"/>
              </w:rPr>
              <w:t xml:space="preserve"> за спеціальностями, за якими проводиться конкурс творчих та/або фізичних здібностей, визначаються центральним органом виконавчої влади у сфері освіти і науки з урахуванням пропозицій відповідних державних органів, до сфери управління яких належать заклади вищої освіти.</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7. Інформація про обсяги державного </w:t>
            </w:r>
            <w:r w:rsidRPr="00756279" w:rsidR="00777B40">
              <w:rPr>
                <w:rFonts w:ascii="Times New Roman" w:hAnsi="Times New Roman" w:cs="Times New Roman"/>
                <w:b/>
                <w:sz w:val="28"/>
                <w:szCs w:val="28"/>
                <w:highlight w:val="white"/>
              </w:rPr>
              <w:t>фінансування вищої освіти</w:t>
            </w:r>
            <w:r w:rsidRPr="00756279" w:rsidR="00777B40">
              <w:rPr>
                <w:rFonts w:ascii="Times New Roman" w:hAnsi="Times New Roman" w:cs="Times New Roman"/>
                <w:sz w:val="28"/>
                <w:szCs w:val="28"/>
                <w:highlight w:val="white"/>
              </w:rPr>
              <w:t xml:space="preserve"> в розрізі закладів вищої освіти, спеціальностей і рівнів вищої освіти, крім державного </w:t>
            </w:r>
            <w:r w:rsidRPr="00756279" w:rsidR="00777B40">
              <w:rPr>
                <w:rFonts w:ascii="Times New Roman" w:hAnsi="Times New Roman" w:cs="Times New Roman"/>
                <w:b/>
                <w:sz w:val="28"/>
                <w:szCs w:val="28"/>
                <w:highlight w:val="white"/>
              </w:rPr>
              <w:t>фінансування вищих військових навчальних закладів (закладів вищої освіти із специфічними умовами навчання), військових навчальних підрозділів закладів вищої освіти,</w:t>
            </w:r>
            <w:r w:rsidRPr="00756279" w:rsidR="00777B40">
              <w:rPr>
                <w:rFonts w:ascii="Times New Roman" w:hAnsi="Times New Roman" w:cs="Times New Roman"/>
                <w:sz w:val="28"/>
                <w:szCs w:val="28"/>
                <w:highlight w:val="white"/>
              </w:rPr>
              <w:t xml:space="preserve"> оприлюднюється </w:t>
            </w:r>
            <w:r w:rsidRPr="00756279" w:rsidR="00777B40">
              <w:rPr>
                <w:rFonts w:ascii="Times New Roman" w:hAnsi="Times New Roman" w:cs="Times New Roman"/>
                <w:b/>
                <w:sz w:val="28"/>
                <w:szCs w:val="28"/>
                <w:highlight w:val="white"/>
              </w:rPr>
              <w:t>розпорядниками бюджетних коштів</w:t>
            </w:r>
            <w:r w:rsidRPr="00756279" w:rsidR="00777B40">
              <w:rPr>
                <w:rFonts w:ascii="Times New Roman" w:hAnsi="Times New Roman" w:cs="Times New Roman"/>
                <w:sz w:val="28"/>
                <w:szCs w:val="28"/>
                <w:highlight w:val="white"/>
              </w:rPr>
              <w:t xml:space="preserve"> на їх офіційних веб-сайтах кожного року не пізніше 1 жовтня.</w:t>
            </w:r>
          </w:p>
          <w:p w:rsidR="00A83772" w:rsidRPr="00756279">
            <w:pPr>
              <w:shd w:val="clear" w:color="auto" w:fill="FFFFFF"/>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8. Фінансування за рахунок видатків Державного бюджету України підготовки фахівців з вищою освітою за спеціальностями відповідних ступенів вищої освіти встановлюється в обсязі, необхідному для забезпечення на кожні 10 тисяч населення навчання не менше 180 студентів. При цьому обсяг видатків Державного бюджету України на поточний рік не може бути меншим, ніж обсяг видатків Державного бюджету України на минулий рік, збільшений на коефіцієнт інфляції.</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73. </w:t>
            </w:r>
            <w:r w:rsidRPr="00756279" w:rsidR="00777B40">
              <w:rPr>
                <w:rFonts w:ascii="Times New Roman" w:hAnsi="Times New Roman" w:cs="Times New Roman"/>
                <w:sz w:val="28"/>
                <w:szCs w:val="28"/>
                <w:highlight w:val="white"/>
              </w:rPr>
              <w:t>Платні послуги у сфері вищої освіти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4. Платні освітні послуги можуть надаватися тими самими структурними підрозділами, що здійснюють освітній процес </w:t>
            </w:r>
            <w:r w:rsidRPr="00756279" w:rsidR="00777B40">
              <w:rPr>
                <w:rFonts w:ascii="Times New Roman" w:hAnsi="Times New Roman" w:cs="Times New Roman"/>
                <w:b/>
                <w:sz w:val="28"/>
                <w:szCs w:val="28"/>
                <w:highlight w:val="white"/>
              </w:rPr>
              <w:t>за державним замовленням,</w:t>
            </w:r>
            <w:r w:rsidRPr="00756279" w:rsidR="00777B40">
              <w:rPr>
                <w:rFonts w:ascii="Times New Roman" w:hAnsi="Times New Roman" w:cs="Times New Roman"/>
                <w:sz w:val="28"/>
                <w:szCs w:val="28"/>
                <w:highlight w:val="white"/>
              </w:rPr>
              <w:t xml:space="preserve"> або утвореними для надання платних послуг окремими структурними підрозділами </w:t>
            </w:r>
            <w:r w:rsidRPr="00756279" w:rsidR="00777B40">
              <w:rPr>
                <w:rFonts w:ascii="Times New Roman" w:hAnsi="Times New Roman" w:cs="Times New Roman"/>
                <w:b/>
                <w:sz w:val="28"/>
                <w:szCs w:val="28"/>
                <w:highlight w:val="white"/>
              </w:rPr>
              <w:t>навчального закладу</w:t>
            </w:r>
            <w:r w:rsidRPr="00756279" w:rsidR="00777B40">
              <w:rPr>
                <w:rFonts w:ascii="Times New Roman" w:hAnsi="Times New Roman" w:cs="Times New Roman"/>
                <w:sz w:val="28"/>
                <w:szCs w:val="28"/>
                <w:highlight w:val="white"/>
              </w:rPr>
              <w:t xml:space="preserve">, що діють на підставі положення, затвердженого відповідно до законодавства та статуту закладу вищої освіти.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b/>
                <w:sz w:val="28"/>
                <w:szCs w:val="28"/>
                <w:highlight w:val="white"/>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73. </w:t>
            </w:r>
            <w:r w:rsidRPr="00756279" w:rsidR="00777B40">
              <w:rPr>
                <w:rFonts w:ascii="Times New Roman" w:hAnsi="Times New Roman" w:cs="Times New Roman"/>
                <w:sz w:val="28"/>
                <w:szCs w:val="28"/>
                <w:highlight w:val="white"/>
              </w:rPr>
              <w:t>Платні послуги у сфері вищої освіти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4. Платні освітні послуги можуть надаватися тими самими структурними підрозділами, що здійснюють освітній процес </w:t>
            </w:r>
            <w:r w:rsidRPr="00756279" w:rsidR="00777B40">
              <w:rPr>
                <w:rFonts w:ascii="Times New Roman" w:hAnsi="Times New Roman" w:cs="Times New Roman"/>
                <w:b/>
                <w:sz w:val="28"/>
                <w:szCs w:val="28"/>
                <w:highlight w:val="white"/>
              </w:rPr>
              <w:t>за рахунок державного фінансування</w:t>
            </w:r>
            <w:r w:rsidRPr="00756279" w:rsidR="00777B40">
              <w:rPr>
                <w:rFonts w:ascii="Times New Roman" w:hAnsi="Times New Roman" w:cs="Times New Roman"/>
                <w:sz w:val="28"/>
                <w:szCs w:val="28"/>
                <w:highlight w:val="white"/>
              </w:rPr>
              <w:t xml:space="preserve">, або утвореними для надання платних послуг окремими структурними підрозділами </w:t>
            </w:r>
            <w:r w:rsidRPr="00756279" w:rsidR="00777B40">
              <w:rPr>
                <w:rFonts w:ascii="Times New Roman" w:hAnsi="Times New Roman" w:cs="Times New Roman"/>
                <w:b/>
                <w:sz w:val="28"/>
                <w:szCs w:val="28"/>
                <w:highlight w:val="white"/>
              </w:rPr>
              <w:t>закладу освіти</w:t>
            </w:r>
            <w:r w:rsidRPr="00756279" w:rsidR="00777B40">
              <w:rPr>
                <w:rFonts w:ascii="Times New Roman" w:hAnsi="Times New Roman" w:cs="Times New Roman"/>
                <w:sz w:val="28"/>
                <w:szCs w:val="28"/>
                <w:highlight w:val="white"/>
              </w:rPr>
              <w:t xml:space="preserve">, що діють на підставі положення, затвердженого відповідно до законодавства та статуту закладу вищої освіти.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b/>
                <w:sz w:val="28"/>
                <w:szCs w:val="28"/>
                <w:highlight w:val="white"/>
              </w:rPr>
            </w:pP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79. </w:t>
            </w:r>
            <w:r w:rsidRPr="00756279" w:rsidR="00777B40">
              <w:rPr>
                <w:rFonts w:ascii="Times New Roman" w:hAnsi="Times New Roman" w:cs="Times New Roman"/>
                <w:sz w:val="28"/>
                <w:szCs w:val="28"/>
                <w:highlight w:val="white"/>
              </w:rPr>
              <w:t>Відкритість прийняття рішень і провадження діяльності у сфері вищої освіти</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Рішення та діяльність у сфері вищої освіти, крім інформації з обмеженим доступом, є відкритими. Інформація про процедури та результати прийняття рішень і провадження діяльності у сфері вищої освіти підлягає обов’язковому оприлюдненню на офіційних веб-сайтах та у засобах масової інформації, на інформаційних стендах та в будь-який інший спосіб.</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2. Обов’язковому громадському обговоренню у трудовому колективі та колективі осіб, які навчаються, підлягають бюджет закладу вищої освіти, його видатки та доходи, стан майна закладу вищої освіти та порядок його використання.</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Статут та інші документи закладу вищої освіти, якими регулюється порядок здійснення освітнього процесу, інформація про склад його керівних органів, а також бюджет закладу вищої освіти та річний, у тому числі фінансовий, звіт повинні бути оприлюднені на офіційному веб-сайті закладу вищої освіти.</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 Заклади вищої освіти зобов’язані публікувати на своїх офіційних веб-сайтах:</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кошторис закладу вищої освіти на поточний рік та всі зміни до нього;</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2) звіт про використання та надходження коштів;</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інформацію щодо проведення тендерних процедур;</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 штатний розпис на поточний рік.</w:t>
            </w: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 xml:space="preserve">Стаття 79. </w:t>
            </w:r>
            <w:r w:rsidRPr="00756279" w:rsidR="00777B40">
              <w:rPr>
                <w:rFonts w:ascii="Times New Roman" w:hAnsi="Times New Roman" w:cs="Times New Roman"/>
                <w:sz w:val="28"/>
                <w:szCs w:val="28"/>
                <w:highlight w:val="white"/>
              </w:rPr>
              <w:t>Відкритість прийняття рішень і провадження діяльності у сфері вищої освіти</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Рішення та діяльність у сфері вищої освіти, крім інформації з обмеженим доступом, є відкритими. Інформація про процедури та результати прийняття рішень і провадження діяльності у сфері вищої освіти підлягає обов’язковому оприлюдненню на офіційних веб-сайтах та у засобах масової інформації, на інформаційних стендах та в будь-який інший спосіб.</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2. Обов’язковому громадському обговоренню у трудовому колективі та колективі осіб, які навчаються, підлягають бюджет закладу вищої освіти, його видатки та доходи, </w:t>
            </w:r>
            <w:r w:rsidRPr="00756279" w:rsidR="00777B40">
              <w:rPr>
                <w:rFonts w:ascii="Times New Roman" w:hAnsi="Times New Roman" w:cs="Times New Roman"/>
                <w:b/>
                <w:sz w:val="28"/>
                <w:szCs w:val="28"/>
                <w:highlight w:val="white"/>
              </w:rPr>
              <w:t>принципи оплати праці,</w:t>
            </w:r>
            <w:r w:rsidRPr="00756279" w:rsidR="00777B40">
              <w:rPr>
                <w:rFonts w:ascii="Times New Roman" w:hAnsi="Times New Roman" w:cs="Times New Roman"/>
                <w:sz w:val="28"/>
                <w:szCs w:val="28"/>
                <w:highlight w:val="white"/>
              </w:rPr>
              <w:t xml:space="preserve"> стан майна закладу вищої освіти та порядок його використання.</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Статут та інші документи закладу вищої освіти, якими регулюється порядок здійснення освітнього процесу, інформація про склад його керівних органів, положення про оплату праці а також бюджет закладу вищої освіти та річний, у тому числі фінансовий, звіт повинні бути оприлюднені на офіційному веб-сайті закладу вищої освіти.</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 Заклади вищої освіти зобов’язані публікувати на своїх офіційних веб-сайтах:</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1) кошторис закладу вищої освіти на поточний рік та всі зміни до нього;</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2) звіт про використання та надходження коштів;</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3) інформацію щодо проведення тендерних процедур;</w:t>
            </w:r>
          </w:p>
          <w:p w:rsidR="00A83772" w:rsidRPr="00756279">
            <w:pPr>
              <w:bidi w:val="0"/>
              <w:spacing w:before="240" w:after="24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 штатний розпис на поточний рік.</w:t>
            </w:r>
          </w:p>
        </w:tc>
      </w:tr>
      <w:tr>
        <w:tblPrEx>
          <w:tblW w:w="14265" w:type="dxa"/>
          <w:tblLayout w:type="fixed"/>
          <w:tblLook w:val="0400"/>
        </w:tblPrEx>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Розділ XV</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ПРИКІНЦЕВІ ТА ПЕРЕХІДНІ ПОЛОЖЕННЯ</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2. …</w:t>
            </w:r>
          </w:p>
          <w:p w:rsidR="00A83772" w:rsidRPr="00756279">
            <w:pPr>
              <w:bidi w:val="0"/>
              <w:spacing w:after="0" w:line="240" w:lineRule="auto"/>
              <w:ind w:firstLine="0"/>
              <w:jc w:val="both"/>
              <w:rPr>
                <w:rFonts w:ascii="Times New Roman" w:hAnsi="Times New Roman" w:cs="Times New Roman"/>
                <w:sz w:val="28"/>
                <w:szCs w:val="28"/>
                <w:highlight w:val="white"/>
              </w:rPr>
            </w:pP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19) розмір квоти для прийому осіб, місцем проживання яких є тимчасово окупована територія, до закладів вищої освіти, розташованих на території Запорізької, Миколаївської, Одеської та Херсонської областей, встановлюється в обсязі 1 тисяча місць </w:t>
            </w:r>
            <w:r w:rsidRPr="00756279" w:rsidR="00777B40">
              <w:rPr>
                <w:rFonts w:ascii="Times New Roman" w:hAnsi="Times New Roman" w:cs="Times New Roman"/>
                <w:b/>
                <w:sz w:val="28"/>
                <w:szCs w:val="28"/>
                <w:highlight w:val="white"/>
              </w:rPr>
              <w:t>державного замовлення та розподіляється між зазначеними закладами вищої освіти</w:t>
            </w:r>
            <w:r w:rsidRPr="00756279" w:rsidR="00777B40">
              <w:rPr>
                <w:rFonts w:ascii="Times New Roman" w:hAnsi="Times New Roman" w:cs="Times New Roman"/>
                <w:sz w:val="28"/>
                <w:szCs w:val="28"/>
                <w:highlight w:val="white"/>
              </w:rPr>
              <w:t xml:space="preserve"> у порядку, визначеному Кабінетом Міністрів України;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w:t>
            </w:r>
            <w:r w:rsidRPr="00756279" w:rsidR="00777B40">
              <w:rPr>
                <w:rFonts w:ascii="Times New Roman" w:hAnsi="Times New Roman" w:cs="Times New Roman"/>
                <w:b/>
                <w:sz w:val="28"/>
                <w:szCs w:val="28"/>
                <w:highlight w:val="white"/>
                <w:vertAlign w:val="superscript"/>
              </w:rPr>
              <w:t>-1</w:t>
            </w:r>
            <w:r w:rsidRPr="00756279" w:rsidR="00777B40">
              <w:rPr>
                <w:rFonts w:ascii="Times New Roman" w:hAnsi="Times New Roman" w:cs="Times New Roman"/>
                <w:sz w:val="28"/>
                <w:szCs w:val="28"/>
                <w:highlight w:val="white"/>
              </w:rPr>
              <w:t>. …</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Для тимчасово переміщених закладів вищої освіти, тимчасово переміщених наукових установ, а також закладів вищої освіти на підконтрольній українській владі території Донецької та Луганської областей центральні органи виконавчої влади, у підпорядкуванні яких знаходяться такі заклади, встановлюють фіксовані обсяги державного </w:t>
            </w:r>
            <w:r w:rsidRPr="00756279" w:rsidR="00777B40">
              <w:rPr>
                <w:rFonts w:ascii="Times New Roman" w:hAnsi="Times New Roman" w:cs="Times New Roman"/>
                <w:b/>
                <w:sz w:val="28"/>
                <w:szCs w:val="28"/>
                <w:highlight w:val="white"/>
              </w:rPr>
              <w:t>замовлення</w:t>
            </w:r>
            <w:r w:rsidRPr="00756279" w:rsidR="00777B40">
              <w:rPr>
                <w:rFonts w:ascii="Times New Roman" w:hAnsi="Times New Roman" w:cs="Times New Roman"/>
                <w:sz w:val="28"/>
                <w:szCs w:val="28"/>
                <w:highlight w:val="white"/>
              </w:rPr>
              <w:t xml:space="preserve"> на підготовку фахівців з вищою освітою для всіх спеціальностей та всіх освітніх рівнів, зазначених у відповідних ліцензіях на провадження освітньої діяльності.</w:t>
            </w:r>
          </w:p>
          <w:p w:rsidR="00A83772" w:rsidRPr="00756279">
            <w:pPr>
              <w:bidi w:val="0"/>
              <w:spacing w:after="0" w:line="240" w:lineRule="auto"/>
              <w:ind w:firstLine="0"/>
              <w:jc w:val="both"/>
              <w:rPr>
                <w:rFonts w:ascii="Times New Roman" w:hAnsi="Times New Roman" w:cs="Times New Roman"/>
                <w:b/>
                <w:sz w:val="28"/>
                <w:szCs w:val="28"/>
                <w:highlight w:val="white"/>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b/>
                <w:sz w:val="28"/>
                <w:szCs w:val="28"/>
                <w:highlight w:val="white"/>
              </w:rPr>
              <w:t>Розділ XV</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b/>
                <w:sz w:val="28"/>
                <w:szCs w:val="28"/>
                <w:highlight w:val="white"/>
              </w:rPr>
              <w:t>ПРИКІНЦЕВІ ТА ПЕРЕХІДНІ ПОЛОЖЕННЯ</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2. …</w:t>
            </w:r>
          </w:p>
          <w:p w:rsidR="00A83772" w:rsidRPr="00756279">
            <w:pPr>
              <w:bidi w:val="0"/>
              <w:spacing w:after="0" w:line="240" w:lineRule="auto"/>
              <w:ind w:firstLine="0"/>
              <w:jc w:val="both"/>
              <w:rPr>
                <w:rFonts w:ascii="Times New Roman" w:hAnsi="Times New Roman" w:cs="Times New Roman"/>
                <w:sz w:val="28"/>
                <w:szCs w:val="28"/>
                <w:highlight w:val="white"/>
              </w:rPr>
            </w:pP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 xml:space="preserve">19) розмір квоти для прийому осіб, місцем проживання яких є тимчасово окупована територія, до закладів вищої освіти, встановлюється в обсязі 1 тисяча місць </w:t>
            </w:r>
            <w:r w:rsidRPr="00756279" w:rsidR="00777B40">
              <w:rPr>
                <w:rFonts w:ascii="Times New Roman" w:hAnsi="Times New Roman" w:cs="Times New Roman"/>
                <w:b/>
                <w:sz w:val="28"/>
                <w:szCs w:val="28"/>
                <w:highlight w:val="white"/>
              </w:rPr>
              <w:t xml:space="preserve">та фінансується з фонду соціальної підтримки у системі вищої освіти, </w:t>
            </w:r>
            <w:r w:rsidRPr="00756279" w:rsidR="00777B40">
              <w:rPr>
                <w:rFonts w:ascii="Times New Roman" w:hAnsi="Times New Roman" w:cs="Times New Roman"/>
                <w:sz w:val="28"/>
                <w:szCs w:val="28"/>
                <w:highlight w:val="white"/>
              </w:rPr>
              <w:t>у порядку, визначеному Кабінетом Міністрів України;</w:t>
            </w: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w:t>
            </w:r>
          </w:p>
          <w:p w:rsidR="00A83772" w:rsidRPr="00756279">
            <w:pPr>
              <w:bidi w:val="0"/>
              <w:spacing w:after="0" w:line="240" w:lineRule="auto"/>
              <w:ind w:firstLine="0"/>
              <w:jc w:val="both"/>
              <w:rPr>
                <w:rFonts w:ascii="Times New Roman" w:hAnsi="Times New Roman" w:cs="Times New Roman"/>
                <w:sz w:val="28"/>
                <w:szCs w:val="28"/>
                <w:highlight w:val="white"/>
              </w:rPr>
            </w:pPr>
          </w:p>
          <w:p w:rsidR="00A83772" w:rsidRPr="00756279">
            <w:pPr>
              <w:bidi w:val="0"/>
              <w:spacing w:after="0" w:line="240" w:lineRule="auto"/>
              <w:ind w:firstLine="0"/>
              <w:jc w:val="both"/>
              <w:rPr>
                <w:rFonts w:ascii="Times New Roman" w:hAnsi="Times New Roman" w:cs="Times New Roman"/>
                <w:sz w:val="28"/>
                <w:szCs w:val="28"/>
                <w:highlight w:val="white"/>
              </w:rPr>
            </w:pPr>
          </w:p>
          <w:p w:rsidR="00A83772" w:rsidRPr="00756279">
            <w:pPr>
              <w:bidi w:val="0"/>
              <w:spacing w:after="0" w:line="240" w:lineRule="auto"/>
              <w:ind w:firstLine="0"/>
              <w:jc w:val="both"/>
              <w:rPr>
                <w:rFonts w:ascii="Times New Roman" w:hAnsi="Times New Roman" w:cs="Times New Roman"/>
                <w:sz w:val="28"/>
                <w:szCs w:val="28"/>
                <w:highlight w:val="white"/>
              </w:rPr>
            </w:pPr>
            <w:r w:rsidRPr="00756279" w:rsidR="00777B40">
              <w:rPr>
                <w:rFonts w:ascii="Times New Roman" w:hAnsi="Times New Roman" w:cs="Times New Roman"/>
                <w:sz w:val="28"/>
                <w:szCs w:val="28"/>
                <w:highlight w:val="white"/>
              </w:rPr>
              <w:t>4</w:t>
            </w:r>
            <w:r w:rsidRPr="00756279" w:rsidR="00777B40">
              <w:rPr>
                <w:rFonts w:ascii="Times New Roman" w:hAnsi="Times New Roman" w:cs="Times New Roman"/>
                <w:b/>
                <w:sz w:val="28"/>
                <w:szCs w:val="28"/>
                <w:highlight w:val="white"/>
                <w:vertAlign w:val="superscript"/>
              </w:rPr>
              <w:t>-1</w:t>
            </w:r>
            <w:r w:rsidRPr="00756279" w:rsidR="00777B40">
              <w:rPr>
                <w:rFonts w:ascii="Times New Roman" w:hAnsi="Times New Roman" w:cs="Times New Roman"/>
                <w:sz w:val="28"/>
                <w:szCs w:val="28"/>
                <w:highlight w:val="white"/>
              </w:rPr>
              <w:t>. …</w:t>
            </w:r>
          </w:p>
          <w:p w:rsidR="00A83772" w:rsidRPr="00756279">
            <w:pPr>
              <w:bidi w:val="0"/>
              <w:spacing w:after="0" w:line="240" w:lineRule="auto"/>
              <w:ind w:firstLine="0"/>
              <w:jc w:val="both"/>
              <w:rPr>
                <w:rFonts w:ascii="Times New Roman" w:hAnsi="Times New Roman" w:cs="Times New Roman"/>
                <w:b/>
                <w:sz w:val="28"/>
                <w:szCs w:val="28"/>
                <w:highlight w:val="white"/>
              </w:rPr>
            </w:pPr>
            <w:r w:rsidRPr="00756279" w:rsidR="00777B40">
              <w:rPr>
                <w:rFonts w:ascii="Times New Roman" w:hAnsi="Times New Roman" w:cs="Times New Roman"/>
                <w:sz w:val="28"/>
                <w:szCs w:val="28"/>
                <w:highlight w:val="white"/>
              </w:rPr>
              <w:t xml:space="preserve">Для тимчасово переміщених закладів вищої освіти, тимчасово переміщених наукових установ, а також закладів вищої освіти на підконтрольній українській владі території Донецької та Луганської областей центральні органи виконавчої влади, у підпорядкуванні яких знаходяться такі заклади, встановлюють фіксовані обсяги державного </w:t>
            </w:r>
            <w:r w:rsidRPr="00756279" w:rsidR="00777B40">
              <w:rPr>
                <w:rFonts w:ascii="Times New Roman" w:hAnsi="Times New Roman" w:cs="Times New Roman"/>
                <w:b/>
                <w:sz w:val="28"/>
                <w:szCs w:val="28"/>
                <w:highlight w:val="white"/>
              </w:rPr>
              <w:t>фінансування</w:t>
            </w:r>
            <w:r w:rsidRPr="00756279" w:rsidR="00777B40">
              <w:rPr>
                <w:rFonts w:ascii="Times New Roman" w:hAnsi="Times New Roman" w:cs="Times New Roman"/>
                <w:sz w:val="28"/>
                <w:szCs w:val="28"/>
                <w:highlight w:val="white"/>
              </w:rPr>
              <w:t xml:space="preserve"> на підготовку фахівців з вищою освітою для всіх спеціальностей та всіх освітніх рівнів, зазначених у відповідних ліцензіях на провадження освітньої діяльності.</w:t>
            </w:r>
          </w:p>
        </w:tc>
      </w:tr>
      <w:tr>
        <w:tblPrEx>
          <w:tblW w:w="14265" w:type="dxa"/>
          <w:tblLayout w:type="fixed"/>
          <w:tblLook w:val="0400"/>
        </w:tblPrEx>
        <w:trPr>
          <w:trHeight w:val="440"/>
        </w:trPr>
        <w:tc>
          <w:tcPr>
            <w:tcW w:w="14265" w:type="dxa"/>
            <w:gridSpan w:val="2"/>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center"/>
              <w:rPr>
                <w:rFonts w:ascii="Times New Roman" w:hAnsi="Times New Roman" w:cs="Times New Roman"/>
                <w:b/>
                <w:sz w:val="28"/>
                <w:szCs w:val="28"/>
                <w:u w:val="single"/>
              </w:rPr>
            </w:pPr>
            <w:r w:rsidRPr="00756279" w:rsidR="00777B40">
              <w:rPr>
                <w:rFonts w:ascii="Times New Roman" w:hAnsi="Times New Roman" w:cs="Times New Roman"/>
                <w:b/>
                <w:sz w:val="28"/>
                <w:szCs w:val="28"/>
                <w:u w:val="single"/>
              </w:rPr>
              <w:t>Закон України «Про формування та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p>
        </w:tc>
      </w:tr>
      <w:tr>
        <w:tblPrEx>
          <w:tblW w:w="14265" w:type="dxa"/>
          <w:tblLayout w:type="fixed"/>
          <w:tblLook w:val="0400"/>
        </w:tblPrEx>
        <w:trPr>
          <w:trHeight w:val="440"/>
        </w:trPr>
        <w:tc>
          <w:tcPr>
            <w:tcW w:w="7110"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sz w:val="28"/>
                <w:szCs w:val="28"/>
              </w:rPr>
            </w:pPr>
            <w:r w:rsidRPr="00756279" w:rsidR="00777B40">
              <w:rPr>
                <w:rFonts w:ascii="Times New Roman" w:hAnsi="Times New Roman" w:cs="Times New Roman"/>
                <w:sz w:val="28"/>
                <w:szCs w:val="28"/>
              </w:rPr>
              <w:t>Цей Закон регулює особливості відносин, що виникають у зв’язку з формуванням і розміщенням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p>
          <w:p w:rsidR="00A83772" w:rsidRPr="00756279">
            <w:pPr>
              <w:bidi w:val="0"/>
              <w:spacing w:after="0" w:line="240" w:lineRule="auto"/>
              <w:ind w:firstLine="0"/>
              <w:jc w:val="both"/>
              <w:rPr>
                <w:rFonts w:ascii="Times New Roman" w:hAnsi="Times New Roman" w:cs="Times New Roman"/>
                <w:b/>
                <w:sz w:val="28"/>
                <w:szCs w:val="28"/>
              </w:rPr>
            </w:pPr>
          </w:p>
          <w:p w:rsidR="00A83772" w:rsidRPr="00756279">
            <w:pPr>
              <w:bidi w:val="0"/>
              <w:spacing w:after="0" w:line="240" w:lineRule="auto"/>
              <w:ind w:firstLine="0"/>
              <w:jc w:val="both"/>
              <w:rPr>
                <w:rFonts w:ascii="Times New Roman" w:hAnsi="Times New Roman" w:cs="Times New Roman"/>
                <w:b/>
                <w:sz w:val="28"/>
                <w:szCs w:val="28"/>
              </w:rPr>
            </w:pPr>
          </w:p>
        </w:tc>
        <w:tc>
          <w:tcPr>
            <w:tcW w:w="7155" w:type="dxa"/>
            <w:tcBorders>
              <w:top w:val="single" w:sz="4" w:space="0" w:color="000000"/>
              <w:left w:val="single" w:sz="4" w:space="0" w:color="000000"/>
              <w:bottom w:val="single" w:sz="4" w:space="0" w:color="000000"/>
              <w:right w:val="single" w:sz="4" w:space="0" w:color="000000"/>
            </w:tcBorders>
            <w:textDirection w:val="lrTb"/>
            <w:vAlign w:val="top"/>
          </w:tcPr>
          <w:p w:rsidR="00A83772" w:rsidRPr="00756279">
            <w:pPr>
              <w:bidi w:val="0"/>
              <w:spacing w:after="0" w:line="240" w:lineRule="auto"/>
              <w:ind w:firstLine="0"/>
              <w:jc w:val="both"/>
              <w:rPr>
                <w:rFonts w:ascii="Times New Roman" w:hAnsi="Times New Roman" w:cs="Times New Roman"/>
                <w:b/>
                <w:sz w:val="28"/>
                <w:szCs w:val="28"/>
              </w:rPr>
            </w:pPr>
            <w:r w:rsidRPr="00756279" w:rsidR="00777B40">
              <w:rPr>
                <w:rFonts w:ascii="Times New Roman" w:hAnsi="Times New Roman" w:cs="Times New Roman"/>
                <w:sz w:val="28"/>
                <w:szCs w:val="28"/>
              </w:rPr>
              <w:t xml:space="preserve">Цей Закон регулює особливості відносин, що виникають у зв’язку з формуванням і розміщенням державного замовлення на підготовку фахівців </w:t>
            </w:r>
            <w:r w:rsidRPr="00756279" w:rsidR="00777B40">
              <w:rPr>
                <w:rFonts w:ascii="Times New Roman" w:hAnsi="Times New Roman" w:cs="Times New Roman"/>
                <w:b/>
                <w:sz w:val="28"/>
                <w:szCs w:val="28"/>
              </w:rPr>
              <w:t>для потреб оборони України</w:t>
            </w:r>
            <w:r w:rsidRPr="00756279" w:rsidR="00777B40">
              <w:rPr>
                <w:rFonts w:ascii="Times New Roman" w:hAnsi="Times New Roman" w:cs="Times New Roman"/>
                <w:sz w:val="28"/>
                <w:szCs w:val="28"/>
              </w:rPr>
              <w:t xml:space="preserve">, наукових, науково-педагогічних та робітничих кадрів </w:t>
            </w:r>
            <w:r w:rsidRPr="00756279" w:rsidR="00777B40">
              <w:rPr>
                <w:rFonts w:ascii="Times New Roman" w:hAnsi="Times New Roman" w:cs="Times New Roman"/>
                <w:b/>
                <w:sz w:val="28"/>
                <w:szCs w:val="28"/>
              </w:rPr>
              <w:t>в інститутах Національної академії наук України та галузевих академій наук</w:t>
            </w:r>
            <w:r w:rsidRPr="00756279" w:rsidR="00777B40">
              <w:rPr>
                <w:rFonts w:ascii="Times New Roman" w:hAnsi="Times New Roman" w:cs="Times New Roman"/>
                <w:sz w:val="28"/>
                <w:szCs w:val="28"/>
              </w:rPr>
              <w:t>, підвищення кваліфікації та перепідготовку кадрів.</w:t>
            </w:r>
          </w:p>
        </w:tc>
      </w:tr>
    </w:tbl>
    <w:p w:rsidR="00A83772" w:rsidRPr="00756279">
      <w:pPr>
        <w:bidi w:val="0"/>
        <w:spacing w:after="0" w:line="240" w:lineRule="auto"/>
        <w:ind w:firstLine="709"/>
        <w:rPr>
          <w:rFonts w:ascii="Times New Roman" w:hAnsi="Times New Roman" w:cs="Times New Roman"/>
          <w:sz w:val="28"/>
          <w:szCs w:val="28"/>
        </w:rPr>
      </w:pPr>
    </w:p>
    <w:p w:rsidR="00A83772" w:rsidRPr="00756279">
      <w:pPr>
        <w:bidi w:val="0"/>
        <w:spacing w:after="0" w:line="240" w:lineRule="auto"/>
        <w:ind w:firstLine="709"/>
        <w:rPr>
          <w:rFonts w:ascii="Times New Roman" w:hAnsi="Times New Roman" w:cs="Times New Roman"/>
          <w:sz w:val="28"/>
          <w:szCs w:val="28"/>
        </w:rPr>
      </w:pPr>
    </w:p>
    <w:p w:rsidR="00A83772" w:rsidRPr="00C77AA2" w:rsidP="00392E16">
      <w:pPr>
        <w:bidi w:val="0"/>
        <w:spacing w:after="0" w:line="240" w:lineRule="auto"/>
        <w:rPr>
          <w:rFonts w:ascii="Times New Roman" w:hAnsi="Times New Roman" w:cs="Times New Roman"/>
          <w:b/>
          <w:sz w:val="28"/>
          <w:szCs w:val="28"/>
        </w:rPr>
      </w:pPr>
      <w:r w:rsidRPr="00C77AA2" w:rsidR="00C77AA2">
        <w:rPr>
          <w:rFonts w:ascii="Times New Roman" w:hAnsi="Times New Roman" w:cs="Times New Roman"/>
          <w:b/>
          <w:sz w:val="28"/>
          <w:szCs w:val="28"/>
        </w:rPr>
        <w:t>Народна депутатка України</w:t>
      </w:r>
    </w:p>
    <w:sectPr w:rsidSect="0071253B">
      <w:headerReference w:type="default" r:id="rId24"/>
      <w:pgSz w:w="15842" w:h="12242" w:orient="landscape"/>
      <w:pgMar w:top="1418" w:right="851" w:bottom="851" w:left="851" w:header="709" w:footer="709" w:gutter="0"/>
      <w:lnNumType w:distance="0"/>
      <w:pgNumType w:start="1"/>
      <w:cols w:space="708"/>
      <w:noEndnote w:val="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Georgia">
    <w:panose1 w:val="00000000000000000000"/>
    <w:charset w:val="CC"/>
    <w:family w:val="roman"/>
    <w:pitch w:val="variable"/>
    <w:sig w:usb0="00000000" w:usb1="00000000" w:usb2="00000000" w:usb3="00000000" w:csb0="0000009F" w:csb1="00000000"/>
  </w:font>
  <w:font w:name="Cambria">
    <w:panose1 w:val="02040503050406030204"/>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772">
    <w:pPr>
      <w:tabs>
        <w:tab w:val="center" w:pos="4819"/>
        <w:tab w:val="right" w:pos="9639"/>
      </w:tabs>
      <w:bidi w:val="0"/>
      <w:spacing w:after="0" w:line="240" w:lineRule="auto"/>
      <w:jc w:val="right"/>
      <w:rPr>
        <w:color w:val="000000"/>
      </w:rPr>
    </w:pPr>
    <w:r w:rsidR="00777B40">
      <w:rPr>
        <w:color w:val="000000"/>
      </w:rPr>
      <w:fldChar w:fldCharType="begin"/>
    </w:r>
    <w:r w:rsidR="00777B40">
      <w:rPr>
        <w:color w:val="000000"/>
      </w:rPr>
      <w:instrText>PAGE</w:instrText>
    </w:r>
    <w:r w:rsidR="00777B40">
      <w:rPr>
        <w:color w:val="000000"/>
      </w:rPr>
      <w:fldChar w:fldCharType="separate"/>
    </w:r>
    <w:r w:rsidR="00C77AA2">
      <w:rPr>
        <w:noProof/>
        <w:color w:val="000000"/>
      </w:rPr>
      <w:t>40</w:t>
    </w:r>
    <w:r w:rsidR="00777B40">
      <w:rPr>
        <w:color w:val="000000"/>
      </w:rPr>
      <w:fldChar w:fldCharType="end"/>
    </w:r>
  </w:p>
  <w:p w:rsidR="00A83772">
    <w:pPr>
      <w:tabs>
        <w:tab w:val="center" w:pos="4819"/>
        <w:tab w:val="right" w:pos="9639"/>
      </w:tabs>
      <w:bidi w:val="0"/>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A4ACE"/>
    <w:multiLevelType w:val="multilevel"/>
    <w:tmpl w:val="FFA4F64E"/>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6D6F0067"/>
    <w:multiLevelType w:val="multilevel"/>
    <w:tmpl w:val="22F09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compat/>
  <w:rsids>
    <w:rsidRoot w:val="00A83772"/>
    <w:rsid w:val="000F00DA"/>
    <w:rsid w:val="00213ABE"/>
    <w:rsid w:val="002453C3"/>
    <w:rsid w:val="00392E16"/>
    <w:rsid w:val="003F0536"/>
    <w:rsid w:val="00462C38"/>
    <w:rsid w:val="00513404"/>
    <w:rsid w:val="005733FE"/>
    <w:rsid w:val="0071253B"/>
    <w:rsid w:val="00756279"/>
    <w:rsid w:val="00777B40"/>
    <w:rsid w:val="007D319C"/>
    <w:rsid w:val="009147A3"/>
    <w:rsid w:val="009F5B6F"/>
    <w:rsid w:val="00A83772"/>
    <w:rsid w:val="00BF4FD9"/>
    <w:rsid w:val="00C412E6"/>
    <w:rsid w:val="00C77AA2"/>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Calibri" w:hAnsi="Calibri" w:cs="Calibri"/>
      <w:sz w:val="22"/>
      <w:szCs w:val="22"/>
      <w:rtl w:val="0"/>
      <w:cs w:val="0"/>
      <w:lang w:val="uk-UA" w:eastAsia="ru-RU" w:bidi="ar-SA"/>
    </w:rPr>
  </w:style>
  <w:style w:type="paragraph" w:styleId="Heading1">
    <w:name w:val="heading 1"/>
    <w:basedOn w:val="Normal"/>
    <w:next w:val="Normal"/>
    <w:link w:val="1"/>
    <w:uiPriority w:val="9"/>
    <w:pPr>
      <w:keepNext/>
      <w:keepLines/>
      <w:spacing w:before="480" w:after="120"/>
      <w:jc w:val="left"/>
      <w:outlineLvl w:val="0"/>
    </w:pPr>
    <w:rPr>
      <w:b/>
      <w:sz w:val="48"/>
      <w:szCs w:val="48"/>
    </w:rPr>
  </w:style>
  <w:style w:type="paragraph" w:styleId="Heading2">
    <w:name w:val="heading 2"/>
    <w:basedOn w:val="Normal"/>
    <w:next w:val="Normal"/>
    <w:link w:val="2"/>
    <w:uiPriority w:val="9"/>
    <w:pPr>
      <w:keepNext/>
      <w:keepLines/>
      <w:spacing w:before="360" w:after="80"/>
      <w:jc w:val="left"/>
      <w:outlineLvl w:val="1"/>
    </w:pPr>
    <w:rPr>
      <w:b/>
      <w:sz w:val="36"/>
      <w:szCs w:val="36"/>
    </w:rPr>
  </w:style>
  <w:style w:type="paragraph" w:styleId="Heading3">
    <w:name w:val="heading 3"/>
    <w:basedOn w:val="Normal"/>
    <w:next w:val="Normal"/>
    <w:link w:val="3"/>
    <w:uiPriority w:val="9"/>
    <w:pPr>
      <w:keepNext/>
      <w:keepLines/>
      <w:spacing w:before="280" w:after="80"/>
      <w:jc w:val="left"/>
      <w:outlineLvl w:val="2"/>
    </w:pPr>
    <w:rPr>
      <w:b/>
      <w:sz w:val="28"/>
      <w:szCs w:val="28"/>
    </w:rPr>
  </w:style>
  <w:style w:type="paragraph" w:styleId="Heading4">
    <w:name w:val="heading 4"/>
    <w:basedOn w:val="Normal"/>
    <w:next w:val="Normal"/>
    <w:link w:val="4"/>
    <w:uiPriority w:val="9"/>
    <w:pPr>
      <w:keepNext/>
      <w:keepLines/>
      <w:spacing w:before="240" w:after="40"/>
      <w:jc w:val="left"/>
      <w:outlineLvl w:val="3"/>
    </w:pPr>
    <w:rPr>
      <w:b/>
      <w:sz w:val="24"/>
      <w:szCs w:val="24"/>
    </w:rPr>
  </w:style>
  <w:style w:type="paragraph" w:styleId="Heading5">
    <w:name w:val="heading 5"/>
    <w:basedOn w:val="Normal"/>
    <w:next w:val="Normal"/>
    <w:link w:val="5"/>
    <w:uiPriority w:val="9"/>
    <w:pPr>
      <w:keepNext/>
      <w:keepLines/>
      <w:spacing w:before="220" w:after="40"/>
      <w:jc w:val="left"/>
      <w:outlineLvl w:val="4"/>
    </w:pPr>
    <w:rPr>
      <w:b/>
    </w:rPr>
  </w:style>
  <w:style w:type="paragraph" w:styleId="Heading6">
    <w:name w:val="heading 6"/>
    <w:basedOn w:val="Normal"/>
    <w:next w:val="Normal"/>
    <w:link w:val="6"/>
    <w:uiPriority w:val="9"/>
    <w:pPr>
      <w:keepNext/>
      <w:keepLines/>
      <w:spacing w:before="200" w:after="40"/>
      <w:jc w:val="left"/>
      <w:outlineLvl w:val="5"/>
    </w:pPr>
    <w:rPr>
      <w:b/>
      <w:sz w:val="20"/>
      <w:szCs w:val="20"/>
    </w:rPr>
  </w:style>
  <w:style w:type="character" w:default="1" w:styleId="DefaultParagraphFont">
    <w:name w:val="Default Paragraph Font"/>
    <w:uiPriority w:val="1"/>
    <w:semiHidden/>
    <w:unhideWhenUsed/>
  </w:style>
  <w:style w:type="character" w:customStyle="1" w:styleId="1">
    <w:name w:val="Заголовок 1 Знак"/>
    <w:basedOn w:val="DefaultParagraphFont"/>
    <w:link w:val="Heading1"/>
    <w:uiPriority w:val="9"/>
    <w:locked/>
    <w:rPr>
      <w:rFonts w:asciiTheme="majorHAnsi" w:eastAsiaTheme="majorEastAsia" w:hAnsiTheme="majorHAnsi" w:cs="Times New Roman"/>
      <w:b/>
      <w:bCs/>
      <w:kern w:val="32"/>
      <w:sz w:val="32"/>
      <w:szCs w:val="32"/>
      <w:rtl w:val="0"/>
      <w:cs w:val="0"/>
    </w:rPr>
  </w:style>
  <w:style w:type="character" w:customStyle="1" w:styleId="2">
    <w:name w:val="Заголовок 2 Знак"/>
    <w:basedOn w:val="DefaultParagraphFont"/>
    <w:link w:val="Heading2"/>
    <w:uiPriority w:val="9"/>
    <w:semiHidden/>
    <w:locked/>
    <w:rPr>
      <w:rFonts w:asciiTheme="majorHAnsi" w:eastAsiaTheme="majorEastAsia" w:hAnsiTheme="majorHAnsi" w:cs="Times New Roman"/>
      <w:b/>
      <w:bCs/>
      <w:i/>
      <w:iCs/>
      <w:sz w:val="28"/>
      <w:szCs w:val="28"/>
      <w:rtl w:val="0"/>
      <w:cs w:val="0"/>
    </w:rPr>
  </w:style>
  <w:style w:type="character" w:customStyle="1" w:styleId="3">
    <w:name w:val="Заголовок 3 Знак"/>
    <w:basedOn w:val="DefaultParagraphFont"/>
    <w:link w:val="Heading3"/>
    <w:uiPriority w:val="9"/>
    <w:semiHidden/>
    <w:locked/>
    <w:rPr>
      <w:rFonts w:asciiTheme="majorHAnsi" w:eastAsiaTheme="majorEastAsia" w:hAnsiTheme="majorHAnsi" w:cs="Times New Roman"/>
      <w:b/>
      <w:bCs/>
      <w:sz w:val="26"/>
      <w:szCs w:val="26"/>
      <w:rtl w:val="0"/>
      <w:cs w:val="0"/>
    </w:rPr>
  </w:style>
  <w:style w:type="character" w:customStyle="1" w:styleId="4">
    <w:name w:val="Заголовок 4 Знак"/>
    <w:basedOn w:val="DefaultParagraphFont"/>
    <w:link w:val="Heading4"/>
    <w:uiPriority w:val="9"/>
    <w:semiHidden/>
    <w:locked/>
    <w:rPr>
      <w:rFonts w:asciiTheme="minorHAnsi" w:eastAsiaTheme="minorEastAsia" w:hAnsiTheme="minorHAnsi" w:cs="Times New Roman"/>
      <w:b/>
      <w:bCs/>
      <w:sz w:val="28"/>
      <w:szCs w:val="28"/>
      <w:rtl w:val="0"/>
      <w:cs w:val="0"/>
    </w:rPr>
  </w:style>
  <w:style w:type="character" w:customStyle="1" w:styleId="5">
    <w:name w:val="Заголовок 5 Знак"/>
    <w:basedOn w:val="DefaultParagraphFont"/>
    <w:link w:val="Heading5"/>
    <w:uiPriority w:val="9"/>
    <w:semiHidden/>
    <w:locked/>
    <w:rPr>
      <w:rFonts w:asciiTheme="minorHAnsi" w:eastAsiaTheme="minorEastAsia" w:hAnsiTheme="minorHAnsi" w:cs="Times New Roman"/>
      <w:b/>
      <w:bCs/>
      <w:i/>
      <w:iCs/>
      <w:sz w:val="26"/>
      <w:szCs w:val="26"/>
      <w:rtl w:val="0"/>
      <w:cs w:val="0"/>
    </w:rPr>
  </w:style>
  <w:style w:type="character" w:customStyle="1" w:styleId="6">
    <w:name w:val="Заголовок 6 Знак"/>
    <w:basedOn w:val="DefaultParagraphFont"/>
    <w:link w:val="Heading6"/>
    <w:uiPriority w:val="9"/>
    <w:semiHidden/>
    <w:locked/>
    <w:rPr>
      <w:rFonts w:asciiTheme="minorHAnsi" w:eastAsiaTheme="minorEastAsia" w:hAnsiTheme="minorHAnsi" w:cs="Times New Roman"/>
      <w:b/>
      <w:bCs/>
      <w:rtl w:val="0"/>
      <w:cs w:val="0"/>
    </w:rPr>
  </w:style>
  <w:style w:type="table" w:customStyle="1" w:styleId="TableNormal">
    <w:name w:val="Table Normal"/>
    <w:pPr>
      <w:framePr w:wrap="auto"/>
      <w:widowControl/>
      <w:autoSpaceDE/>
      <w:autoSpaceDN/>
      <w:adjustRightInd/>
      <w:spacing w:after="160" w:line="259" w:lineRule="auto"/>
      <w:ind w:left="0" w:right="0"/>
      <w:jc w:val="left"/>
      <w:textAlignment w:val="auto"/>
    </w:pPr>
    <w:rPr>
      <w:rFonts w:ascii="Calibri" w:hAnsi="Calibri" w:cs="Calibri"/>
      <w:sz w:val="22"/>
      <w:szCs w:val="22"/>
      <w:rtl w:val="0"/>
      <w:cs w:val="0"/>
      <w:lang w:val="uk-UA" w:eastAsia="ru-RU" w:bidi="ar-SA"/>
    </w:rPr>
    <w:tblPr>
      <w:tblInd w:w="0" w:type="dxa"/>
      <w:tblCellMar>
        <w:top w:w="0" w:type="dxa"/>
        <w:left w:w="0" w:type="dxa"/>
        <w:bottom w:w="0" w:type="dxa"/>
        <w:right w:w="0" w:type="dxa"/>
      </w:tblCellMar>
    </w:tblPr>
  </w:style>
  <w:style w:type="paragraph" w:styleId="Title">
    <w:name w:val="Title"/>
    <w:basedOn w:val="Normal"/>
    <w:next w:val="Normal"/>
    <w:link w:val="a"/>
    <w:uiPriority w:val="10"/>
    <w:pPr>
      <w:keepNext/>
      <w:keepLines/>
      <w:spacing w:before="480" w:after="120"/>
      <w:jc w:val="left"/>
    </w:pPr>
    <w:rPr>
      <w:b/>
      <w:sz w:val="72"/>
      <w:szCs w:val="72"/>
    </w:rPr>
  </w:style>
  <w:style w:type="character" w:customStyle="1" w:styleId="a">
    <w:name w:val="Назва Знак"/>
    <w:basedOn w:val="DefaultParagraphFont"/>
    <w:link w:val="Title"/>
    <w:uiPriority w:val="10"/>
    <w:locked/>
    <w:rPr>
      <w:rFonts w:asciiTheme="majorHAnsi" w:eastAsiaTheme="majorEastAsia" w:hAnsiTheme="majorHAnsi" w:cs="Times New Roman"/>
      <w:b/>
      <w:bCs/>
      <w:kern w:val="28"/>
      <w:sz w:val="32"/>
      <w:szCs w:val="32"/>
      <w:rtl w:val="0"/>
      <w:cs w:val="0"/>
    </w:rPr>
  </w:style>
  <w:style w:type="table" w:customStyle="1" w:styleId="TableNormal1">
    <w:name w:val="Table Normal1"/>
    <w:pPr>
      <w:framePr w:wrap="auto"/>
      <w:widowControl/>
      <w:autoSpaceDE/>
      <w:autoSpaceDN/>
      <w:adjustRightInd/>
      <w:spacing w:after="160" w:line="259" w:lineRule="auto"/>
      <w:ind w:left="0" w:right="0"/>
      <w:jc w:val="left"/>
      <w:textAlignment w:val="auto"/>
    </w:pPr>
    <w:rPr>
      <w:rFonts w:ascii="Calibri" w:hAnsi="Calibri" w:cs="Calibri"/>
      <w:sz w:val="22"/>
      <w:szCs w:val="22"/>
      <w:rtl w:val="0"/>
      <w:cs w:val="0"/>
      <w:lang w:val="uk-UA" w:eastAsia="ru-RU" w:bidi="ar-SA"/>
    </w:rPr>
    <w:tblPr>
      <w:tblInd w:w="0" w:type="dxa"/>
      <w:tblCellMar>
        <w:top w:w="0" w:type="dxa"/>
        <w:left w:w="0" w:type="dxa"/>
        <w:bottom w:w="0" w:type="dxa"/>
        <w:right w:w="0" w:type="dxa"/>
      </w:tblCellMar>
    </w:tblPr>
  </w:style>
  <w:style w:type="paragraph" w:styleId="ListParagraph">
    <w:name w:val="List Paragraph"/>
    <w:basedOn w:val="Normal"/>
    <w:uiPriority w:val="34"/>
    <w:qFormat/>
    <w:pPr>
      <w:ind w:left="720"/>
      <w:contextualSpacing/>
      <w:jc w:val="left"/>
    </w:pPr>
  </w:style>
  <w:style w:type="table" w:styleId="TableGrid">
    <w:name w:val="Table Grid"/>
    <w:uiPriority w:val="39"/>
    <w:pPr>
      <w:spacing w:after="0" w:line="240" w:lineRule="auto"/>
      <w:ind w:firstLine="709"/>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style>
  <w:style w:type="paragraph" w:customStyle="1" w:styleId="rvps2">
    <w:name w:val="rvps2"/>
    <w:basedOn w:val="Normal"/>
    <w:pPr>
      <w:spacing w:before="100" w:beforeAutospacing="1" w:after="100" w:afterAutospacing="1" w:line="240" w:lineRule="auto"/>
      <w:jc w:val="left"/>
    </w:pPr>
    <w:rPr>
      <w:rFonts w:ascii="Times New Roman" w:hAnsi="Times New Roman" w:cs="Times New Roman"/>
      <w:sz w:val="24"/>
      <w:szCs w:val="24"/>
      <w:lang w:eastAsia="uk-UA"/>
    </w:rPr>
  </w:style>
  <w:style w:type="character" w:styleId="Hyperlink">
    <w:name w:val="Hyperlink"/>
    <w:basedOn w:val="DefaultParagraphFont"/>
    <w:uiPriority w:val="99"/>
    <w:unhideWhenUsed/>
    <w:rPr>
      <w:rFonts w:cs="Times New Roman"/>
      <w:color w:val="0000FF"/>
      <w:u w:val="single"/>
      <w:rtl w:val="0"/>
      <w:cs w:val="0"/>
    </w:rPr>
  </w:style>
  <w:style w:type="character" w:customStyle="1" w:styleId="rvts46">
    <w:name w:val="rvts46"/>
    <w:basedOn w:val="DefaultParagraphFont"/>
    <w:rPr>
      <w:rFonts w:cs="Times New Roman"/>
      <w:rtl w:val="0"/>
      <w:cs w:val="0"/>
    </w:rPr>
  </w:style>
  <w:style w:type="character" w:customStyle="1" w:styleId="rvts37">
    <w:name w:val="rvts37"/>
    <w:basedOn w:val="DefaultParagraphFont"/>
    <w:rPr>
      <w:rFonts w:cs="Times New Roman"/>
      <w:rtl w:val="0"/>
      <w:cs w:val="0"/>
    </w:rPr>
  </w:style>
  <w:style w:type="paragraph" w:customStyle="1" w:styleId="10">
    <w:name w:val="Абзац списка1"/>
    <w:basedOn w:val="Normal"/>
    <w:pPr>
      <w:spacing w:after="200" w:line="276" w:lineRule="auto"/>
      <w:ind w:left="720"/>
      <w:contextualSpacing/>
      <w:jc w:val="left"/>
    </w:pPr>
    <w:rPr>
      <w:rFonts w:cs="Times New Roman"/>
    </w:rPr>
  </w:style>
  <w:style w:type="character" w:customStyle="1" w:styleId="rvts9">
    <w:name w:val="rvts9"/>
    <w:basedOn w:val="DefaultParagraphFont"/>
    <w:rPr>
      <w:rFonts w:cs="Times New Roman"/>
      <w:rtl w:val="0"/>
      <w:cs w:val="0"/>
    </w:rPr>
  </w:style>
  <w:style w:type="paragraph" w:styleId="HTMLPreformatted">
    <w:name w:val="HTML Preformatted"/>
    <w:basedOn w:val="Normal"/>
    <w:link w:val="HTML"/>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eastAsia="uk-UA"/>
    </w:rPr>
  </w:style>
  <w:style w:type="character" w:customStyle="1" w:styleId="HTML">
    <w:name w:val="Стандартний HTML Знак"/>
    <w:basedOn w:val="DefaultParagraphFont"/>
    <w:link w:val="HTMLPreformatted"/>
    <w:uiPriority w:val="99"/>
    <w:locked/>
    <w:rPr>
      <w:rFonts w:ascii="Courier New" w:hAnsi="Courier New" w:cs="Courier New"/>
      <w:sz w:val="20"/>
      <w:szCs w:val="20"/>
      <w:rtl w:val="0"/>
      <w:cs w:val="0"/>
      <w:lang w:val="uk-UA" w:eastAsia="uk-UA"/>
    </w:rPr>
  </w:style>
  <w:style w:type="paragraph" w:styleId="Header">
    <w:name w:val="header"/>
    <w:basedOn w:val="Normal"/>
    <w:link w:val="a0"/>
    <w:uiPriority w:val="99"/>
    <w:unhideWhenUsed/>
    <w:pPr>
      <w:tabs>
        <w:tab w:val="center" w:pos="4819"/>
        <w:tab w:val="right" w:pos="9639"/>
      </w:tabs>
      <w:spacing w:after="0" w:line="240" w:lineRule="auto"/>
      <w:jc w:val="left"/>
    </w:pPr>
  </w:style>
  <w:style w:type="character" w:customStyle="1" w:styleId="a0">
    <w:name w:val="Верхній колонтитул Знак"/>
    <w:basedOn w:val="DefaultParagraphFont"/>
    <w:link w:val="Header"/>
    <w:uiPriority w:val="99"/>
    <w:locked/>
    <w:rPr>
      <w:rFonts w:cs="Times New Roman"/>
      <w:rtl w:val="0"/>
      <w:cs w:val="0"/>
      <w:lang w:val="uk-UA" w:eastAsia="x-none"/>
    </w:rPr>
  </w:style>
  <w:style w:type="paragraph" w:styleId="Footer">
    <w:name w:val="footer"/>
    <w:basedOn w:val="Normal"/>
    <w:link w:val="a1"/>
    <w:uiPriority w:val="99"/>
    <w:unhideWhenUsed/>
    <w:pPr>
      <w:tabs>
        <w:tab w:val="center" w:pos="4819"/>
        <w:tab w:val="right" w:pos="9639"/>
      </w:tabs>
      <w:spacing w:after="0" w:line="240" w:lineRule="auto"/>
      <w:jc w:val="left"/>
    </w:pPr>
  </w:style>
  <w:style w:type="character" w:customStyle="1" w:styleId="a1">
    <w:name w:val="Нижній колонтитул Знак"/>
    <w:basedOn w:val="DefaultParagraphFont"/>
    <w:link w:val="Footer"/>
    <w:uiPriority w:val="99"/>
    <w:locked/>
    <w:rPr>
      <w:rFonts w:cs="Times New Roman"/>
      <w:rtl w:val="0"/>
      <w:cs w:val="0"/>
      <w:lang w:val="uk-UA" w:eastAsia="x-none"/>
    </w:rPr>
  </w:style>
  <w:style w:type="paragraph" w:styleId="BalloonText">
    <w:name w:val="Balloon Text"/>
    <w:basedOn w:val="Normal"/>
    <w:link w:val="a2"/>
    <w:uiPriority w:val="99"/>
    <w:semiHidden/>
    <w:unhideWhenUsed/>
    <w:pPr>
      <w:spacing w:after="0" w:line="240" w:lineRule="auto"/>
      <w:jc w:val="left"/>
    </w:pPr>
    <w:rPr>
      <w:rFonts w:ascii="Segoe UI" w:hAnsi="Segoe UI" w:cs="Segoe UI"/>
      <w:sz w:val="18"/>
      <w:szCs w:val="18"/>
    </w:rPr>
  </w:style>
  <w:style w:type="character" w:customStyle="1" w:styleId="a2">
    <w:name w:val="Текст у виносці Знак"/>
    <w:basedOn w:val="DefaultParagraphFont"/>
    <w:link w:val="BalloonText"/>
    <w:uiPriority w:val="99"/>
    <w:semiHidden/>
    <w:locked/>
    <w:rPr>
      <w:rFonts w:ascii="Segoe UI" w:hAnsi="Segoe UI" w:cs="Segoe UI"/>
      <w:sz w:val="18"/>
      <w:szCs w:val="18"/>
      <w:rtl w:val="0"/>
      <w:cs w:val="0"/>
      <w:lang w:val="uk-UA" w:eastAsia="x-none"/>
    </w:rPr>
  </w:style>
  <w:style w:type="character" w:styleId="Emphasis">
    <w:name w:val="Emphasis"/>
    <w:basedOn w:val="DefaultParagraphFont"/>
    <w:uiPriority w:val="20"/>
    <w:qFormat/>
    <w:rPr>
      <w:rFonts w:cs="Times New Roman"/>
      <w:i/>
      <w:iCs/>
      <w:rtl w:val="0"/>
      <w:cs w:val="0"/>
    </w:rPr>
  </w:style>
  <w:style w:type="character" w:customStyle="1" w:styleId="UnresolvedMention">
    <w:name w:val="Unresolved Mention"/>
    <w:basedOn w:val="DefaultParagraphFont"/>
    <w:uiPriority w:val="99"/>
    <w:semiHidden/>
    <w:unhideWhenUsed/>
    <w:rPr>
      <w:rFonts w:cs="Times New Roman"/>
      <w:color w:val="605E5C"/>
      <w:shd w:val="clear" w:color="auto" w:fill="E1DFDD"/>
      <w:rtl w:val="0"/>
      <w:cs w:val="0"/>
    </w:rPr>
  </w:style>
  <w:style w:type="paragraph" w:styleId="Subtitle">
    <w:name w:val="Subtitle"/>
    <w:basedOn w:val="Normal"/>
    <w:next w:val="Normal"/>
    <w:link w:val="a3"/>
    <w:uiPriority w:val="11"/>
    <w:pPr>
      <w:keepNext/>
      <w:keepLines/>
      <w:spacing w:before="360" w:after="80"/>
      <w:jc w:val="left"/>
    </w:pPr>
    <w:rPr>
      <w:rFonts w:ascii="Georgia" w:hAnsi="Georgia" w:cs="Georgia"/>
      <w:i/>
      <w:color w:val="666666"/>
      <w:sz w:val="48"/>
      <w:szCs w:val="48"/>
    </w:rPr>
  </w:style>
  <w:style w:type="character" w:customStyle="1" w:styleId="a3">
    <w:name w:val="Підзаголовок Знак"/>
    <w:basedOn w:val="DefaultParagraphFont"/>
    <w:link w:val="Subtitle"/>
    <w:uiPriority w:val="11"/>
    <w:locked/>
    <w:rPr>
      <w:rFonts w:asciiTheme="majorHAnsi" w:eastAsiaTheme="majorEastAsia" w:hAnsiTheme="majorHAnsi" w:cs="Times New Roman"/>
      <w:sz w:val="24"/>
      <w:szCs w:val="24"/>
      <w:rtl w:val="0"/>
      <w:cs w:val="0"/>
    </w:rPr>
  </w:style>
  <w:style w:type="table" w:customStyle="1" w:styleId="a4">
    <w:name w:val="Стиль"/>
    <w:pPr>
      <w:spacing w:after="0" w:line="240" w:lineRule="auto"/>
      <w:ind w:firstLine="709"/>
    </w:pPr>
    <w:rPr>
      <w:rFonts w:ascii="Times New Roman" w:hAnsi="Times New Roman" w:cs="Times New Roman"/>
      <w:sz w:val="28"/>
      <w:szCs w:val="28"/>
    </w:rPr>
    <w:tblPr>
      <w:tblStyleRowBandSize w:val="1"/>
      <w:tblStyleColBandSize w:val="1"/>
      <w:tblCellMar>
        <w:left w:w="108" w:type="dxa"/>
        <w:right w:w="108" w:type="dxa"/>
      </w:tblCellMar>
    </w:tblPr>
  </w:style>
  <w:style w:type="table" w:customStyle="1" w:styleId="11">
    <w:name w:val="Стиль1"/>
    <w:pPr>
      <w:spacing w:after="0" w:line="240" w:lineRule="auto"/>
      <w:ind w:firstLine="709"/>
    </w:pPr>
    <w:rPr>
      <w:rFonts w:ascii="Times New Roman" w:hAnsi="Times New Roman" w:cs="Times New Roman"/>
      <w:sz w:val="28"/>
      <w:szCs w:val="28"/>
    </w:rPr>
    <w:tblPr>
      <w:tblStyleRowBandSize w:val="1"/>
      <w:tblStyleColBandSize w:val="1"/>
      <w:tblCellMar>
        <w:left w:w="108"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266-2015-%D0%BF" TargetMode="External" /><Relationship Id="rId11" Type="http://schemas.openxmlformats.org/officeDocument/2006/relationships/hyperlink" Target="https://zakon.rada.gov.ua/laws/show/z0614-15" TargetMode="External" /><Relationship Id="rId12" Type="http://schemas.openxmlformats.org/officeDocument/2006/relationships/hyperlink" Target="https://zakon.rada.gov.ua/laws/show/z1188-16" TargetMode="External" /><Relationship Id="rId13" Type="http://schemas.openxmlformats.org/officeDocument/2006/relationships/hyperlink" Target="https://zakon.rada.gov.ua/laws/show/1114-19" TargetMode="External" /><Relationship Id="rId14" Type="http://schemas.openxmlformats.org/officeDocument/2006/relationships/hyperlink" Target="https://zakon.rada.gov.ua/laws/show/1838-19" TargetMode="External" /><Relationship Id="rId15" Type="http://schemas.openxmlformats.org/officeDocument/2006/relationships/hyperlink" Target="https://zakon.rada.gov.ua/laws/show/2443-19" TargetMode="External" /><Relationship Id="rId16" Type="http://schemas.openxmlformats.org/officeDocument/2006/relationships/hyperlink" Target="https://zakon.rada.gov.ua/laws/show/1662-19" TargetMode="External" /><Relationship Id="rId17" Type="http://schemas.openxmlformats.org/officeDocument/2006/relationships/hyperlink" Target="https://zakon.rada.gov.ua/laws/show/912-2017-%D0%BF" TargetMode="External" /><Relationship Id="rId18" Type="http://schemas.openxmlformats.org/officeDocument/2006/relationships/hyperlink" Target="https://zakon.rada.gov.ua/rada/show/163-2010-%D0%BF" TargetMode="External" /><Relationship Id="rId19" Type="http://schemas.openxmlformats.org/officeDocument/2006/relationships/hyperlink" Target="https://zakon.rada.gov.ua/rada/show/2145-19" TargetMode="External" /><Relationship Id="rId2" Type="http://schemas.openxmlformats.org/officeDocument/2006/relationships/webSettings" Target="webSettings.xml" /><Relationship Id="rId20" Type="http://schemas.openxmlformats.org/officeDocument/2006/relationships/hyperlink" Target="https://zakon.rada.gov.ua/rada/show/766-19" TargetMode="External" /><Relationship Id="rId21" Type="http://schemas.openxmlformats.org/officeDocument/2006/relationships/hyperlink" Target="https://zakon.rada.gov.ua/rada/show/1798-19" TargetMode="External" /><Relationship Id="rId22" Type="http://schemas.openxmlformats.org/officeDocument/2006/relationships/hyperlink" Target="https://zakon.rada.gov.ua/rada/show/2456-17" TargetMode="External" /><Relationship Id="rId23" Type="http://schemas.openxmlformats.org/officeDocument/2006/relationships/hyperlink" Target="https://zakon.rada.gov.ua/laws/show/2456-17" TargetMode="External" /><Relationship Id="rId24" Type="http://schemas.openxmlformats.org/officeDocument/2006/relationships/header" Target="header1.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zakon.rada.gov.ua/laws/show/2145-19" TargetMode="External" /><Relationship Id="rId6" Type="http://schemas.openxmlformats.org/officeDocument/2006/relationships/hyperlink" Target="https://zakon.rada.gov.ua/laws/show/2939-17" TargetMode="External" /><Relationship Id="rId7" Type="http://schemas.openxmlformats.org/officeDocument/2006/relationships/hyperlink" Target="https://zakon.rada.gov.ua/laws/show/319-19" TargetMode="External" /><Relationship Id="rId8" Type="http://schemas.openxmlformats.org/officeDocument/2006/relationships/hyperlink" Target="https://zakon.rada.gov.ua/laws/show/z0493-15" TargetMode="External" /><Relationship Id="rId9" Type="http://schemas.openxmlformats.org/officeDocument/2006/relationships/hyperlink" Target="https://zakon.rada.gov.ua/laws/show/1415-19"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Em0qaLxTmIQfKAgryq3wtH8ogg==">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otalTime>0</TotalTime>
  <Pages>42</Pages>
  <Words>58942</Words>
  <Characters>33597</Characters>
  <Application>Microsoft Office Word</Application>
  <DocSecurity>0</DocSecurity>
  <Lines>0</Lines>
  <Paragraphs>0</Paragraphs>
  <ScaleCrop>false</ScaleCrop>
  <Company>SPecialiST RePack</Company>
  <LinksUpToDate>false</LinksUpToDate>
  <CharactersWithSpaces>92355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KVV</dc:creator>
  <cp:lastModifiedBy>Совсун Інна Романівна</cp:lastModifiedBy>
  <cp:revision>5</cp:revision>
  <cp:lastPrinted>2019-09-24T10:29:00Z</cp:lastPrinted>
  <dcterms:created xsi:type="dcterms:W3CDTF">2019-09-24T11:19:00Z</dcterms:created>
  <dcterms:modified xsi:type="dcterms:W3CDTF">2019-09-24T12:06:00Z</dcterms:modified>
</cp:coreProperties>
</file>