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582" w:rsidRPr="002C2CED" w:rsidRDefault="00FB1582" w:rsidP="003A09F5">
      <w:pPr>
        <w:tabs>
          <w:tab w:val="center" w:pos="4512"/>
        </w:tabs>
        <w:suppressAutoHyphens/>
        <w:jc w:val="center"/>
        <w:outlineLvl w:val="0"/>
        <w:rPr>
          <w:b/>
          <w:color w:val="800000"/>
          <w:sz w:val="32"/>
          <w:lang w:val="uk-UA"/>
        </w:rPr>
      </w:pPr>
      <w:bookmarkStart w:id="0" w:name="_GoBack"/>
      <w:bookmarkEnd w:id="0"/>
    </w:p>
    <w:p w:rsidR="00273942" w:rsidRPr="002C2CED" w:rsidRDefault="006571AF" w:rsidP="003A09F5">
      <w:pPr>
        <w:tabs>
          <w:tab w:val="center" w:pos="4512"/>
        </w:tabs>
        <w:suppressAutoHyphens/>
        <w:jc w:val="center"/>
        <w:outlineLvl w:val="0"/>
        <w:rPr>
          <w:b/>
          <w:color w:val="800000"/>
          <w:sz w:val="32"/>
          <w:lang w:val="uk-UA"/>
        </w:rPr>
      </w:pPr>
      <w:r w:rsidRPr="002C2CED">
        <w:rPr>
          <w:b/>
          <w:color w:val="800000"/>
          <w:sz w:val="32"/>
          <w:lang w:val="uk-UA"/>
        </w:rPr>
        <w:t>МАКРОФІНАНСОВА ДОПОМОГА</w:t>
      </w:r>
      <w:r w:rsidR="007C552B" w:rsidRPr="002C2CED">
        <w:rPr>
          <w:b/>
          <w:color w:val="800000"/>
          <w:sz w:val="32"/>
          <w:lang w:val="uk-UA"/>
        </w:rPr>
        <w:t xml:space="preserve"> </w:t>
      </w:r>
      <w:r w:rsidRPr="002C2CED">
        <w:rPr>
          <w:b/>
          <w:color w:val="800000"/>
          <w:sz w:val="32"/>
          <w:lang w:val="uk-UA"/>
        </w:rPr>
        <w:t>УКРАЇНІ</w:t>
      </w:r>
    </w:p>
    <w:p w:rsidR="003A09F5" w:rsidRPr="002C2CED" w:rsidRDefault="003A09F5" w:rsidP="003A09F5">
      <w:pPr>
        <w:tabs>
          <w:tab w:val="center" w:pos="4512"/>
        </w:tabs>
        <w:suppressAutoHyphens/>
        <w:jc w:val="center"/>
        <w:outlineLvl w:val="0"/>
        <w:rPr>
          <w:b/>
          <w:color w:val="800000"/>
          <w:sz w:val="32"/>
          <w:lang w:val="uk-UA"/>
        </w:rPr>
      </w:pPr>
    </w:p>
    <w:p w:rsidR="003A09F5" w:rsidRPr="002C2CED" w:rsidRDefault="003A09F5" w:rsidP="003A09F5">
      <w:pPr>
        <w:tabs>
          <w:tab w:val="center" w:pos="4512"/>
        </w:tabs>
        <w:suppressAutoHyphens/>
        <w:jc w:val="center"/>
        <w:outlineLvl w:val="0"/>
        <w:rPr>
          <w:b/>
          <w:color w:val="800000"/>
          <w:sz w:val="32"/>
          <w:lang w:val="uk-UA"/>
        </w:rPr>
      </w:pPr>
    </w:p>
    <w:p w:rsidR="003A09F5" w:rsidRPr="002C2CED" w:rsidRDefault="003A09F5" w:rsidP="003A09F5">
      <w:pPr>
        <w:tabs>
          <w:tab w:val="center" w:pos="4512"/>
        </w:tabs>
        <w:suppressAutoHyphens/>
        <w:jc w:val="center"/>
        <w:outlineLvl w:val="0"/>
        <w:rPr>
          <w:b/>
          <w:color w:val="800000"/>
          <w:sz w:val="32"/>
          <w:lang w:val="uk-UA"/>
        </w:rPr>
      </w:pPr>
    </w:p>
    <w:p w:rsidR="003A09F5" w:rsidRPr="002C2CED" w:rsidRDefault="003A09F5" w:rsidP="003A09F5">
      <w:pPr>
        <w:tabs>
          <w:tab w:val="center" w:pos="4512"/>
        </w:tabs>
        <w:suppressAutoHyphens/>
        <w:jc w:val="center"/>
        <w:outlineLvl w:val="0"/>
        <w:rPr>
          <w:b/>
          <w:color w:val="800000"/>
          <w:sz w:val="32"/>
          <w:lang w:val="uk-UA"/>
        </w:rPr>
      </w:pPr>
    </w:p>
    <w:p w:rsidR="003A09F5" w:rsidRPr="002C2CED" w:rsidRDefault="003A09F5" w:rsidP="003A09F5">
      <w:pPr>
        <w:tabs>
          <w:tab w:val="center" w:pos="4512"/>
        </w:tabs>
        <w:suppressAutoHyphens/>
        <w:jc w:val="center"/>
        <w:outlineLvl w:val="0"/>
        <w:rPr>
          <w:b/>
          <w:color w:val="800000"/>
          <w:sz w:val="32"/>
          <w:lang w:val="uk-UA"/>
        </w:rPr>
      </w:pPr>
    </w:p>
    <w:p w:rsidR="00484E95" w:rsidRPr="002C2CED" w:rsidRDefault="006571AF" w:rsidP="003A09F5">
      <w:pPr>
        <w:tabs>
          <w:tab w:val="center" w:pos="4512"/>
        </w:tabs>
        <w:suppressAutoHyphens/>
        <w:jc w:val="center"/>
        <w:outlineLvl w:val="0"/>
        <w:rPr>
          <w:b/>
          <w:color w:val="800000"/>
          <w:sz w:val="32"/>
          <w:lang w:val="uk-UA"/>
        </w:rPr>
      </w:pPr>
      <w:r w:rsidRPr="002C2CED">
        <w:rPr>
          <w:b/>
          <w:color w:val="800000"/>
          <w:sz w:val="32"/>
          <w:lang w:val="uk-UA"/>
        </w:rPr>
        <w:t>КРЕДИТНА УГОДА</w:t>
      </w:r>
    </w:p>
    <w:p w:rsidR="003A09F5" w:rsidRPr="002C2CED" w:rsidRDefault="003A09F5" w:rsidP="003A09F5">
      <w:pPr>
        <w:tabs>
          <w:tab w:val="center" w:pos="4512"/>
        </w:tabs>
        <w:suppressAutoHyphens/>
        <w:jc w:val="center"/>
        <w:rPr>
          <w:b/>
          <w:sz w:val="32"/>
          <w:lang w:val="uk-UA"/>
        </w:rPr>
      </w:pPr>
    </w:p>
    <w:p w:rsidR="003A09F5" w:rsidRPr="002C2CED" w:rsidRDefault="003A09F5" w:rsidP="003A09F5">
      <w:pPr>
        <w:tabs>
          <w:tab w:val="center" w:pos="4512"/>
        </w:tabs>
        <w:suppressAutoHyphens/>
        <w:jc w:val="center"/>
        <w:rPr>
          <w:b/>
          <w:sz w:val="32"/>
          <w:lang w:val="uk-UA"/>
        </w:rPr>
      </w:pPr>
    </w:p>
    <w:p w:rsidR="00F74B5F" w:rsidRPr="002C2CED" w:rsidRDefault="006F2AE0" w:rsidP="003A09F5">
      <w:pPr>
        <w:tabs>
          <w:tab w:val="center" w:pos="4512"/>
        </w:tabs>
        <w:suppressAutoHyphens/>
        <w:jc w:val="center"/>
        <w:rPr>
          <w:b/>
          <w:sz w:val="32"/>
          <w:lang w:val="uk-UA"/>
        </w:rPr>
      </w:pPr>
      <w:r w:rsidRPr="002C2CED">
        <w:rPr>
          <w:b/>
          <w:sz w:val="32"/>
          <w:lang w:val="uk-UA"/>
        </w:rPr>
        <w:t>м</w:t>
      </w:r>
      <w:r w:rsidR="00F74B5F" w:rsidRPr="002C2CED">
        <w:rPr>
          <w:b/>
          <w:sz w:val="32"/>
          <w:lang w:val="uk-UA"/>
        </w:rPr>
        <w:t>іж</w:t>
      </w:r>
    </w:p>
    <w:p w:rsidR="003A09F5" w:rsidRPr="002C2CED" w:rsidRDefault="003A09F5" w:rsidP="003A09F5">
      <w:pPr>
        <w:tabs>
          <w:tab w:val="center" w:pos="4512"/>
        </w:tabs>
        <w:suppressAutoHyphens/>
        <w:jc w:val="center"/>
        <w:rPr>
          <w:b/>
          <w:color w:val="800000"/>
          <w:sz w:val="32"/>
          <w:lang w:val="uk-UA"/>
        </w:rPr>
      </w:pPr>
    </w:p>
    <w:p w:rsidR="003A09F5" w:rsidRPr="002C2CED" w:rsidRDefault="003A09F5" w:rsidP="003A09F5">
      <w:pPr>
        <w:tabs>
          <w:tab w:val="center" w:pos="4512"/>
        </w:tabs>
        <w:suppressAutoHyphens/>
        <w:jc w:val="center"/>
        <w:rPr>
          <w:b/>
          <w:color w:val="800000"/>
          <w:sz w:val="32"/>
          <w:lang w:val="uk-UA"/>
        </w:rPr>
      </w:pPr>
    </w:p>
    <w:p w:rsidR="003A09F5" w:rsidRPr="002C2CED" w:rsidRDefault="003A09F5" w:rsidP="003A09F5">
      <w:pPr>
        <w:tabs>
          <w:tab w:val="center" w:pos="4512"/>
        </w:tabs>
        <w:suppressAutoHyphens/>
        <w:jc w:val="center"/>
        <w:rPr>
          <w:b/>
          <w:caps/>
          <w:color w:val="800000"/>
          <w:sz w:val="32"/>
          <w:lang w:val="uk-UA"/>
        </w:rPr>
      </w:pPr>
      <w:r w:rsidRPr="002C2CED">
        <w:rPr>
          <w:b/>
          <w:color w:val="800000"/>
          <w:sz w:val="32"/>
          <w:lang w:val="uk-UA"/>
        </w:rPr>
        <w:t>УКРАЇНОЮ</w:t>
      </w:r>
    </w:p>
    <w:p w:rsidR="003A09F5" w:rsidRPr="002C2CED" w:rsidRDefault="003A09F5" w:rsidP="003A09F5">
      <w:pPr>
        <w:tabs>
          <w:tab w:val="center" w:pos="4512"/>
        </w:tabs>
        <w:suppressAutoHyphens/>
        <w:jc w:val="center"/>
        <w:rPr>
          <w:b/>
          <w:sz w:val="32"/>
          <w:lang w:val="uk-UA"/>
        </w:rPr>
      </w:pPr>
      <w:r w:rsidRPr="002C2CED">
        <w:rPr>
          <w:b/>
          <w:sz w:val="32"/>
          <w:lang w:val="uk-UA"/>
        </w:rPr>
        <w:t>як Позичальником</w:t>
      </w:r>
    </w:p>
    <w:p w:rsidR="003A09F5" w:rsidRPr="002C2CED" w:rsidRDefault="003A09F5" w:rsidP="003A09F5">
      <w:pPr>
        <w:tabs>
          <w:tab w:val="left" w:pos="-720"/>
        </w:tabs>
        <w:suppressAutoHyphens/>
        <w:jc w:val="center"/>
        <w:rPr>
          <w:b/>
          <w:sz w:val="32"/>
          <w:lang w:val="uk-UA"/>
        </w:rPr>
      </w:pPr>
    </w:p>
    <w:p w:rsidR="003A09F5" w:rsidRPr="002C2CED" w:rsidRDefault="003A09F5" w:rsidP="003A09F5">
      <w:pPr>
        <w:tabs>
          <w:tab w:val="left" w:pos="-720"/>
        </w:tabs>
        <w:suppressAutoHyphens/>
        <w:jc w:val="center"/>
        <w:rPr>
          <w:b/>
          <w:sz w:val="32"/>
          <w:lang w:val="uk-UA"/>
        </w:rPr>
      </w:pPr>
    </w:p>
    <w:p w:rsidR="003A09F5" w:rsidRPr="002C2CED" w:rsidRDefault="003A09F5" w:rsidP="003A09F5">
      <w:pPr>
        <w:tabs>
          <w:tab w:val="left" w:pos="-720"/>
        </w:tabs>
        <w:suppressAutoHyphens/>
        <w:jc w:val="center"/>
        <w:rPr>
          <w:b/>
          <w:color w:val="800000"/>
          <w:sz w:val="32"/>
          <w:lang w:val="uk-UA"/>
        </w:rPr>
      </w:pPr>
      <w:r w:rsidRPr="002C2CED">
        <w:rPr>
          <w:b/>
          <w:sz w:val="32"/>
          <w:lang w:val="uk-UA"/>
        </w:rPr>
        <w:t>та</w:t>
      </w:r>
      <w:r w:rsidRPr="002C2CED">
        <w:rPr>
          <w:b/>
          <w:color w:val="800000"/>
          <w:sz w:val="32"/>
          <w:lang w:val="uk-UA"/>
        </w:rPr>
        <w:t xml:space="preserve"> </w:t>
      </w:r>
    </w:p>
    <w:p w:rsidR="003A09F5" w:rsidRPr="002C2CED" w:rsidRDefault="003A09F5" w:rsidP="003A09F5">
      <w:pPr>
        <w:tabs>
          <w:tab w:val="center" w:pos="4512"/>
        </w:tabs>
        <w:suppressAutoHyphens/>
        <w:jc w:val="center"/>
        <w:rPr>
          <w:b/>
          <w:color w:val="800000"/>
          <w:sz w:val="32"/>
          <w:lang w:val="uk-UA"/>
        </w:rPr>
      </w:pPr>
    </w:p>
    <w:p w:rsidR="003A09F5" w:rsidRPr="002C2CED" w:rsidRDefault="003A09F5" w:rsidP="003A09F5">
      <w:pPr>
        <w:tabs>
          <w:tab w:val="center" w:pos="4512"/>
        </w:tabs>
        <w:suppressAutoHyphens/>
        <w:jc w:val="center"/>
        <w:rPr>
          <w:b/>
          <w:color w:val="800000"/>
          <w:sz w:val="32"/>
          <w:lang w:val="uk-UA"/>
        </w:rPr>
      </w:pPr>
    </w:p>
    <w:p w:rsidR="003A09F5" w:rsidRPr="002C2CED" w:rsidRDefault="003A09F5" w:rsidP="003A09F5">
      <w:pPr>
        <w:tabs>
          <w:tab w:val="center" w:pos="4512"/>
        </w:tabs>
        <w:suppressAutoHyphens/>
        <w:jc w:val="center"/>
        <w:rPr>
          <w:b/>
          <w:color w:val="800000"/>
          <w:sz w:val="32"/>
          <w:lang w:val="uk-UA"/>
        </w:rPr>
      </w:pPr>
      <w:r w:rsidRPr="002C2CED">
        <w:rPr>
          <w:b/>
          <w:color w:val="800000"/>
          <w:sz w:val="32"/>
          <w:lang w:val="uk-UA"/>
        </w:rPr>
        <w:t>НАЦІОНАЛЬНИМ БАНКОМ УКРАЇНИ</w:t>
      </w:r>
    </w:p>
    <w:p w:rsidR="003A09F5" w:rsidRPr="002C2CED" w:rsidRDefault="003A09F5" w:rsidP="003A09F5">
      <w:pPr>
        <w:tabs>
          <w:tab w:val="left" w:pos="-720"/>
        </w:tabs>
        <w:suppressAutoHyphens/>
        <w:jc w:val="center"/>
        <w:rPr>
          <w:b/>
          <w:color w:val="800000"/>
          <w:sz w:val="32"/>
          <w:lang w:val="uk-UA"/>
        </w:rPr>
      </w:pPr>
      <w:r w:rsidRPr="002C2CED">
        <w:rPr>
          <w:b/>
          <w:sz w:val="32"/>
          <w:lang w:val="uk-UA"/>
        </w:rPr>
        <w:t xml:space="preserve">як </w:t>
      </w:r>
      <w:r w:rsidR="002C2CED" w:rsidRPr="002C2CED">
        <w:rPr>
          <w:b/>
          <w:sz w:val="32"/>
          <w:lang w:val="uk-UA"/>
        </w:rPr>
        <w:t>А</w:t>
      </w:r>
      <w:r w:rsidRPr="002C2CED">
        <w:rPr>
          <w:b/>
          <w:sz w:val="32"/>
          <w:lang w:val="uk-UA"/>
        </w:rPr>
        <w:t>гентом Позичальника</w:t>
      </w:r>
      <w:r w:rsidRPr="002C2CED">
        <w:rPr>
          <w:b/>
          <w:color w:val="800000"/>
          <w:sz w:val="32"/>
          <w:lang w:val="uk-UA"/>
        </w:rPr>
        <w:t xml:space="preserve"> </w:t>
      </w:r>
    </w:p>
    <w:p w:rsidR="003A09F5" w:rsidRPr="002C2CED" w:rsidRDefault="003A09F5" w:rsidP="003A09F5">
      <w:pPr>
        <w:tabs>
          <w:tab w:val="center" w:pos="4512"/>
        </w:tabs>
        <w:suppressAutoHyphens/>
        <w:jc w:val="center"/>
        <w:rPr>
          <w:b/>
          <w:sz w:val="32"/>
          <w:lang w:val="uk-UA"/>
        </w:rPr>
      </w:pPr>
    </w:p>
    <w:p w:rsidR="003A09F5" w:rsidRPr="002C2CED" w:rsidRDefault="003A09F5" w:rsidP="003A09F5">
      <w:pPr>
        <w:tabs>
          <w:tab w:val="center" w:pos="4512"/>
        </w:tabs>
        <w:suppressAutoHyphens/>
        <w:jc w:val="center"/>
        <w:rPr>
          <w:b/>
          <w:sz w:val="32"/>
          <w:lang w:val="uk-UA"/>
        </w:rPr>
      </w:pPr>
    </w:p>
    <w:p w:rsidR="003A09F5" w:rsidRPr="002C2CED" w:rsidRDefault="002C2CED" w:rsidP="003A09F5">
      <w:pPr>
        <w:tabs>
          <w:tab w:val="center" w:pos="4512"/>
        </w:tabs>
        <w:suppressAutoHyphens/>
        <w:jc w:val="center"/>
        <w:rPr>
          <w:b/>
          <w:sz w:val="32"/>
          <w:lang w:val="uk-UA"/>
        </w:rPr>
      </w:pPr>
      <w:r w:rsidRPr="002C2CED">
        <w:rPr>
          <w:b/>
          <w:sz w:val="32"/>
          <w:lang w:val="uk-UA"/>
        </w:rPr>
        <w:t>ТА</w:t>
      </w:r>
    </w:p>
    <w:p w:rsidR="003A09F5" w:rsidRPr="002C2CED" w:rsidRDefault="003A09F5" w:rsidP="003A09F5">
      <w:pPr>
        <w:tabs>
          <w:tab w:val="left" w:pos="-720"/>
        </w:tabs>
        <w:suppressAutoHyphens/>
        <w:jc w:val="center"/>
        <w:rPr>
          <w:b/>
          <w:color w:val="800000"/>
          <w:sz w:val="32"/>
          <w:lang w:val="uk-UA"/>
        </w:rPr>
      </w:pPr>
    </w:p>
    <w:p w:rsidR="003A09F5" w:rsidRPr="002C2CED" w:rsidRDefault="003A09F5" w:rsidP="003A09F5">
      <w:pPr>
        <w:tabs>
          <w:tab w:val="left" w:pos="-720"/>
        </w:tabs>
        <w:suppressAutoHyphens/>
        <w:jc w:val="center"/>
        <w:rPr>
          <w:b/>
          <w:color w:val="800000"/>
          <w:sz w:val="32"/>
          <w:lang w:val="uk-UA"/>
        </w:rPr>
      </w:pPr>
    </w:p>
    <w:p w:rsidR="00602B4F" w:rsidRPr="002C2CED" w:rsidRDefault="00602B4F" w:rsidP="003A09F5">
      <w:pPr>
        <w:tabs>
          <w:tab w:val="left" w:pos="-720"/>
        </w:tabs>
        <w:suppressAutoHyphens/>
        <w:jc w:val="center"/>
        <w:rPr>
          <w:b/>
          <w:sz w:val="32"/>
          <w:lang w:val="uk-UA"/>
        </w:rPr>
      </w:pPr>
      <w:r w:rsidRPr="002C2CED">
        <w:rPr>
          <w:b/>
          <w:color w:val="800000"/>
          <w:sz w:val="32"/>
          <w:lang w:val="uk-UA"/>
        </w:rPr>
        <w:t>ЄВРОПЕЙСЬКИМ СОЮЗОМ</w:t>
      </w:r>
    </w:p>
    <w:p w:rsidR="00602B4F" w:rsidRPr="002C2CED" w:rsidRDefault="00602B4F" w:rsidP="003A09F5">
      <w:pPr>
        <w:tabs>
          <w:tab w:val="center" w:pos="4512"/>
        </w:tabs>
        <w:suppressAutoHyphens/>
        <w:jc w:val="center"/>
        <w:rPr>
          <w:b/>
          <w:sz w:val="32"/>
          <w:lang w:val="uk-UA"/>
        </w:rPr>
      </w:pPr>
      <w:r w:rsidRPr="002C2CED">
        <w:rPr>
          <w:b/>
          <w:sz w:val="32"/>
          <w:lang w:val="uk-UA"/>
        </w:rPr>
        <w:t>як Кредитором</w:t>
      </w:r>
    </w:p>
    <w:p w:rsidR="006F2AE0" w:rsidRPr="002C2CED" w:rsidRDefault="006F2AE0" w:rsidP="003A09F5">
      <w:pPr>
        <w:tabs>
          <w:tab w:val="center" w:pos="4512"/>
        </w:tabs>
        <w:suppressAutoHyphens/>
        <w:jc w:val="center"/>
        <w:rPr>
          <w:b/>
          <w:sz w:val="32"/>
          <w:lang w:val="uk-UA"/>
        </w:rPr>
      </w:pPr>
    </w:p>
    <w:p w:rsidR="003048C4" w:rsidRPr="002C2CED" w:rsidRDefault="003048C4" w:rsidP="003A09F5">
      <w:pPr>
        <w:tabs>
          <w:tab w:val="center" w:pos="4512"/>
        </w:tabs>
        <w:suppressAutoHyphens/>
        <w:jc w:val="center"/>
        <w:rPr>
          <w:b/>
          <w:sz w:val="32"/>
          <w:lang w:val="uk-UA"/>
        </w:rPr>
      </w:pPr>
    </w:p>
    <w:p w:rsidR="00AC4EAE" w:rsidRPr="002C2CED" w:rsidRDefault="00AC4EAE" w:rsidP="003048C4">
      <w:pPr>
        <w:tabs>
          <w:tab w:val="center" w:pos="4512"/>
        </w:tabs>
        <w:suppressAutoHyphens/>
        <w:jc w:val="center"/>
        <w:rPr>
          <w:b/>
          <w:sz w:val="32"/>
          <w:lang w:val="uk-UA"/>
        </w:rPr>
      </w:pPr>
    </w:p>
    <w:p w:rsidR="003A09F5" w:rsidRPr="002C2CED" w:rsidRDefault="003A09F5" w:rsidP="003048C4">
      <w:pPr>
        <w:tabs>
          <w:tab w:val="center" w:pos="4512"/>
        </w:tabs>
        <w:suppressAutoHyphens/>
        <w:jc w:val="center"/>
        <w:rPr>
          <w:b/>
          <w:sz w:val="32"/>
          <w:lang w:val="uk-UA"/>
        </w:rPr>
      </w:pPr>
    </w:p>
    <w:p w:rsidR="003A09F5" w:rsidRPr="002C2CED" w:rsidRDefault="003A09F5" w:rsidP="003048C4">
      <w:pPr>
        <w:tabs>
          <w:tab w:val="center" w:pos="4512"/>
        </w:tabs>
        <w:suppressAutoHyphens/>
        <w:jc w:val="center"/>
        <w:rPr>
          <w:b/>
          <w:sz w:val="32"/>
          <w:lang w:val="uk-UA"/>
        </w:rPr>
      </w:pPr>
    </w:p>
    <w:p w:rsidR="00484E95" w:rsidRPr="002C2CED" w:rsidRDefault="00C97373" w:rsidP="003048C4">
      <w:pPr>
        <w:tabs>
          <w:tab w:val="center" w:pos="4512"/>
        </w:tabs>
        <w:suppressAutoHyphens/>
        <w:jc w:val="center"/>
        <w:rPr>
          <w:b/>
          <w:sz w:val="32"/>
          <w:lang w:val="uk-UA"/>
        </w:rPr>
      </w:pPr>
      <w:r w:rsidRPr="002C2CED">
        <w:rPr>
          <w:b/>
          <w:sz w:val="32"/>
          <w:lang w:val="uk-UA"/>
        </w:rPr>
        <w:t>2020</w:t>
      </w:r>
    </w:p>
    <w:p w:rsidR="00484E95" w:rsidRPr="002C2CED" w:rsidRDefault="00484E95">
      <w:pPr>
        <w:tabs>
          <w:tab w:val="center" w:pos="4512"/>
        </w:tabs>
        <w:suppressAutoHyphens/>
        <w:spacing w:before="1200"/>
        <w:jc w:val="center"/>
        <w:rPr>
          <w:b/>
          <w:sz w:val="32"/>
          <w:lang w:val="uk-UA"/>
        </w:rPr>
        <w:sectPr w:rsidR="00484E95" w:rsidRPr="002C2CED">
          <w:footerReference w:type="even" r:id="rId9"/>
          <w:footerReference w:type="default" r:id="rId10"/>
          <w:headerReference w:type="first" r:id="rId11"/>
          <w:pgSz w:w="11904" w:h="16836" w:code="9"/>
          <w:pgMar w:top="1440" w:right="1440" w:bottom="1440" w:left="1440" w:header="1440" w:footer="1440" w:gutter="0"/>
          <w:pgBorders w:display="firstPage" w:offsetFrom="page">
            <w:top w:val="single" w:sz="4" w:space="24" w:color="auto"/>
            <w:left w:val="single" w:sz="4" w:space="24" w:color="auto"/>
            <w:bottom w:val="single" w:sz="4" w:space="24" w:color="auto"/>
            <w:right w:val="single" w:sz="4" w:space="24" w:color="auto"/>
          </w:pgBorders>
          <w:pgNumType w:fmt="numberInDash"/>
          <w:cols w:space="708"/>
          <w:noEndnote/>
          <w:titlePg/>
        </w:sectPr>
      </w:pPr>
    </w:p>
    <w:p w:rsidR="00484E95" w:rsidRPr="002C2CED" w:rsidRDefault="006571AF" w:rsidP="00FB1582">
      <w:pPr>
        <w:tabs>
          <w:tab w:val="left" w:pos="-720"/>
        </w:tabs>
        <w:suppressAutoHyphens/>
        <w:jc w:val="both"/>
        <w:outlineLvl w:val="0"/>
        <w:rPr>
          <w:lang w:val="uk-UA"/>
        </w:rPr>
      </w:pPr>
      <w:r w:rsidRPr="002C2CED">
        <w:rPr>
          <w:lang w:val="uk-UA"/>
        </w:rPr>
        <w:lastRenderedPageBreak/>
        <w:t xml:space="preserve">Ця Кредитна угода укладена між </w:t>
      </w:r>
    </w:p>
    <w:p w:rsidR="00FB1582" w:rsidRPr="002C2CED" w:rsidRDefault="00FB1582" w:rsidP="00FB1582">
      <w:pPr>
        <w:pStyle w:val="aa"/>
        <w:rPr>
          <w:b/>
          <w:lang w:val="uk-UA"/>
        </w:rPr>
      </w:pPr>
    </w:p>
    <w:p w:rsidR="003A09F5" w:rsidRPr="002C2CED" w:rsidRDefault="003A09F5" w:rsidP="00FB1582">
      <w:pPr>
        <w:pStyle w:val="aa"/>
        <w:rPr>
          <w:szCs w:val="24"/>
          <w:lang w:val="uk-UA"/>
        </w:rPr>
      </w:pPr>
      <w:r w:rsidRPr="002C2CED">
        <w:rPr>
          <w:b/>
          <w:lang w:val="uk-UA"/>
        </w:rPr>
        <w:t>Україною</w:t>
      </w:r>
      <w:r w:rsidRPr="002C2CED">
        <w:rPr>
          <w:lang w:val="uk-UA"/>
        </w:rPr>
        <w:t>, представленою Міністром фінансів,</w:t>
      </w:r>
    </w:p>
    <w:p w:rsidR="00FB1582" w:rsidRPr="002C2CED" w:rsidRDefault="00FB1582" w:rsidP="00FB1582">
      <w:pPr>
        <w:pStyle w:val="aa"/>
        <w:rPr>
          <w:szCs w:val="24"/>
          <w:lang w:val="uk-UA"/>
        </w:rPr>
      </w:pPr>
    </w:p>
    <w:p w:rsidR="003A09F5" w:rsidRPr="002C2CED" w:rsidRDefault="003A09F5" w:rsidP="00FB1582">
      <w:pPr>
        <w:pStyle w:val="aa"/>
        <w:rPr>
          <w:lang w:val="uk-UA"/>
        </w:rPr>
      </w:pPr>
      <w:r w:rsidRPr="002C2CED">
        <w:rPr>
          <w:szCs w:val="24"/>
          <w:lang w:val="uk-UA"/>
        </w:rPr>
        <w:t>як Позичальником,</w:t>
      </w:r>
    </w:p>
    <w:p w:rsidR="00FB1582" w:rsidRPr="002C2CED" w:rsidRDefault="00FB1582" w:rsidP="00FB1582">
      <w:pPr>
        <w:tabs>
          <w:tab w:val="left" w:pos="-720"/>
          <w:tab w:val="left" w:pos="5812"/>
        </w:tabs>
        <w:suppressAutoHyphens/>
        <w:jc w:val="both"/>
        <w:rPr>
          <w:b/>
          <w:lang w:val="uk-UA"/>
        </w:rPr>
      </w:pPr>
    </w:p>
    <w:p w:rsidR="002C2CED" w:rsidRPr="002C2CED" w:rsidRDefault="002C2CED" w:rsidP="00FB1582">
      <w:pPr>
        <w:tabs>
          <w:tab w:val="left" w:pos="-720"/>
          <w:tab w:val="left" w:pos="5812"/>
        </w:tabs>
        <w:suppressAutoHyphens/>
        <w:jc w:val="both"/>
        <w:rPr>
          <w:lang w:val="uk-UA"/>
        </w:rPr>
      </w:pPr>
      <w:r w:rsidRPr="002C2CED">
        <w:rPr>
          <w:lang w:val="uk-UA"/>
        </w:rPr>
        <w:t>та</w:t>
      </w:r>
    </w:p>
    <w:p w:rsidR="002C2CED" w:rsidRPr="002C2CED" w:rsidRDefault="002C2CED" w:rsidP="00FB1582">
      <w:pPr>
        <w:tabs>
          <w:tab w:val="left" w:pos="-720"/>
          <w:tab w:val="left" w:pos="5812"/>
        </w:tabs>
        <w:suppressAutoHyphens/>
        <w:jc w:val="both"/>
        <w:rPr>
          <w:b/>
          <w:lang w:val="uk-UA"/>
        </w:rPr>
      </w:pPr>
    </w:p>
    <w:p w:rsidR="00FB1582" w:rsidRPr="002C2CED" w:rsidRDefault="003A09F5" w:rsidP="00FB1582">
      <w:pPr>
        <w:tabs>
          <w:tab w:val="left" w:pos="-720"/>
          <w:tab w:val="left" w:pos="5812"/>
        </w:tabs>
        <w:suppressAutoHyphens/>
        <w:jc w:val="both"/>
        <w:rPr>
          <w:lang w:val="uk-UA"/>
        </w:rPr>
      </w:pPr>
      <w:r w:rsidRPr="002C2CED">
        <w:rPr>
          <w:b/>
          <w:lang w:val="uk-UA"/>
        </w:rPr>
        <w:t>Національним банком України</w:t>
      </w:r>
      <w:r w:rsidRPr="002C2CED">
        <w:rPr>
          <w:lang w:val="uk-UA"/>
        </w:rPr>
        <w:t xml:space="preserve">, що виступає в якості агента Позичальника, </w:t>
      </w:r>
    </w:p>
    <w:p w:rsidR="003A09F5" w:rsidRPr="002C2CED" w:rsidRDefault="003A09F5" w:rsidP="00FB1582">
      <w:pPr>
        <w:tabs>
          <w:tab w:val="left" w:pos="-720"/>
          <w:tab w:val="left" w:pos="5812"/>
        </w:tabs>
        <w:suppressAutoHyphens/>
        <w:jc w:val="both"/>
        <w:rPr>
          <w:lang w:val="uk-UA"/>
        </w:rPr>
      </w:pPr>
      <w:r w:rsidRPr="002C2CED">
        <w:rPr>
          <w:lang w:val="uk-UA"/>
        </w:rPr>
        <w:t>представленого Головою Національного банку України,</w:t>
      </w:r>
    </w:p>
    <w:p w:rsidR="002C2CED" w:rsidRPr="002C2CED" w:rsidRDefault="002C2CED" w:rsidP="00FB1582">
      <w:pPr>
        <w:tabs>
          <w:tab w:val="left" w:pos="-720"/>
        </w:tabs>
        <w:suppressAutoHyphens/>
        <w:rPr>
          <w:lang w:val="uk-UA"/>
        </w:rPr>
      </w:pPr>
    </w:p>
    <w:p w:rsidR="003A09F5" w:rsidRPr="002C2CED" w:rsidRDefault="002C2CED" w:rsidP="00FB1582">
      <w:pPr>
        <w:tabs>
          <w:tab w:val="left" w:pos="-720"/>
        </w:tabs>
        <w:suppressAutoHyphens/>
        <w:rPr>
          <w:lang w:val="uk-UA"/>
        </w:rPr>
      </w:pPr>
      <w:r w:rsidRPr="002C2CED">
        <w:rPr>
          <w:lang w:val="uk-UA"/>
        </w:rPr>
        <w:t>та</w:t>
      </w:r>
    </w:p>
    <w:p w:rsidR="002C2CED" w:rsidRPr="002C2CED" w:rsidRDefault="002C2CED" w:rsidP="00FB1582">
      <w:pPr>
        <w:tabs>
          <w:tab w:val="left" w:pos="-720"/>
        </w:tabs>
        <w:suppressAutoHyphens/>
        <w:jc w:val="both"/>
        <w:rPr>
          <w:b/>
          <w:lang w:val="uk-UA"/>
        </w:rPr>
      </w:pPr>
    </w:p>
    <w:p w:rsidR="00602B4F" w:rsidRPr="002C2CED" w:rsidRDefault="00602B4F" w:rsidP="00FB1582">
      <w:pPr>
        <w:tabs>
          <w:tab w:val="left" w:pos="-720"/>
        </w:tabs>
        <w:suppressAutoHyphens/>
        <w:jc w:val="both"/>
        <w:rPr>
          <w:lang w:val="uk-UA"/>
        </w:rPr>
      </w:pPr>
      <w:r w:rsidRPr="002C2CED">
        <w:rPr>
          <w:b/>
          <w:lang w:val="uk-UA"/>
        </w:rPr>
        <w:t>Європейським Союзом</w:t>
      </w:r>
      <w:r w:rsidRPr="002C2CED">
        <w:rPr>
          <w:lang w:val="uk-UA"/>
        </w:rPr>
        <w:t>, представленим Європейською Комісією,</w:t>
      </w:r>
    </w:p>
    <w:p w:rsidR="00602B4F" w:rsidRPr="002C2CED" w:rsidRDefault="00602B4F" w:rsidP="00FB1582">
      <w:pPr>
        <w:tabs>
          <w:tab w:val="left" w:pos="-720"/>
        </w:tabs>
        <w:suppressAutoHyphens/>
        <w:rPr>
          <w:lang w:val="uk-UA"/>
        </w:rPr>
      </w:pPr>
      <w:r w:rsidRPr="002C2CED">
        <w:rPr>
          <w:lang w:val="uk-UA"/>
        </w:rPr>
        <w:t>як Кредитором,</w:t>
      </w:r>
    </w:p>
    <w:p w:rsidR="00FB1582" w:rsidRPr="002C2CED" w:rsidRDefault="00FB1582" w:rsidP="00FB1582">
      <w:pPr>
        <w:tabs>
          <w:tab w:val="left" w:pos="-720"/>
        </w:tabs>
        <w:suppressAutoHyphens/>
        <w:jc w:val="both"/>
        <w:rPr>
          <w:lang w:val="uk-UA"/>
        </w:rPr>
      </w:pPr>
    </w:p>
    <w:p w:rsidR="00484E95" w:rsidRPr="002C2CED" w:rsidRDefault="006571AF" w:rsidP="00FB1582">
      <w:pPr>
        <w:tabs>
          <w:tab w:val="left" w:pos="-720"/>
        </w:tabs>
        <w:suppressAutoHyphens/>
        <w:jc w:val="both"/>
        <w:rPr>
          <w:lang w:val="uk-UA"/>
        </w:rPr>
      </w:pPr>
      <w:r w:rsidRPr="002C2CED">
        <w:rPr>
          <w:lang w:val="uk-UA"/>
        </w:rPr>
        <w:t xml:space="preserve">які далі в цій Угоді спільно йменуються </w:t>
      </w:r>
      <w:r w:rsidR="00484E95" w:rsidRPr="002C2CED">
        <w:rPr>
          <w:lang w:val="uk-UA"/>
        </w:rPr>
        <w:t>“</w:t>
      </w:r>
      <w:r w:rsidRPr="002C2CED">
        <w:rPr>
          <w:lang w:val="uk-UA"/>
        </w:rPr>
        <w:t>Сторони</w:t>
      </w:r>
      <w:r w:rsidR="00484E95" w:rsidRPr="002C2CED">
        <w:rPr>
          <w:lang w:val="uk-UA"/>
        </w:rPr>
        <w:t xml:space="preserve">” </w:t>
      </w:r>
      <w:r w:rsidRPr="002C2CED">
        <w:rPr>
          <w:lang w:val="uk-UA"/>
        </w:rPr>
        <w:t>та кожна з них –</w:t>
      </w:r>
      <w:r w:rsidR="00F25E3E" w:rsidRPr="002C2CED">
        <w:rPr>
          <w:lang w:val="uk-UA"/>
        </w:rPr>
        <w:t xml:space="preserve"> </w:t>
      </w:r>
      <w:r w:rsidR="00484E95" w:rsidRPr="002C2CED">
        <w:rPr>
          <w:lang w:val="uk-UA"/>
        </w:rPr>
        <w:t>“</w:t>
      </w:r>
      <w:r w:rsidRPr="002C2CED">
        <w:rPr>
          <w:lang w:val="uk-UA"/>
        </w:rPr>
        <w:t>Сторона</w:t>
      </w:r>
      <w:r w:rsidR="00484E95" w:rsidRPr="002C2CED">
        <w:rPr>
          <w:lang w:val="uk-UA"/>
        </w:rPr>
        <w:t>”.</w:t>
      </w:r>
    </w:p>
    <w:p w:rsidR="00FB1582" w:rsidRPr="002C2CED" w:rsidRDefault="00FB1582" w:rsidP="00FB1582">
      <w:pPr>
        <w:tabs>
          <w:tab w:val="left" w:pos="-720"/>
        </w:tabs>
        <w:suppressAutoHyphens/>
        <w:jc w:val="both"/>
        <w:outlineLvl w:val="0"/>
        <w:rPr>
          <w:b/>
          <w:lang w:val="uk-UA"/>
        </w:rPr>
      </w:pPr>
    </w:p>
    <w:p w:rsidR="00484E95" w:rsidRPr="002C2CED" w:rsidRDefault="006571AF" w:rsidP="00FB1582">
      <w:pPr>
        <w:tabs>
          <w:tab w:val="left" w:pos="-720"/>
        </w:tabs>
        <w:suppressAutoHyphens/>
        <w:jc w:val="both"/>
        <w:outlineLvl w:val="0"/>
        <w:rPr>
          <w:b/>
          <w:lang w:val="uk-UA"/>
        </w:rPr>
      </w:pPr>
      <w:r w:rsidRPr="002C2CED">
        <w:rPr>
          <w:b/>
          <w:lang w:val="uk-UA"/>
        </w:rPr>
        <w:t>ПРЕАМБУЛА</w:t>
      </w:r>
    </w:p>
    <w:p w:rsidR="00FB1582" w:rsidRPr="002C2CED" w:rsidRDefault="00FB1582" w:rsidP="00FB1582">
      <w:pPr>
        <w:rPr>
          <w:lang w:val="uk-UA"/>
        </w:rPr>
      </w:pPr>
    </w:p>
    <w:p w:rsidR="00484E95" w:rsidRPr="002C2CED" w:rsidRDefault="006571AF" w:rsidP="00FB1582">
      <w:pPr>
        <w:rPr>
          <w:lang w:val="uk-UA"/>
        </w:rPr>
      </w:pPr>
      <w:r w:rsidRPr="002C2CED">
        <w:rPr>
          <w:lang w:val="uk-UA"/>
        </w:rPr>
        <w:t>Оскільки</w:t>
      </w:r>
      <w:r w:rsidR="00484E95" w:rsidRPr="002C2CED">
        <w:rPr>
          <w:lang w:val="uk-UA"/>
        </w:rPr>
        <w:t xml:space="preserve">: </w:t>
      </w:r>
    </w:p>
    <w:p w:rsidR="00456A9A" w:rsidRPr="002C2CED" w:rsidRDefault="00456A9A" w:rsidP="00002A4F">
      <w:pPr>
        <w:pStyle w:val="Considrant"/>
        <w:numPr>
          <w:ilvl w:val="0"/>
          <w:numId w:val="0"/>
        </w:numPr>
        <w:ind w:left="709"/>
        <w:rPr>
          <w:lang w:val="uk-UA"/>
        </w:rPr>
      </w:pPr>
    </w:p>
    <w:p w:rsidR="00C97373" w:rsidRPr="002C2CED" w:rsidRDefault="00C97373" w:rsidP="00C97373">
      <w:pPr>
        <w:pStyle w:val="Considrant"/>
        <w:rPr>
          <w:lang w:val="uk-UA"/>
        </w:rPr>
      </w:pPr>
      <w:r w:rsidRPr="002C2CED">
        <w:rPr>
          <w:lang w:val="uk-UA"/>
        </w:rPr>
        <w:t>У квітні 2020 року Україн</w:t>
      </w:r>
      <w:r w:rsidR="008A27CB" w:rsidRPr="002C2CED">
        <w:rPr>
          <w:lang w:val="uk-UA"/>
        </w:rPr>
        <w:t>а</w:t>
      </w:r>
      <w:r w:rsidRPr="002C2CED">
        <w:rPr>
          <w:lang w:val="uk-UA"/>
        </w:rPr>
        <w:t xml:space="preserve"> </w:t>
      </w:r>
      <w:r w:rsidR="00212AC2" w:rsidRPr="002C2CED">
        <w:rPr>
          <w:lang w:val="uk-UA"/>
        </w:rPr>
        <w:t xml:space="preserve"> </w:t>
      </w:r>
      <w:r w:rsidR="008A27CB" w:rsidRPr="002C2CED">
        <w:rPr>
          <w:lang w:val="uk-UA"/>
        </w:rPr>
        <w:t xml:space="preserve">звернулася із  </w:t>
      </w:r>
      <w:r w:rsidR="00212AC2" w:rsidRPr="002C2CED">
        <w:rPr>
          <w:lang w:val="uk-UA"/>
        </w:rPr>
        <w:t>запит</w:t>
      </w:r>
      <w:r w:rsidR="008A27CB" w:rsidRPr="002C2CED">
        <w:rPr>
          <w:lang w:val="uk-UA"/>
        </w:rPr>
        <w:t>ом</w:t>
      </w:r>
      <w:r w:rsidR="00212AC2" w:rsidRPr="002C2CED">
        <w:rPr>
          <w:lang w:val="uk-UA"/>
        </w:rPr>
        <w:t xml:space="preserve"> </w:t>
      </w:r>
      <w:r w:rsidR="008A27CB" w:rsidRPr="002C2CED">
        <w:rPr>
          <w:lang w:val="uk-UA"/>
        </w:rPr>
        <w:t xml:space="preserve">про </w:t>
      </w:r>
      <w:r w:rsidRPr="002C2CED">
        <w:rPr>
          <w:lang w:val="uk-UA"/>
        </w:rPr>
        <w:t xml:space="preserve">макрофінансову допомогу </w:t>
      </w:r>
      <w:r w:rsidR="007C22E4" w:rsidRPr="002C2CED">
        <w:rPr>
          <w:lang w:val="uk-UA"/>
        </w:rPr>
        <w:t xml:space="preserve">до </w:t>
      </w:r>
      <w:r w:rsidRPr="002C2CED">
        <w:rPr>
          <w:lang w:val="uk-UA"/>
        </w:rPr>
        <w:t xml:space="preserve">Європейського Союзу </w:t>
      </w:r>
      <w:r w:rsidR="00212AC2" w:rsidRPr="002C2CED">
        <w:rPr>
          <w:lang w:val="uk-UA"/>
        </w:rPr>
        <w:t xml:space="preserve">у </w:t>
      </w:r>
      <w:r w:rsidR="00602B4F" w:rsidRPr="002C2CED">
        <w:rPr>
          <w:lang w:val="uk-UA"/>
        </w:rPr>
        <w:t>зв’язку</w:t>
      </w:r>
      <w:r w:rsidR="00212AC2" w:rsidRPr="002C2CED">
        <w:rPr>
          <w:lang w:val="uk-UA"/>
        </w:rPr>
        <w:t xml:space="preserve"> з пандемією  </w:t>
      </w:r>
      <w:r w:rsidR="002305A1" w:rsidRPr="002C2CED">
        <w:rPr>
          <w:lang w:val="uk-UA"/>
        </w:rPr>
        <w:t>COVID-19</w:t>
      </w:r>
      <w:r w:rsidR="005024D0" w:rsidRPr="002C2CED">
        <w:rPr>
          <w:lang w:val="uk-UA"/>
        </w:rPr>
        <w:t>;</w:t>
      </w:r>
    </w:p>
    <w:p w:rsidR="00484E95" w:rsidRPr="002C2CED" w:rsidRDefault="00854E3B" w:rsidP="003A6F6F">
      <w:pPr>
        <w:pStyle w:val="Considrant"/>
        <w:rPr>
          <w:lang w:val="uk-UA"/>
        </w:rPr>
      </w:pPr>
      <w:r w:rsidRPr="002C2CED">
        <w:rPr>
          <w:lang w:val="uk-UA"/>
        </w:rPr>
        <w:t>Європейський П</w:t>
      </w:r>
      <w:r w:rsidR="006571AF" w:rsidRPr="002C2CED">
        <w:rPr>
          <w:lang w:val="uk-UA"/>
        </w:rPr>
        <w:t xml:space="preserve">арламент та Рада ЄС, Рішенням </w:t>
      </w:r>
      <w:r w:rsidR="00677A78" w:rsidRPr="002C2CED">
        <w:rPr>
          <w:lang w:val="uk-UA"/>
        </w:rPr>
        <w:t xml:space="preserve">(ЄС) </w:t>
      </w:r>
      <w:r w:rsidR="006571AF" w:rsidRPr="002C2CED">
        <w:rPr>
          <w:lang w:val="uk-UA"/>
        </w:rPr>
        <w:t>№</w:t>
      </w:r>
      <w:r w:rsidR="003A6F6F" w:rsidRPr="002C2CED">
        <w:rPr>
          <w:lang w:val="uk-UA"/>
        </w:rPr>
        <w:t xml:space="preserve"> </w:t>
      </w:r>
      <w:r w:rsidR="00C97373" w:rsidRPr="002C2CED">
        <w:rPr>
          <w:lang w:val="uk-UA"/>
        </w:rPr>
        <w:t>2020</w:t>
      </w:r>
      <w:r w:rsidR="005024D0" w:rsidRPr="002C2CED">
        <w:rPr>
          <w:lang w:val="uk-UA"/>
        </w:rPr>
        <w:t>/</w:t>
      </w:r>
      <w:r w:rsidR="00602B4F" w:rsidRPr="002C2CED">
        <w:rPr>
          <w:lang w:val="uk-UA"/>
        </w:rPr>
        <w:t>701</w:t>
      </w:r>
      <w:r w:rsidR="002C2CED" w:rsidRPr="002C2CED">
        <w:rPr>
          <w:lang w:val="uk-UA"/>
        </w:rPr>
        <w:t xml:space="preserve"> </w:t>
      </w:r>
      <w:r w:rsidR="00677A78" w:rsidRPr="002C2CED">
        <w:rPr>
          <w:lang w:val="uk-UA"/>
        </w:rPr>
        <w:t>в</w:t>
      </w:r>
      <w:r w:rsidR="006571AF" w:rsidRPr="002C2CED">
        <w:rPr>
          <w:lang w:val="uk-UA"/>
        </w:rPr>
        <w:t>ід</w:t>
      </w:r>
      <w:r w:rsidR="00484E95" w:rsidRPr="002C2CED">
        <w:rPr>
          <w:lang w:val="uk-UA"/>
        </w:rPr>
        <w:t xml:space="preserve"> </w:t>
      </w:r>
      <w:r w:rsidR="00677A78" w:rsidRPr="002C2CED">
        <w:rPr>
          <w:lang w:val="uk-UA"/>
        </w:rPr>
        <w:t xml:space="preserve"> </w:t>
      </w:r>
      <w:r w:rsidR="00602B4F" w:rsidRPr="002C2CED">
        <w:rPr>
          <w:lang w:val="uk-UA"/>
        </w:rPr>
        <w:t xml:space="preserve">25 </w:t>
      </w:r>
      <w:r w:rsidR="005024D0" w:rsidRPr="002C2CED">
        <w:rPr>
          <w:lang w:val="uk-UA"/>
        </w:rPr>
        <w:t xml:space="preserve">травня 2020 </w:t>
      </w:r>
      <w:r w:rsidR="00677A78" w:rsidRPr="002C2CED">
        <w:rPr>
          <w:lang w:val="uk-UA"/>
        </w:rPr>
        <w:t xml:space="preserve">року </w:t>
      </w:r>
      <w:r w:rsidR="007D1D99" w:rsidRPr="002C2CED">
        <w:rPr>
          <w:lang w:val="uk-UA"/>
        </w:rPr>
        <w:t>вирішили надати Україні макрофінансову допомогу на максимальну суму 1</w:t>
      </w:r>
      <w:r w:rsidR="005024D0" w:rsidRPr="002C2CED">
        <w:rPr>
          <w:lang w:val="uk-UA"/>
        </w:rPr>
        <w:t>,2</w:t>
      </w:r>
      <w:r w:rsidR="007C22E4" w:rsidRPr="002C2CED">
        <w:rPr>
          <w:lang w:val="uk-UA"/>
        </w:rPr>
        <w:t xml:space="preserve"> </w:t>
      </w:r>
      <w:r w:rsidR="007D1D99" w:rsidRPr="002C2CED">
        <w:rPr>
          <w:lang w:val="uk-UA"/>
        </w:rPr>
        <w:t>мільярд</w:t>
      </w:r>
      <w:r w:rsidR="005024D0" w:rsidRPr="002C2CED">
        <w:rPr>
          <w:lang w:val="uk-UA"/>
        </w:rPr>
        <w:t>а</w:t>
      </w:r>
      <w:r w:rsidR="007D1D99" w:rsidRPr="002C2CED">
        <w:rPr>
          <w:lang w:val="uk-UA"/>
        </w:rPr>
        <w:t xml:space="preserve"> євро</w:t>
      </w:r>
      <w:r w:rsidR="00677A78" w:rsidRPr="002C2CED">
        <w:rPr>
          <w:lang w:val="uk-UA"/>
        </w:rPr>
        <w:t xml:space="preserve"> у формі </w:t>
      </w:r>
      <w:r w:rsidR="00614011" w:rsidRPr="002C2CED">
        <w:rPr>
          <w:lang w:val="uk-UA"/>
        </w:rPr>
        <w:t>кредитів</w:t>
      </w:r>
      <w:r w:rsidR="00602B4F" w:rsidRPr="002C2CED">
        <w:rPr>
          <w:rStyle w:val="ae"/>
          <w:lang w:val="uk-UA"/>
        </w:rPr>
        <w:footnoteReference w:id="1"/>
      </w:r>
      <w:r w:rsidR="005024D0" w:rsidRPr="002C2CED">
        <w:rPr>
          <w:lang w:val="uk-UA"/>
        </w:rPr>
        <w:t>;</w:t>
      </w:r>
    </w:p>
    <w:p w:rsidR="00484E95" w:rsidRPr="002C2CED" w:rsidRDefault="007D1D99" w:rsidP="008E2704">
      <w:pPr>
        <w:pStyle w:val="Considrant"/>
        <w:rPr>
          <w:lang w:val="uk-UA"/>
        </w:rPr>
      </w:pPr>
      <w:r w:rsidRPr="002C2CED">
        <w:rPr>
          <w:lang w:val="uk-UA"/>
        </w:rPr>
        <w:t xml:space="preserve">Макрофінансова допомога надається разом з допомогою від Міжнародного </w:t>
      </w:r>
      <w:r w:rsidR="003048C4" w:rsidRPr="002C2CED">
        <w:rPr>
          <w:lang w:val="uk-UA"/>
        </w:rPr>
        <w:t>В</w:t>
      </w:r>
      <w:r w:rsidRPr="002C2CED">
        <w:rPr>
          <w:lang w:val="uk-UA"/>
        </w:rPr>
        <w:t xml:space="preserve">алютного </w:t>
      </w:r>
      <w:r w:rsidR="003048C4" w:rsidRPr="002C2CED">
        <w:rPr>
          <w:lang w:val="uk-UA"/>
        </w:rPr>
        <w:t>Ф</w:t>
      </w:r>
      <w:r w:rsidRPr="002C2CED">
        <w:rPr>
          <w:lang w:val="uk-UA"/>
        </w:rPr>
        <w:t>онду</w:t>
      </w:r>
      <w:r w:rsidR="00677A78" w:rsidRPr="002C2CED">
        <w:rPr>
          <w:lang w:val="uk-UA"/>
        </w:rPr>
        <w:t>, який у</w:t>
      </w:r>
      <w:r w:rsidR="003A09F5" w:rsidRPr="002C2CED">
        <w:rPr>
          <w:lang w:val="uk-UA"/>
        </w:rPr>
        <w:t xml:space="preserve"> </w:t>
      </w:r>
      <w:r w:rsidR="00BF66A3" w:rsidRPr="002C2CED">
        <w:rPr>
          <w:lang w:val="uk-UA"/>
        </w:rPr>
        <w:t>червні</w:t>
      </w:r>
      <w:r w:rsidR="005024D0" w:rsidRPr="002C2CED">
        <w:rPr>
          <w:lang w:val="uk-UA"/>
        </w:rPr>
        <w:t xml:space="preserve"> 2020</w:t>
      </w:r>
      <w:r w:rsidR="00677A78" w:rsidRPr="002C2CED">
        <w:rPr>
          <w:lang w:val="uk-UA"/>
        </w:rPr>
        <w:t xml:space="preserve"> року схвалив </w:t>
      </w:r>
      <w:r w:rsidR="009A2039" w:rsidRPr="002C2CED">
        <w:rPr>
          <w:lang w:val="uk-UA"/>
        </w:rPr>
        <w:t xml:space="preserve">Програму </w:t>
      </w:r>
      <w:r w:rsidR="005024D0" w:rsidRPr="002C2CED">
        <w:rPr>
          <w:lang w:val="uk-UA"/>
        </w:rPr>
        <w:t xml:space="preserve">Stand-by </w:t>
      </w:r>
      <w:r w:rsidR="00677A78" w:rsidRPr="002C2CED">
        <w:rPr>
          <w:lang w:val="uk-UA"/>
        </w:rPr>
        <w:t xml:space="preserve">для України </w:t>
      </w:r>
      <w:r w:rsidRPr="002C2CED">
        <w:rPr>
          <w:lang w:val="uk-UA"/>
        </w:rPr>
        <w:t xml:space="preserve">на суму </w:t>
      </w:r>
      <w:r w:rsidR="00677A78" w:rsidRPr="002C2CED">
        <w:rPr>
          <w:lang w:val="uk-UA"/>
        </w:rPr>
        <w:t xml:space="preserve">5 </w:t>
      </w:r>
      <w:r w:rsidRPr="002C2CED">
        <w:rPr>
          <w:lang w:val="uk-UA"/>
        </w:rPr>
        <w:t xml:space="preserve">мільярдів </w:t>
      </w:r>
      <w:r w:rsidR="00677A78" w:rsidRPr="002C2CED">
        <w:rPr>
          <w:lang w:val="uk-UA"/>
        </w:rPr>
        <w:t>дол.</w:t>
      </w:r>
      <w:r w:rsidR="00BF66A3" w:rsidRPr="002C2CED">
        <w:rPr>
          <w:lang w:val="uk-UA"/>
        </w:rPr>
        <w:t xml:space="preserve"> </w:t>
      </w:r>
      <w:r w:rsidR="00677A78" w:rsidRPr="002C2CED">
        <w:rPr>
          <w:lang w:val="uk-UA"/>
        </w:rPr>
        <w:t>США</w:t>
      </w:r>
      <w:r w:rsidR="005024D0" w:rsidRPr="002C2CED">
        <w:rPr>
          <w:lang w:val="uk-UA"/>
        </w:rPr>
        <w:t>;</w:t>
      </w:r>
    </w:p>
    <w:p w:rsidR="00484E95" w:rsidRPr="002C2CED" w:rsidRDefault="008A109C" w:rsidP="00581BBF">
      <w:pPr>
        <w:pStyle w:val="Considrant"/>
        <w:rPr>
          <w:lang w:val="uk-UA"/>
        </w:rPr>
      </w:pPr>
      <w:r w:rsidRPr="002C2CED">
        <w:rPr>
          <w:lang w:val="uk-UA"/>
        </w:rPr>
        <w:t xml:space="preserve">Умови економічної політики, яких Україна повинна дотримуватися для того, щоб </w:t>
      </w:r>
      <w:r w:rsidR="003048C4" w:rsidRPr="002C2CED">
        <w:rPr>
          <w:lang w:val="uk-UA"/>
        </w:rPr>
        <w:t xml:space="preserve">мати право використовувати </w:t>
      </w:r>
      <w:r w:rsidRPr="002C2CED">
        <w:rPr>
          <w:lang w:val="uk-UA"/>
        </w:rPr>
        <w:t xml:space="preserve"> </w:t>
      </w:r>
      <w:r w:rsidR="007C22E4" w:rsidRPr="002C2CED">
        <w:rPr>
          <w:lang w:val="uk-UA"/>
        </w:rPr>
        <w:t>К</w:t>
      </w:r>
      <w:r w:rsidRPr="002C2CED">
        <w:rPr>
          <w:lang w:val="uk-UA"/>
        </w:rPr>
        <w:t xml:space="preserve">редитну лінію, </w:t>
      </w:r>
      <w:r w:rsidR="007C22E4" w:rsidRPr="002C2CED">
        <w:rPr>
          <w:lang w:val="uk-UA"/>
        </w:rPr>
        <w:t xml:space="preserve">визначену </w:t>
      </w:r>
      <w:r w:rsidRPr="002C2CED">
        <w:rPr>
          <w:lang w:val="uk-UA"/>
        </w:rPr>
        <w:t xml:space="preserve">у </w:t>
      </w:r>
      <w:r w:rsidR="003E1087" w:rsidRPr="002C2CED">
        <w:rPr>
          <w:lang w:val="uk-UA"/>
        </w:rPr>
        <w:t>Меморандумі про взаєморозуміння</w:t>
      </w:r>
      <w:r w:rsidR="00F25E3E" w:rsidRPr="002C2CED">
        <w:rPr>
          <w:lang w:val="uk-UA"/>
        </w:rPr>
        <w:t>, підписаному</w:t>
      </w:r>
      <w:r w:rsidRPr="002C2CED">
        <w:rPr>
          <w:lang w:val="uk-UA"/>
        </w:rPr>
        <w:t xml:space="preserve"> між </w:t>
      </w:r>
      <w:r w:rsidR="006A6F30" w:rsidRPr="002C2CED">
        <w:rPr>
          <w:lang w:val="uk-UA"/>
        </w:rPr>
        <w:t xml:space="preserve">Європейським Союзом та </w:t>
      </w:r>
      <w:r w:rsidR="00ED601C" w:rsidRPr="002C2CED">
        <w:rPr>
          <w:lang w:val="uk-UA"/>
        </w:rPr>
        <w:t xml:space="preserve">Україною </w:t>
      </w:r>
      <w:r w:rsidRPr="002C2CED">
        <w:rPr>
          <w:lang w:val="uk-UA"/>
        </w:rPr>
        <w:t xml:space="preserve">на дату або близько до дати цієї </w:t>
      </w:r>
      <w:r w:rsidR="00F366D6" w:rsidRPr="002C2CED">
        <w:rPr>
          <w:lang w:val="uk-UA"/>
        </w:rPr>
        <w:t>у</w:t>
      </w:r>
      <w:r w:rsidRPr="002C2CED">
        <w:rPr>
          <w:lang w:val="uk-UA"/>
        </w:rPr>
        <w:t xml:space="preserve">годи та у </w:t>
      </w:r>
      <w:r w:rsidR="003048C4" w:rsidRPr="002C2CED">
        <w:rPr>
          <w:lang w:val="uk-UA"/>
        </w:rPr>
        <w:t xml:space="preserve">наступних </w:t>
      </w:r>
      <w:r w:rsidRPr="002C2CED">
        <w:rPr>
          <w:lang w:val="uk-UA"/>
        </w:rPr>
        <w:t xml:space="preserve">(Додаткових) </w:t>
      </w:r>
      <w:r w:rsidR="00DD3066" w:rsidRPr="002C2CED">
        <w:rPr>
          <w:lang w:val="uk-UA"/>
        </w:rPr>
        <w:t>Меморандумах про взаєморозуміння</w:t>
      </w:r>
      <w:r w:rsidRPr="002C2CED">
        <w:rPr>
          <w:lang w:val="uk-UA"/>
        </w:rPr>
        <w:t>, у випадку їх наявності</w:t>
      </w:r>
      <w:r w:rsidR="00484E95" w:rsidRPr="002C2CED">
        <w:rPr>
          <w:lang w:val="uk-UA"/>
        </w:rPr>
        <w:t>;</w:t>
      </w:r>
    </w:p>
    <w:p w:rsidR="00484E95" w:rsidRPr="002C2CED" w:rsidRDefault="003562B9">
      <w:pPr>
        <w:pStyle w:val="Considrant"/>
        <w:rPr>
          <w:lang w:val="uk-UA"/>
        </w:rPr>
      </w:pPr>
      <w:r w:rsidRPr="002C2CED">
        <w:rPr>
          <w:lang w:val="uk-UA"/>
        </w:rPr>
        <w:t xml:space="preserve">Транші </w:t>
      </w:r>
      <w:r w:rsidR="00614011" w:rsidRPr="002C2CED">
        <w:rPr>
          <w:lang w:val="uk-UA"/>
        </w:rPr>
        <w:t>кредиту</w:t>
      </w:r>
      <w:r w:rsidRPr="002C2CED">
        <w:rPr>
          <w:lang w:val="uk-UA"/>
        </w:rPr>
        <w:t xml:space="preserve"> будуть профінансовані </w:t>
      </w:r>
      <w:r w:rsidR="00F366D6" w:rsidRPr="002C2CED">
        <w:rPr>
          <w:lang w:val="uk-UA"/>
        </w:rPr>
        <w:t xml:space="preserve">Європейською </w:t>
      </w:r>
      <w:r w:rsidRPr="002C2CED">
        <w:rPr>
          <w:lang w:val="uk-UA"/>
        </w:rPr>
        <w:t xml:space="preserve">Комісією на ринку капіталу. </w:t>
      </w:r>
      <w:r w:rsidR="008A109C" w:rsidRPr="002C2CED">
        <w:rPr>
          <w:lang w:val="uk-UA"/>
        </w:rPr>
        <w:t xml:space="preserve">Комісія </w:t>
      </w:r>
      <w:r w:rsidR="00F72064" w:rsidRPr="002C2CED">
        <w:rPr>
          <w:lang w:val="uk-UA"/>
        </w:rPr>
        <w:t xml:space="preserve">розпочне своєчасно, </w:t>
      </w:r>
      <w:r w:rsidR="00A77C17" w:rsidRPr="002C2CED">
        <w:rPr>
          <w:lang w:val="uk-UA"/>
        </w:rPr>
        <w:t xml:space="preserve">від імені ЄС </w:t>
      </w:r>
      <w:r w:rsidR="00F72064" w:rsidRPr="002C2CED">
        <w:rPr>
          <w:lang w:val="uk-UA"/>
        </w:rPr>
        <w:t xml:space="preserve">та після отримання письмового запиту від Позичальника із основними умовами </w:t>
      </w:r>
      <w:r w:rsidR="00E01F56" w:rsidRPr="002C2CED">
        <w:rPr>
          <w:lang w:val="uk-UA"/>
        </w:rPr>
        <w:t>Т</w:t>
      </w:r>
      <w:r w:rsidR="00F72064" w:rsidRPr="002C2CED">
        <w:rPr>
          <w:lang w:val="uk-UA"/>
        </w:rPr>
        <w:t xml:space="preserve">раншу, як визначено нижче в цьому договорі, </w:t>
      </w:r>
      <w:r w:rsidR="00A77C17" w:rsidRPr="002C2CED">
        <w:rPr>
          <w:lang w:val="uk-UA"/>
        </w:rPr>
        <w:t xml:space="preserve">емісію облігацій або проведення будь-яких інших відповідних фінансових </w:t>
      </w:r>
      <w:r w:rsidR="0062753E" w:rsidRPr="002C2CED">
        <w:rPr>
          <w:lang w:val="uk-UA"/>
        </w:rPr>
        <w:t>трансакцій</w:t>
      </w:r>
      <w:r w:rsidR="00F72064" w:rsidRPr="002C2CED">
        <w:rPr>
          <w:lang w:val="uk-UA"/>
        </w:rPr>
        <w:t xml:space="preserve"> для фінансування</w:t>
      </w:r>
      <w:r w:rsidR="00A77C17" w:rsidRPr="002C2CED">
        <w:rPr>
          <w:lang w:val="uk-UA"/>
        </w:rPr>
        <w:t xml:space="preserve">,  надходження від яких будуть надані </w:t>
      </w:r>
      <w:r w:rsidR="0072263F" w:rsidRPr="002C2CED">
        <w:rPr>
          <w:lang w:val="uk-UA"/>
        </w:rPr>
        <w:t xml:space="preserve">у кредит </w:t>
      </w:r>
      <w:r w:rsidR="00A77C17" w:rsidRPr="002C2CED">
        <w:rPr>
          <w:lang w:val="uk-UA"/>
        </w:rPr>
        <w:t>Позичальнику;</w:t>
      </w:r>
    </w:p>
    <w:p w:rsidR="00484E95" w:rsidRPr="002C2CED" w:rsidRDefault="00D719A6">
      <w:pPr>
        <w:pStyle w:val="Considrant"/>
        <w:rPr>
          <w:lang w:val="uk-UA"/>
        </w:rPr>
      </w:pPr>
      <w:r w:rsidRPr="002C2CED">
        <w:rPr>
          <w:lang w:val="uk-UA"/>
        </w:rPr>
        <w:lastRenderedPageBreak/>
        <w:t>Відповідні заходи, що стосуються попередження та боротьби з шахрайством, корупцією та іншими порушеннями, які впливають на Кредит, повинні бути забезпечені органами влади Позичальника.</w:t>
      </w:r>
    </w:p>
    <w:p w:rsidR="00484E95" w:rsidRPr="002C2CED" w:rsidRDefault="00F12DC9" w:rsidP="00891297">
      <w:pPr>
        <w:tabs>
          <w:tab w:val="left" w:pos="-720"/>
        </w:tabs>
        <w:suppressAutoHyphens/>
        <w:spacing w:before="240"/>
        <w:jc w:val="both"/>
        <w:rPr>
          <w:b/>
          <w:lang w:val="uk-UA"/>
        </w:rPr>
      </w:pPr>
      <w:r w:rsidRPr="002C2CED">
        <w:rPr>
          <w:b/>
          <w:lang w:val="uk-UA"/>
        </w:rPr>
        <w:t>Таким чином, Сторони цієї Угоди домовились про таке</w:t>
      </w:r>
      <w:r w:rsidR="00484E95" w:rsidRPr="002C2CED">
        <w:rPr>
          <w:b/>
          <w:lang w:val="uk-UA"/>
        </w:rPr>
        <w:t>:</w:t>
      </w:r>
    </w:p>
    <w:p w:rsidR="00484E95" w:rsidRPr="002C2CED" w:rsidRDefault="00484E95">
      <w:pPr>
        <w:tabs>
          <w:tab w:val="left" w:pos="-720"/>
        </w:tabs>
        <w:suppressAutoHyphens/>
        <w:jc w:val="both"/>
        <w:rPr>
          <w:b/>
          <w:lang w:val="uk-UA"/>
        </w:rPr>
      </w:pPr>
    </w:p>
    <w:p w:rsidR="00484E95" w:rsidRPr="002C2CED" w:rsidRDefault="00F12DC9" w:rsidP="00E4480D">
      <w:pPr>
        <w:pStyle w:val="StandardL1"/>
        <w:rPr>
          <w:lang w:val="uk-UA"/>
        </w:rPr>
      </w:pPr>
      <w:r w:rsidRPr="002C2CED">
        <w:rPr>
          <w:lang w:val="uk-UA"/>
        </w:rPr>
        <w:t>ВИЗНАЧЕННЯ</w:t>
      </w:r>
    </w:p>
    <w:p w:rsidR="00484E95" w:rsidRPr="002C2CED" w:rsidRDefault="00F12DC9" w:rsidP="00007E30">
      <w:pPr>
        <w:pStyle w:val="BodyText1"/>
        <w:ind w:left="720"/>
        <w:rPr>
          <w:lang w:val="uk-UA" w:eastAsia="zh-CN" w:bidi="ar-AE"/>
        </w:rPr>
      </w:pPr>
      <w:r w:rsidRPr="002C2CED">
        <w:rPr>
          <w:lang w:val="uk-UA" w:eastAsia="zh-CN" w:bidi="ar-AE"/>
        </w:rPr>
        <w:t xml:space="preserve">В цій Угоді </w:t>
      </w:r>
      <w:r w:rsidR="00484E95" w:rsidRPr="002C2CED">
        <w:rPr>
          <w:lang w:val="uk-UA" w:eastAsia="zh-CN" w:bidi="ar-AE"/>
        </w:rPr>
        <w:t>(</w:t>
      </w:r>
      <w:r w:rsidRPr="002C2CED">
        <w:rPr>
          <w:lang w:val="uk-UA" w:eastAsia="zh-CN" w:bidi="ar-AE"/>
        </w:rPr>
        <w:t>включаючи преамбулу</w:t>
      </w:r>
      <w:r w:rsidR="00484E95" w:rsidRPr="002C2CED">
        <w:rPr>
          <w:lang w:val="uk-UA" w:eastAsia="zh-CN" w:bidi="ar-AE"/>
        </w:rPr>
        <w:t xml:space="preserve">) </w:t>
      </w:r>
      <w:r w:rsidRPr="002C2CED">
        <w:rPr>
          <w:lang w:val="uk-UA" w:eastAsia="zh-CN" w:bidi="ar-AE"/>
        </w:rPr>
        <w:t>зазначені нижче терміни мають таке значення</w:t>
      </w:r>
      <w:r w:rsidR="00484E95" w:rsidRPr="002C2CED">
        <w:rPr>
          <w:lang w:val="uk-UA" w:eastAsia="zh-CN" w:bidi="ar-AE"/>
        </w:rPr>
        <w:t>:</w:t>
      </w:r>
    </w:p>
    <w:p w:rsidR="00484E95" w:rsidRPr="002C2CED" w:rsidRDefault="00484E95" w:rsidP="00007E30">
      <w:pPr>
        <w:pStyle w:val="BodyText1"/>
        <w:ind w:left="720"/>
        <w:rPr>
          <w:lang w:val="uk-UA" w:eastAsia="zh-CN" w:bidi="ar-AE"/>
        </w:rPr>
      </w:pPr>
    </w:p>
    <w:p w:rsidR="00484E95" w:rsidRPr="002C2CED" w:rsidRDefault="00484E95" w:rsidP="00007E30">
      <w:pPr>
        <w:pStyle w:val="Standard70"/>
        <w:tabs>
          <w:tab w:val="clear" w:pos="4320"/>
          <w:tab w:val="num" w:pos="709"/>
        </w:tabs>
        <w:rPr>
          <w:lang w:val="uk-UA"/>
        </w:rPr>
      </w:pPr>
      <w:r w:rsidRPr="002C2CED">
        <w:rPr>
          <w:b/>
          <w:lang w:val="uk-UA"/>
        </w:rPr>
        <w:t>"</w:t>
      </w:r>
      <w:r w:rsidR="00F12DC9" w:rsidRPr="002C2CED">
        <w:rPr>
          <w:b/>
          <w:lang w:val="uk-UA"/>
        </w:rPr>
        <w:t>Угода</w:t>
      </w:r>
      <w:r w:rsidRPr="002C2CED">
        <w:rPr>
          <w:b/>
          <w:lang w:val="uk-UA"/>
        </w:rPr>
        <w:t xml:space="preserve">" </w:t>
      </w:r>
      <w:r w:rsidR="008703E9" w:rsidRPr="002C2CED">
        <w:rPr>
          <w:lang w:val="uk-UA"/>
        </w:rPr>
        <w:t>означає цю Кредитну Угоду.</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 xml:space="preserve">Період </w:t>
      </w:r>
      <w:r w:rsidR="00BF7FB2" w:rsidRPr="002C2CED">
        <w:rPr>
          <w:b/>
          <w:lang w:val="uk-UA"/>
        </w:rPr>
        <w:t>доступності</w:t>
      </w:r>
      <w:r w:rsidRPr="002C2CED">
        <w:rPr>
          <w:b/>
          <w:lang w:val="uk-UA"/>
        </w:rPr>
        <w:t>"</w:t>
      </w:r>
      <w:r w:rsidRPr="002C2CED">
        <w:rPr>
          <w:lang w:val="uk-UA"/>
        </w:rPr>
        <w:t xml:space="preserve"> </w:t>
      </w:r>
      <w:r w:rsidR="008703E9" w:rsidRPr="002C2CED">
        <w:rPr>
          <w:lang w:val="uk-UA"/>
        </w:rPr>
        <w:t xml:space="preserve">означає період тривалістю </w:t>
      </w:r>
      <w:r w:rsidR="00BF66A3" w:rsidRPr="002C2CED">
        <w:rPr>
          <w:lang w:val="uk-UA"/>
        </w:rPr>
        <w:t>дванадцять</w:t>
      </w:r>
      <w:r w:rsidR="00F366D6" w:rsidRPr="002C2CED">
        <w:rPr>
          <w:lang w:val="uk-UA"/>
        </w:rPr>
        <w:t xml:space="preserve"> </w:t>
      </w:r>
      <w:r w:rsidR="008703E9" w:rsidRPr="002C2CED">
        <w:rPr>
          <w:lang w:val="uk-UA"/>
        </w:rPr>
        <w:t xml:space="preserve">місяців, що починається у перший день після </w:t>
      </w:r>
      <w:r w:rsidR="00FB4520" w:rsidRPr="002C2CED">
        <w:rPr>
          <w:lang w:val="uk-UA"/>
        </w:rPr>
        <w:t xml:space="preserve">набрання </w:t>
      </w:r>
      <w:r w:rsidR="008703E9" w:rsidRPr="002C2CED">
        <w:rPr>
          <w:lang w:val="uk-UA"/>
        </w:rPr>
        <w:t xml:space="preserve">чинності </w:t>
      </w:r>
      <w:r w:rsidR="006A6F30" w:rsidRPr="002C2CED">
        <w:rPr>
          <w:lang w:val="uk-UA"/>
        </w:rPr>
        <w:t>Меморандумом про взаєморозуміння</w:t>
      </w:r>
      <w:r w:rsidR="007B08B4" w:rsidRPr="002C2CED">
        <w:rPr>
          <w:lang w:val="uk-UA"/>
        </w:rPr>
        <w:t>.</w:t>
      </w:r>
    </w:p>
    <w:p w:rsidR="00485034" w:rsidRPr="002C2CED" w:rsidRDefault="00484E95" w:rsidP="005D1DC9">
      <w:pPr>
        <w:pStyle w:val="Standard70"/>
        <w:tabs>
          <w:tab w:val="clear" w:pos="4320"/>
          <w:tab w:val="num" w:pos="709"/>
        </w:tabs>
        <w:ind w:left="709" w:hanging="709"/>
        <w:rPr>
          <w:lang w:val="uk-UA"/>
        </w:rPr>
      </w:pPr>
      <w:r w:rsidRPr="002C2CED">
        <w:rPr>
          <w:b/>
          <w:lang w:val="uk-UA"/>
        </w:rPr>
        <w:t>"</w:t>
      </w:r>
      <w:r w:rsidR="006B1293" w:rsidRPr="002C2CED">
        <w:rPr>
          <w:b/>
          <w:lang w:val="uk-UA"/>
        </w:rPr>
        <w:t>Позичальник</w:t>
      </w:r>
      <w:r w:rsidRPr="002C2CED">
        <w:rPr>
          <w:b/>
          <w:lang w:val="uk-UA"/>
        </w:rPr>
        <w:t>"</w:t>
      </w:r>
      <w:r w:rsidRPr="002C2CED">
        <w:rPr>
          <w:lang w:val="uk-UA"/>
        </w:rPr>
        <w:t xml:space="preserve"> </w:t>
      </w:r>
      <w:r w:rsidR="008703E9" w:rsidRPr="002C2CED">
        <w:rPr>
          <w:lang w:val="uk-UA"/>
        </w:rPr>
        <w:t>означає Україну</w:t>
      </w:r>
      <w:r w:rsidRPr="002C2CED">
        <w:rPr>
          <w:lang w:val="uk-UA"/>
        </w:rPr>
        <w:t>.</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E01F56" w:rsidRPr="002C2CED">
        <w:rPr>
          <w:b/>
          <w:lang w:val="uk-UA"/>
        </w:rPr>
        <w:t>Договір позики</w:t>
      </w:r>
      <w:r w:rsidRPr="002C2CED">
        <w:rPr>
          <w:b/>
          <w:lang w:val="uk-UA"/>
        </w:rPr>
        <w:t xml:space="preserve">" </w:t>
      </w:r>
      <w:r w:rsidR="008703E9" w:rsidRPr="002C2CED">
        <w:rPr>
          <w:lang w:val="uk-UA"/>
        </w:rPr>
        <w:t>означає контракт, який укладає Кредитор для фінансування Траншу</w:t>
      </w:r>
      <w:r w:rsidRPr="002C2CED">
        <w:rPr>
          <w:lang w:val="uk-UA"/>
        </w:rPr>
        <w:t>.</w:t>
      </w:r>
      <w:r w:rsidR="003351AA" w:rsidRPr="002C2CED">
        <w:rPr>
          <w:lang w:val="uk-UA"/>
        </w:rPr>
        <w:t xml:space="preserve"> Умови Траншу мають бути такими самими, як і ті, що визначені у відповідному Договорі позики</w:t>
      </w:r>
      <w:r w:rsidR="00BF3479" w:rsidRPr="002C2CED">
        <w:rPr>
          <w:lang w:val="uk-UA"/>
        </w:rPr>
        <w:t>, як</w:t>
      </w:r>
      <w:r w:rsidR="003351AA" w:rsidRPr="002C2CED">
        <w:rPr>
          <w:lang w:val="uk-UA"/>
        </w:rPr>
        <w:t>що такі умови узгоджуються з умовами, викладеними у відповідному Запиті про надання коштів.</w:t>
      </w:r>
    </w:p>
    <w:p w:rsidR="00484E95" w:rsidRPr="002C2CED" w:rsidRDefault="00484E95" w:rsidP="00007E30">
      <w:pPr>
        <w:pStyle w:val="Standard70"/>
        <w:tabs>
          <w:tab w:val="clear" w:pos="4320"/>
          <w:tab w:val="num" w:pos="709"/>
        </w:tabs>
        <w:ind w:left="709" w:hanging="709"/>
        <w:rPr>
          <w:b/>
          <w:lang w:val="uk-UA"/>
        </w:rPr>
      </w:pPr>
      <w:r w:rsidRPr="002C2CED">
        <w:rPr>
          <w:b/>
          <w:lang w:val="uk-UA"/>
        </w:rPr>
        <w:t>"</w:t>
      </w:r>
      <w:r w:rsidR="00F12DC9" w:rsidRPr="002C2CED">
        <w:rPr>
          <w:b/>
          <w:lang w:val="uk-UA"/>
        </w:rPr>
        <w:t>Робочий д</w:t>
      </w:r>
      <w:r w:rsidR="006B1293" w:rsidRPr="002C2CED">
        <w:rPr>
          <w:b/>
          <w:lang w:val="uk-UA"/>
        </w:rPr>
        <w:t>ень</w:t>
      </w:r>
      <w:r w:rsidRPr="002C2CED">
        <w:rPr>
          <w:b/>
          <w:lang w:val="uk-UA"/>
        </w:rPr>
        <w:t>"</w:t>
      </w:r>
      <w:r w:rsidRPr="002C2CED">
        <w:rPr>
          <w:lang w:val="uk-UA"/>
        </w:rPr>
        <w:t xml:space="preserve"> </w:t>
      </w:r>
      <w:r w:rsidR="008703E9" w:rsidRPr="002C2CED">
        <w:rPr>
          <w:lang w:val="uk-UA"/>
        </w:rPr>
        <w:t xml:space="preserve">означає день, у який платіжна система </w:t>
      </w:r>
      <w:r w:rsidRPr="002C2CED">
        <w:rPr>
          <w:lang w:val="uk-UA"/>
        </w:rPr>
        <w:t xml:space="preserve">TARGET2 </w:t>
      </w:r>
      <w:r w:rsidR="008703E9" w:rsidRPr="002C2CED">
        <w:rPr>
          <w:lang w:val="uk-UA"/>
        </w:rPr>
        <w:t>відкрита для здійснення операцій</w:t>
      </w:r>
      <w:r w:rsidRPr="002C2CED">
        <w:rPr>
          <w:lang w:val="uk-UA"/>
        </w:rPr>
        <w:t xml:space="preserve">. </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Комісія</w:t>
      </w:r>
      <w:r w:rsidRPr="002C2CED">
        <w:rPr>
          <w:b/>
          <w:lang w:val="uk-UA"/>
        </w:rPr>
        <w:t xml:space="preserve">" </w:t>
      </w:r>
      <w:r w:rsidR="008703E9" w:rsidRPr="002C2CED">
        <w:rPr>
          <w:lang w:val="uk-UA"/>
        </w:rPr>
        <w:t>означає Європейську Комісію</w:t>
      </w:r>
      <w:r w:rsidRPr="002C2CED">
        <w:rPr>
          <w:lang w:val="uk-UA"/>
        </w:rPr>
        <w:t>.</w:t>
      </w:r>
    </w:p>
    <w:p w:rsidR="00484E95" w:rsidRPr="002C2CED" w:rsidRDefault="00484E95" w:rsidP="00007E30">
      <w:pPr>
        <w:pStyle w:val="Standard70"/>
        <w:tabs>
          <w:tab w:val="clear" w:pos="4320"/>
          <w:tab w:val="num" w:pos="709"/>
        </w:tabs>
        <w:ind w:left="709" w:hanging="709"/>
        <w:rPr>
          <w:bCs/>
          <w:lang w:val="uk-UA"/>
        </w:rPr>
      </w:pPr>
      <w:r w:rsidRPr="002C2CED">
        <w:rPr>
          <w:b/>
          <w:bCs/>
          <w:lang w:val="uk-UA"/>
        </w:rPr>
        <w:t>"</w:t>
      </w:r>
      <w:r w:rsidR="006B1293" w:rsidRPr="002C2CED">
        <w:rPr>
          <w:b/>
          <w:bCs/>
          <w:lang w:val="uk-UA"/>
        </w:rPr>
        <w:t xml:space="preserve">Повідомлення про </w:t>
      </w:r>
      <w:r w:rsidR="00F12DC9" w:rsidRPr="002C2CED">
        <w:rPr>
          <w:b/>
          <w:bCs/>
          <w:lang w:val="uk-UA"/>
        </w:rPr>
        <w:t>підтвердження</w:t>
      </w:r>
      <w:r w:rsidRPr="002C2CED">
        <w:rPr>
          <w:b/>
          <w:bCs/>
          <w:lang w:val="uk-UA"/>
        </w:rPr>
        <w:t>"</w:t>
      </w:r>
      <w:r w:rsidRPr="002C2CED">
        <w:rPr>
          <w:bCs/>
          <w:lang w:val="uk-UA"/>
        </w:rPr>
        <w:t xml:space="preserve"> </w:t>
      </w:r>
      <w:r w:rsidR="008703E9" w:rsidRPr="002C2CED">
        <w:rPr>
          <w:bCs/>
          <w:lang w:val="uk-UA"/>
        </w:rPr>
        <w:t>означає письмове повідомлення Кредитор</w:t>
      </w:r>
      <w:r w:rsidR="00FB4520" w:rsidRPr="002C2CED">
        <w:rPr>
          <w:bCs/>
          <w:lang w:val="uk-UA"/>
        </w:rPr>
        <w:t>ом</w:t>
      </w:r>
      <w:r w:rsidR="008703E9" w:rsidRPr="002C2CED">
        <w:rPr>
          <w:bCs/>
          <w:lang w:val="uk-UA"/>
        </w:rPr>
        <w:t xml:space="preserve"> Позичальник</w:t>
      </w:r>
      <w:r w:rsidR="00FB4520" w:rsidRPr="002C2CED">
        <w:rPr>
          <w:bCs/>
          <w:lang w:val="uk-UA"/>
        </w:rPr>
        <w:t>а</w:t>
      </w:r>
      <w:r w:rsidR="008703E9" w:rsidRPr="002C2CED">
        <w:rPr>
          <w:bCs/>
          <w:lang w:val="uk-UA"/>
        </w:rPr>
        <w:t xml:space="preserve"> за формою у Додатку </w:t>
      </w:r>
      <w:r w:rsidR="00E01F56" w:rsidRPr="002C2CED">
        <w:rPr>
          <w:bCs/>
          <w:lang w:val="uk-UA"/>
        </w:rPr>
        <w:t>2</w:t>
      </w:r>
      <w:r w:rsidR="008703E9" w:rsidRPr="002C2CED">
        <w:rPr>
          <w:bCs/>
          <w:lang w:val="uk-UA"/>
        </w:rPr>
        <w:t xml:space="preserve">, в якому зазначаються остаточні </w:t>
      </w:r>
      <w:r w:rsidR="00E07E92" w:rsidRPr="002C2CED">
        <w:rPr>
          <w:bCs/>
          <w:lang w:val="uk-UA"/>
        </w:rPr>
        <w:t>умови</w:t>
      </w:r>
      <w:r w:rsidR="008703E9" w:rsidRPr="002C2CED">
        <w:rPr>
          <w:bCs/>
          <w:lang w:val="uk-UA"/>
        </w:rPr>
        <w:t xml:space="preserve"> Траншу. </w:t>
      </w:r>
    </w:p>
    <w:p w:rsidR="00484E95" w:rsidRPr="002C2CED" w:rsidRDefault="00484E95" w:rsidP="00007E30">
      <w:pPr>
        <w:pStyle w:val="Standard70"/>
        <w:tabs>
          <w:tab w:val="clear" w:pos="4320"/>
          <w:tab w:val="num" w:pos="709"/>
        </w:tabs>
        <w:ind w:left="709" w:hanging="709"/>
        <w:rPr>
          <w:b/>
          <w:lang w:val="uk-UA"/>
        </w:rPr>
      </w:pPr>
      <w:r w:rsidRPr="002C2CED">
        <w:rPr>
          <w:b/>
          <w:lang w:val="uk-UA"/>
        </w:rPr>
        <w:t>"</w:t>
      </w:r>
      <w:r w:rsidR="006B1293" w:rsidRPr="002C2CED">
        <w:rPr>
          <w:b/>
          <w:lang w:val="uk-UA"/>
        </w:rPr>
        <w:t>Рішення</w:t>
      </w:r>
      <w:r w:rsidRPr="002C2CED">
        <w:rPr>
          <w:b/>
          <w:lang w:val="uk-UA"/>
        </w:rPr>
        <w:t xml:space="preserve">" </w:t>
      </w:r>
      <w:r w:rsidR="008703E9" w:rsidRPr="002C2CED">
        <w:rPr>
          <w:lang w:val="uk-UA"/>
        </w:rPr>
        <w:t>означає Рішення</w:t>
      </w:r>
      <w:r w:rsidR="006A1E75" w:rsidRPr="002C2CED">
        <w:rPr>
          <w:lang w:val="uk-UA"/>
        </w:rPr>
        <w:t xml:space="preserve"> </w:t>
      </w:r>
      <w:r w:rsidR="00E01F56" w:rsidRPr="002C2CED">
        <w:rPr>
          <w:lang w:val="uk-UA"/>
        </w:rPr>
        <w:t xml:space="preserve">(ЄС) </w:t>
      </w:r>
      <w:r w:rsidR="00F366D6" w:rsidRPr="002C2CED">
        <w:rPr>
          <w:lang w:val="uk-UA"/>
        </w:rPr>
        <w:t>2020/</w:t>
      </w:r>
      <w:r w:rsidR="00BC26F0" w:rsidRPr="002C2CED">
        <w:rPr>
          <w:lang w:val="uk-UA"/>
        </w:rPr>
        <w:t>701</w:t>
      </w:r>
      <w:r w:rsidR="003A09F5" w:rsidRPr="002C2CED">
        <w:rPr>
          <w:lang w:val="uk-UA"/>
        </w:rPr>
        <w:t xml:space="preserve"> </w:t>
      </w:r>
      <w:r w:rsidR="008703E9" w:rsidRPr="002C2CED">
        <w:rPr>
          <w:lang w:val="uk-UA"/>
        </w:rPr>
        <w:t xml:space="preserve">Європейського Парламенту та Ради від </w:t>
      </w:r>
      <w:r w:rsidR="00BC26F0" w:rsidRPr="002C2CED">
        <w:rPr>
          <w:lang w:val="uk-UA"/>
        </w:rPr>
        <w:t xml:space="preserve">25 </w:t>
      </w:r>
      <w:r w:rsidR="00F366D6" w:rsidRPr="002C2CED">
        <w:rPr>
          <w:lang w:val="uk-UA"/>
        </w:rPr>
        <w:t>травня 2020</w:t>
      </w:r>
      <w:r w:rsidR="00E01F56" w:rsidRPr="002C2CED">
        <w:rPr>
          <w:lang w:val="uk-UA"/>
        </w:rPr>
        <w:t xml:space="preserve"> року </w:t>
      </w:r>
      <w:r w:rsidR="008703E9" w:rsidRPr="002C2CED">
        <w:rPr>
          <w:lang w:val="uk-UA"/>
        </w:rPr>
        <w:t>про надання макрофінансової допомоги</w:t>
      </w:r>
      <w:r w:rsidR="00F366D6" w:rsidRPr="002C2CED">
        <w:rPr>
          <w:lang w:val="uk-UA"/>
        </w:rPr>
        <w:t xml:space="preserve"> </w:t>
      </w:r>
      <w:r w:rsidR="009A2039" w:rsidRPr="002C2CED">
        <w:rPr>
          <w:lang w:val="uk-UA"/>
        </w:rPr>
        <w:t xml:space="preserve">країнам </w:t>
      </w:r>
      <w:r w:rsidR="00212AC2" w:rsidRPr="002C2CED">
        <w:rPr>
          <w:lang w:val="uk-UA"/>
        </w:rPr>
        <w:t xml:space="preserve">політики розширення та сусідства </w:t>
      </w:r>
      <w:r w:rsidR="00F366D6" w:rsidRPr="002C2CED">
        <w:rPr>
          <w:lang w:val="uk-UA"/>
        </w:rPr>
        <w:t>в контексті пандемії COVID-19</w:t>
      </w:r>
      <w:r w:rsidR="00BC26F0" w:rsidRPr="002C2CED">
        <w:rPr>
          <w:lang w:val="uk-UA"/>
        </w:rPr>
        <w:t xml:space="preserve"> (опублікованого в Офіційному Журналі Європейського Союзу L 165, 27/05/2020. Стор.31)</w:t>
      </w:r>
      <w:r w:rsidR="008703E9" w:rsidRPr="002C2CED">
        <w:rPr>
          <w:lang w:val="uk-UA"/>
        </w:rPr>
        <w:t xml:space="preserve">. </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F12DC9" w:rsidRPr="002C2CED">
        <w:rPr>
          <w:b/>
          <w:lang w:val="uk-UA"/>
        </w:rPr>
        <w:t>Дата вибірки</w:t>
      </w:r>
      <w:r w:rsidRPr="002C2CED">
        <w:rPr>
          <w:b/>
          <w:lang w:val="uk-UA"/>
        </w:rPr>
        <w:t xml:space="preserve">" </w:t>
      </w:r>
      <w:r w:rsidR="008703E9" w:rsidRPr="002C2CED">
        <w:rPr>
          <w:lang w:val="uk-UA"/>
        </w:rPr>
        <w:t>означає, стосовно будь-якого Траншу, дату перерахування Чистої суми вибірки на рахунок Позичальника в Національному банку України.</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 xml:space="preserve">Дата </w:t>
      </w:r>
      <w:r w:rsidR="00F12DC9" w:rsidRPr="002C2CED">
        <w:rPr>
          <w:b/>
          <w:lang w:val="uk-UA"/>
        </w:rPr>
        <w:t>здійснення платежу</w:t>
      </w:r>
      <w:r w:rsidRPr="002C2CED">
        <w:rPr>
          <w:b/>
          <w:lang w:val="uk-UA"/>
        </w:rPr>
        <w:t>"</w:t>
      </w:r>
      <w:r w:rsidRPr="002C2CED">
        <w:rPr>
          <w:lang w:val="uk-UA"/>
        </w:rPr>
        <w:t xml:space="preserve"> </w:t>
      </w:r>
      <w:r w:rsidR="008703E9" w:rsidRPr="002C2CED">
        <w:rPr>
          <w:lang w:val="uk-UA"/>
        </w:rPr>
        <w:t>означає будь-</w:t>
      </w:r>
      <w:r w:rsidR="00FB4520" w:rsidRPr="002C2CED">
        <w:rPr>
          <w:lang w:val="uk-UA"/>
        </w:rPr>
        <w:t>яку дату</w:t>
      </w:r>
      <w:r w:rsidR="008703E9" w:rsidRPr="002C2CED">
        <w:rPr>
          <w:lang w:val="uk-UA"/>
        </w:rPr>
        <w:t xml:space="preserve">, </w:t>
      </w:r>
      <w:r w:rsidR="000302C0" w:rsidRPr="002C2CED">
        <w:rPr>
          <w:lang w:val="uk-UA"/>
        </w:rPr>
        <w:t>на</w:t>
      </w:r>
      <w:r w:rsidR="00FB4520" w:rsidRPr="002C2CED">
        <w:rPr>
          <w:lang w:val="uk-UA"/>
        </w:rPr>
        <w:t xml:space="preserve"> яку Позичальник зобов’язаний здійснити </w:t>
      </w:r>
      <w:r w:rsidR="00A44F3A" w:rsidRPr="002C2CED">
        <w:rPr>
          <w:lang w:val="uk-UA"/>
        </w:rPr>
        <w:t xml:space="preserve">платіж Кредитору за цією Угодою. </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 xml:space="preserve">Випадок </w:t>
      </w:r>
      <w:r w:rsidR="00F12DC9" w:rsidRPr="002C2CED">
        <w:rPr>
          <w:b/>
          <w:lang w:val="uk-UA"/>
        </w:rPr>
        <w:t>невиконання</w:t>
      </w:r>
      <w:r w:rsidR="00DB2DAE" w:rsidRPr="002C2CED">
        <w:rPr>
          <w:b/>
          <w:lang w:val="uk-UA"/>
        </w:rPr>
        <w:t xml:space="preserve"> зобов’язання</w:t>
      </w:r>
      <w:r w:rsidRPr="002C2CED">
        <w:rPr>
          <w:b/>
          <w:lang w:val="uk-UA"/>
        </w:rPr>
        <w:t xml:space="preserve">" </w:t>
      </w:r>
      <w:r w:rsidR="00A44F3A" w:rsidRPr="002C2CED">
        <w:rPr>
          <w:lang w:val="uk-UA"/>
        </w:rPr>
        <w:t xml:space="preserve">означає випадок, визначений у </w:t>
      </w:r>
      <w:r w:rsidR="00F4531A" w:rsidRPr="002C2CED">
        <w:rPr>
          <w:lang w:val="uk-UA"/>
        </w:rPr>
        <w:t>Статті</w:t>
      </w:r>
      <w:r w:rsidR="00A44F3A" w:rsidRPr="002C2CED">
        <w:rPr>
          <w:lang w:val="uk-UA"/>
        </w:rPr>
        <w:t xml:space="preserve"> </w:t>
      </w:r>
      <w:r w:rsidRPr="002C2CED">
        <w:rPr>
          <w:lang w:val="uk-UA"/>
        </w:rPr>
        <w:t>9(1).</w:t>
      </w:r>
    </w:p>
    <w:p w:rsidR="00484E95" w:rsidRPr="002C2CED" w:rsidRDefault="006B1293" w:rsidP="00007E30">
      <w:pPr>
        <w:pStyle w:val="Standard70"/>
        <w:tabs>
          <w:tab w:val="clear" w:pos="4320"/>
          <w:tab w:val="num" w:pos="709"/>
        </w:tabs>
        <w:ind w:left="709" w:hanging="709"/>
        <w:rPr>
          <w:lang w:val="uk-UA"/>
        </w:rPr>
      </w:pPr>
      <w:r w:rsidRPr="002C2CED">
        <w:rPr>
          <w:b/>
          <w:lang w:val="uk-UA"/>
        </w:rPr>
        <w:t>"ЄС</w:t>
      </w:r>
      <w:r w:rsidR="00484E95" w:rsidRPr="002C2CED">
        <w:rPr>
          <w:b/>
          <w:lang w:val="uk-UA"/>
        </w:rPr>
        <w:t xml:space="preserve">" </w:t>
      </w:r>
      <w:r w:rsidR="00A44F3A" w:rsidRPr="002C2CED">
        <w:rPr>
          <w:lang w:val="uk-UA"/>
        </w:rPr>
        <w:t>означає Європейський Союз</w:t>
      </w:r>
      <w:r w:rsidR="00484E95" w:rsidRPr="002C2CED">
        <w:rPr>
          <w:lang w:val="uk-UA"/>
        </w:rPr>
        <w:t>.</w:t>
      </w:r>
    </w:p>
    <w:p w:rsidR="00484E95" w:rsidRPr="002C2CED" w:rsidRDefault="00484E95" w:rsidP="00007E30">
      <w:pPr>
        <w:pStyle w:val="Standard70"/>
        <w:tabs>
          <w:tab w:val="clear" w:pos="4320"/>
          <w:tab w:val="num" w:pos="709"/>
        </w:tabs>
        <w:ind w:left="709" w:hanging="709"/>
        <w:rPr>
          <w:b/>
          <w:lang w:val="uk-UA"/>
        </w:rPr>
      </w:pPr>
      <w:r w:rsidRPr="002C2CED">
        <w:rPr>
          <w:b/>
          <w:lang w:val="uk-UA"/>
        </w:rPr>
        <w:lastRenderedPageBreak/>
        <w:t>"</w:t>
      </w:r>
      <w:r w:rsidR="006B1293" w:rsidRPr="002C2CED">
        <w:rPr>
          <w:b/>
          <w:lang w:val="uk-UA"/>
        </w:rPr>
        <w:t xml:space="preserve">Зовнішня </w:t>
      </w:r>
      <w:r w:rsidR="00F12DC9" w:rsidRPr="002C2CED">
        <w:rPr>
          <w:b/>
          <w:lang w:val="uk-UA"/>
        </w:rPr>
        <w:t>заборгованість</w:t>
      </w:r>
      <w:r w:rsidRPr="002C2CED">
        <w:rPr>
          <w:lang w:val="uk-UA"/>
        </w:rPr>
        <w:t xml:space="preserve">" </w:t>
      </w:r>
      <w:r w:rsidR="00A44F3A" w:rsidRPr="002C2CED">
        <w:rPr>
          <w:lang w:val="uk-UA"/>
        </w:rPr>
        <w:t xml:space="preserve">означає всю заборгованість Позичальника </w:t>
      </w:r>
      <w:r w:rsidRPr="002C2CED">
        <w:rPr>
          <w:lang w:val="uk-UA"/>
        </w:rPr>
        <w:t xml:space="preserve">(i) </w:t>
      </w:r>
      <w:r w:rsidR="00A44F3A" w:rsidRPr="002C2CED">
        <w:rPr>
          <w:lang w:val="uk-UA"/>
        </w:rPr>
        <w:t xml:space="preserve">яка деномінована або сплачується у валюті, </w:t>
      </w:r>
      <w:r w:rsidR="00E07E92" w:rsidRPr="002C2CED">
        <w:rPr>
          <w:lang w:val="uk-UA"/>
        </w:rPr>
        <w:t>що відрізняється від</w:t>
      </w:r>
      <w:r w:rsidR="00A44F3A" w:rsidRPr="002C2CED">
        <w:rPr>
          <w:lang w:val="uk-UA"/>
        </w:rPr>
        <w:t xml:space="preserve"> законн</w:t>
      </w:r>
      <w:r w:rsidR="00E07E92" w:rsidRPr="002C2CED">
        <w:rPr>
          <w:lang w:val="uk-UA"/>
        </w:rPr>
        <w:t>ої</w:t>
      </w:r>
      <w:r w:rsidR="00A44F3A" w:rsidRPr="002C2CED">
        <w:rPr>
          <w:lang w:val="uk-UA"/>
        </w:rPr>
        <w:t xml:space="preserve"> валют</w:t>
      </w:r>
      <w:r w:rsidR="00E07E92" w:rsidRPr="002C2CED">
        <w:rPr>
          <w:lang w:val="uk-UA"/>
        </w:rPr>
        <w:t>и</w:t>
      </w:r>
      <w:r w:rsidR="00A44F3A" w:rsidRPr="002C2CED">
        <w:rPr>
          <w:lang w:val="uk-UA"/>
        </w:rPr>
        <w:t xml:space="preserve"> Позичальника, та</w:t>
      </w:r>
      <w:r w:rsidRPr="002C2CED">
        <w:rPr>
          <w:lang w:val="uk-UA"/>
        </w:rPr>
        <w:t xml:space="preserve"> (ii) </w:t>
      </w:r>
      <w:r w:rsidR="00A44F3A" w:rsidRPr="002C2CED">
        <w:rPr>
          <w:lang w:val="uk-UA"/>
        </w:rPr>
        <w:t xml:space="preserve">яка не була </w:t>
      </w:r>
      <w:r w:rsidR="00FB4520" w:rsidRPr="002C2CED">
        <w:rPr>
          <w:lang w:val="uk-UA"/>
        </w:rPr>
        <w:t>первинно</w:t>
      </w:r>
      <w:r w:rsidR="00A44F3A" w:rsidRPr="002C2CED">
        <w:rPr>
          <w:lang w:val="uk-UA"/>
        </w:rPr>
        <w:t xml:space="preserve"> понесена або взята на себе за договором або </w:t>
      </w:r>
      <w:r w:rsidR="00FB4520" w:rsidRPr="002C2CED">
        <w:rPr>
          <w:lang w:val="uk-UA"/>
        </w:rPr>
        <w:t>інструментом</w:t>
      </w:r>
      <w:r w:rsidR="00A44F3A" w:rsidRPr="002C2CED">
        <w:rPr>
          <w:lang w:val="uk-UA"/>
        </w:rPr>
        <w:t xml:space="preserve">, укладеним </w:t>
      </w:r>
      <w:r w:rsidR="00FB4520" w:rsidRPr="002C2CED">
        <w:rPr>
          <w:lang w:val="uk-UA"/>
        </w:rPr>
        <w:t xml:space="preserve">з кредиторами </w:t>
      </w:r>
      <w:r w:rsidR="00A44F3A" w:rsidRPr="002C2CED">
        <w:rPr>
          <w:lang w:val="uk-UA"/>
        </w:rPr>
        <w:t>або</w:t>
      </w:r>
      <w:r w:rsidR="00FB4520" w:rsidRPr="002C2CED">
        <w:rPr>
          <w:lang w:val="uk-UA"/>
        </w:rPr>
        <w:t xml:space="preserve"> випущеним</w:t>
      </w:r>
      <w:r w:rsidR="00A44F3A" w:rsidRPr="002C2CED">
        <w:rPr>
          <w:lang w:val="uk-UA"/>
        </w:rPr>
        <w:t xml:space="preserve"> кредиторам, </w:t>
      </w:r>
      <w:r w:rsidR="00FB4520" w:rsidRPr="002C2CED">
        <w:rPr>
          <w:lang w:val="uk-UA"/>
        </w:rPr>
        <w:t>майже всі з яких</w:t>
      </w:r>
      <w:r w:rsidR="00A44F3A" w:rsidRPr="002C2CED">
        <w:rPr>
          <w:lang w:val="uk-UA"/>
        </w:rPr>
        <w:t xml:space="preserve"> є резидентами України або юридичними особами, головні офіси або місц</w:t>
      </w:r>
      <w:r w:rsidR="005C5B71" w:rsidRPr="002C2CED">
        <w:rPr>
          <w:lang w:val="uk-UA"/>
        </w:rPr>
        <w:t>я</w:t>
      </w:r>
      <w:r w:rsidR="00A44F3A" w:rsidRPr="002C2CED">
        <w:rPr>
          <w:lang w:val="uk-UA"/>
        </w:rPr>
        <w:t xml:space="preserve"> здійснення господарської діяльності яких знаходиться на території України</w:t>
      </w:r>
      <w:r w:rsidRPr="002C2CED">
        <w:rPr>
          <w:lang w:val="uk-UA"/>
        </w:rPr>
        <w:t xml:space="preserve">. </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 xml:space="preserve">Кредитна </w:t>
      </w:r>
      <w:r w:rsidR="00F12DC9" w:rsidRPr="002C2CED">
        <w:rPr>
          <w:b/>
          <w:lang w:val="uk-UA"/>
        </w:rPr>
        <w:t>лінія</w:t>
      </w:r>
      <w:r w:rsidRPr="002C2CED">
        <w:rPr>
          <w:b/>
          <w:lang w:val="uk-UA"/>
        </w:rPr>
        <w:t xml:space="preserve">" </w:t>
      </w:r>
      <w:r w:rsidR="007A7654" w:rsidRPr="002C2CED">
        <w:rPr>
          <w:lang w:val="uk-UA"/>
        </w:rPr>
        <w:t xml:space="preserve">означає суму Траншів, </w:t>
      </w:r>
      <w:r w:rsidR="005C5B71" w:rsidRPr="002C2CED">
        <w:rPr>
          <w:lang w:val="uk-UA"/>
        </w:rPr>
        <w:t xml:space="preserve">до яких </w:t>
      </w:r>
      <w:r w:rsidR="007A7654" w:rsidRPr="002C2CED">
        <w:rPr>
          <w:lang w:val="uk-UA"/>
        </w:rPr>
        <w:t xml:space="preserve">Кредитор </w:t>
      </w:r>
      <w:r w:rsidR="005C5B71" w:rsidRPr="002C2CED">
        <w:rPr>
          <w:lang w:val="uk-UA"/>
        </w:rPr>
        <w:t xml:space="preserve">надає доступ </w:t>
      </w:r>
      <w:r w:rsidR="007A7654" w:rsidRPr="002C2CED">
        <w:rPr>
          <w:lang w:val="uk-UA"/>
        </w:rPr>
        <w:t>Позичальнику, на загальну основну суму до 1</w:t>
      </w:r>
      <w:r w:rsidR="00FE4FCD" w:rsidRPr="002C2CED">
        <w:rPr>
          <w:lang w:val="uk-UA"/>
        </w:rPr>
        <w:t>,2</w:t>
      </w:r>
      <w:r w:rsidR="00DE001D" w:rsidRPr="002C2CED">
        <w:rPr>
          <w:lang w:val="uk-UA"/>
        </w:rPr>
        <w:t xml:space="preserve"> </w:t>
      </w:r>
      <w:r w:rsidR="007A7654" w:rsidRPr="002C2CED">
        <w:rPr>
          <w:lang w:val="uk-UA"/>
        </w:rPr>
        <w:t>мільярда євро за цією Угодою.</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F12DC9" w:rsidRPr="002C2CED">
        <w:rPr>
          <w:b/>
          <w:lang w:val="uk-UA"/>
        </w:rPr>
        <w:t>Фінансова трансакція</w:t>
      </w:r>
      <w:r w:rsidRPr="002C2CED">
        <w:rPr>
          <w:b/>
          <w:lang w:val="uk-UA"/>
        </w:rPr>
        <w:t>"</w:t>
      </w:r>
      <w:r w:rsidRPr="002C2CED">
        <w:rPr>
          <w:lang w:val="uk-UA"/>
        </w:rPr>
        <w:t xml:space="preserve"> </w:t>
      </w:r>
      <w:r w:rsidR="007A7654" w:rsidRPr="002C2CED">
        <w:rPr>
          <w:lang w:val="uk-UA"/>
        </w:rPr>
        <w:t xml:space="preserve">означає емісію облігацій або іншу відповідну фінансову операцію </w:t>
      </w:r>
      <w:r w:rsidR="005C5B71" w:rsidRPr="002C2CED">
        <w:rPr>
          <w:lang w:val="uk-UA"/>
        </w:rPr>
        <w:t xml:space="preserve">для </w:t>
      </w:r>
      <w:r w:rsidR="007A7654" w:rsidRPr="002C2CED">
        <w:rPr>
          <w:lang w:val="uk-UA"/>
        </w:rPr>
        <w:t xml:space="preserve">фінансування суми Траншу. </w:t>
      </w:r>
    </w:p>
    <w:p w:rsidR="00484E95" w:rsidRPr="002C2CED" w:rsidRDefault="00484E95" w:rsidP="00007E30">
      <w:pPr>
        <w:pStyle w:val="Standard70"/>
        <w:tabs>
          <w:tab w:val="clear" w:pos="4320"/>
          <w:tab w:val="num" w:pos="709"/>
        </w:tabs>
        <w:ind w:left="709" w:hanging="709"/>
        <w:rPr>
          <w:b/>
          <w:lang w:val="uk-UA"/>
        </w:rPr>
      </w:pPr>
      <w:r w:rsidRPr="002C2CED">
        <w:rPr>
          <w:b/>
          <w:lang w:val="uk-UA"/>
        </w:rPr>
        <w:t>"</w:t>
      </w:r>
      <w:r w:rsidR="00F12DC9" w:rsidRPr="002C2CED">
        <w:rPr>
          <w:b/>
          <w:lang w:val="uk-UA"/>
        </w:rPr>
        <w:t>МВФ</w:t>
      </w:r>
      <w:r w:rsidRPr="002C2CED">
        <w:rPr>
          <w:b/>
          <w:lang w:val="uk-UA"/>
        </w:rPr>
        <w:t>"</w:t>
      </w:r>
      <w:r w:rsidRPr="002C2CED">
        <w:rPr>
          <w:lang w:val="uk-UA"/>
        </w:rPr>
        <w:t xml:space="preserve"> </w:t>
      </w:r>
      <w:r w:rsidR="008E1B64" w:rsidRPr="002C2CED">
        <w:rPr>
          <w:lang w:val="uk-UA"/>
        </w:rPr>
        <w:t xml:space="preserve">означає Міжнародний </w:t>
      </w:r>
      <w:r w:rsidR="005C5B71" w:rsidRPr="002C2CED">
        <w:rPr>
          <w:lang w:val="uk-UA"/>
        </w:rPr>
        <w:t>В</w:t>
      </w:r>
      <w:r w:rsidR="008E1B64" w:rsidRPr="002C2CED">
        <w:rPr>
          <w:lang w:val="uk-UA"/>
        </w:rPr>
        <w:t xml:space="preserve">алютний </w:t>
      </w:r>
      <w:r w:rsidR="005C5B71" w:rsidRPr="002C2CED">
        <w:rPr>
          <w:lang w:val="uk-UA"/>
        </w:rPr>
        <w:t>Ф</w:t>
      </w:r>
      <w:r w:rsidR="008E1B64" w:rsidRPr="002C2CED">
        <w:rPr>
          <w:lang w:val="uk-UA"/>
        </w:rPr>
        <w:t>онд</w:t>
      </w:r>
      <w:r w:rsidRPr="002C2CED">
        <w:rPr>
          <w:lang w:val="uk-UA"/>
        </w:rPr>
        <w:t>.</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F12DC9" w:rsidRPr="002C2CED">
        <w:rPr>
          <w:b/>
          <w:lang w:val="uk-UA"/>
        </w:rPr>
        <w:t>Угода МВФ</w:t>
      </w:r>
      <w:r w:rsidRPr="002C2CED">
        <w:rPr>
          <w:b/>
          <w:lang w:val="uk-UA"/>
        </w:rPr>
        <w:t>"</w:t>
      </w:r>
      <w:r w:rsidRPr="002C2CED">
        <w:rPr>
          <w:lang w:val="uk-UA"/>
        </w:rPr>
        <w:t xml:space="preserve"> </w:t>
      </w:r>
      <w:r w:rsidR="008E1B64" w:rsidRPr="002C2CED">
        <w:rPr>
          <w:lang w:val="uk-UA"/>
        </w:rPr>
        <w:t xml:space="preserve">означає будь-яку угоду, програму, кредитну лінію або іншу </w:t>
      </w:r>
      <w:r w:rsidR="005C5B71" w:rsidRPr="002C2CED">
        <w:rPr>
          <w:lang w:val="uk-UA"/>
        </w:rPr>
        <w:t xml:space="preserve">домовленість </w:t>
      </w:r>
      <w:r w:rsidR="008E1B64" w:rsidRPr="002C2CED">
        <w:rPr>
          <w:lang w:val="uk-UA"/>
        </w:rPr>
        <w:t xml:space="preserve">між Позичальником та МВФ. </w:t>
      </w:r>
    </w:p>
    <w:p w:rsidR="00484E95" w:rsidRPr="002C2CED" w:rsidRDefault="00484E95" w:rsidP="0047094C">
      <w:pPr>
        <w:pStyle w:val="Standard70"/>
        <w:tabs>
          <w:tab w:val="clear" w:pos="4320"/>
          <w:tab w:val="num" w:pos="709"/>
        </w:tabs>
        <w:ind w:left="709" w:hanging="709"/>
        <w:rPr>
          <w:lang w:val="uk-UA"/>
        </w:rPr>
      </w:pPr>
      <w:r w:rsidRPr="002C2CED">
        <w:rPr>
          <w:b/>
          <w:lang w:val="uk-UA"/>
        </w:rPr>
        <w:t>"</w:t>
      </w:r>
      <w:r w:rsidR="00F12DC9" w:rsidRPr="002C2CED">
        <w:rPr>
          <w:b/>
          <w:lang w:val="uk-UA"/>
        </w:rPr>
        <w:t>Транш</w:t>
      </w:r>
      <w:r w:rsidRPr="002C2CED">
        <w:rPr>
          <w:b/>
          <w:lang w:val="uk-UA"/>
        </w:rPr>
        <w:t>"</w:t>
      </w:r>
      <w:r w:rsidRPr="002C2CED">
        <w:rPr>
          <w:b/>
          <w:i/>
          <w:lang w:val="uk-UA"/>
        </w:rPr>
        <w:t xml:space="preserve"> </w:t>
      </w:r>
      <w:r w:rsidR="008E1B64" w:rsidRPr="002C2CED">
        <w:rPr>
          <w:lang w:val="uk-UA"/>
        </w:rPr>
        <w:t>означає частину Кредиту</w:t>
      </w:r>
      <w:r w:rsidR="00376449" w:rsidRPr="002C2CED">
        <w:rPr>
          <w:lang w:val="uk-UA"/>
        </w:rPr>
        <w:t xml:space="preserve"> відповідно до </w:t>
      </w:r>
      <w:r w:rsidR="00E11469" w:rsidRPr="002C2CED">
        <w:rPr>
          <w:lang w:val="uk-UA"/>
        </w:rPr>
        <w:t>Статті</w:t>
      </w:r>
      <w:r w:rsidR="00376449" w:rsidRPr="002C2CED">
        <w:rPr>
          <w:lang w:val="uk-UA"/>
        </w:rPr>
        <w:t xml:space="preserve"> 2(2)</w:t>
      </w:r>
      <w:r w:rsidR="008E1B64" w:rsidRPr="002C2CED">
        <w:rPr>
          <w:lang w:val="uk-UA"/>
        </w:rPr>
        <w:t xml:space="preserve">. </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 xml:space="preserve">Процентний </w:t>
      </w:r>
      <w:r w:rsidR="00F12DC9" w:rsidRPr="002C2CED">
        <w:rPr>
          <w:b/>
          <w:lang w:val="uk-UA"/>
        </w:rPr>
        <w:t>період</w:t>
      </w:r>
      <w:r w:rsidRPr="002C2CED">
        <w:rPr>
          <w:b/>
          <w:lang w:val="uk-UA"/>
        </w:rPr>
        <w:t>"</w:t>
      </w:r>
      <w:r w:rsidRPr="002C2CED">
        <w:rPr>
          <w:lang w:val="uk-UA"/>
        </w:rPr>
        <w:t xml:space="preserve"> </w:t>
      </w:r>
      <w:r w:rsidR="00777374" w:rsidRPr="002C2CED">
        <w:rPr>
          <w:lang w:val="uk-UA"/>
        </w:rPr>
        <w:t>означає</w:t>
      </w:r>
      <w:r w:rsidRPr="002C2CED">
        <w:rPr>
          <w:lang w:val="uk-UA"/>
        </w:rPr>
        <w:t xml:space="preserve">, </w:t>
      </w:r>
      <w:r w:rsidR="00777374" w:rsidRPr="002C2CED">
        <w:rPr>
          <w:lang w:val="uk-UA"/>
        </w:rPr>
        <w:t>стосовно будь-якого Траншу</w:t>
      </w:r>
      <w:r w:rsidRPr="002C2CED">
        <w:rPr>
          <w:lang w:val="uk-UA"/>
        </w:rPr>
        <w:t xml:space="preserve">, </w:t>
      </w:r>
      <w:r w:rsidR="00614011" w:rsidRPr="002C2CED">
        <w:rPr>
          <w:lang w:val="uk-UA"/>
        </w:rPr>
        <w:t>П</w:t>
      </w:r>
      <w:r w:rsidR="00777374" w:rsidRPr="002C2CED">
        <w:rPr>
          <w:lang w:val="uk-UA"/>
        </w:rPr>
        <w:t>ерший процентний період та кожен наступний період тривалістю дванадцять місяців після нього до Дати погашення.</w:t>
      </w:r>
      <w:r w:rsidRPr="002C2CED">
        <w:rPr>
          <w:lang w:val="uk-UA"/>
        </w:rPr>
        <w:t xml:space="preserve"> </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 xml:space="preserve">Процентна </w:t>
      </w:r>
      <w:r w:rsidR="00F12DC9" w:rsidRPr="002C2CED">
        <w:rPr>
          <w:b/>
          <w:lang w:val="uk-UA"/>
        </w:rPr>
        <w:t>ставка</w:t>
      </w:r>
      <w:r w:rsidRPr="002C2CED">
        <w:rPr>
          <w:b/>
          <w:lang w:val="uk-UA"/>
        </w:rPr>
        <w:t>"</w:t>
      </w:r>
      <w:r w:rsidRPr="002C2CED">
        <w:rPr>
          <w:lang w:val="uk-UA"/>
        </w:rPr>
        <w:t xml:space="preserve"> </w:t>
      </w:r>
      <w:r w:rsidR="00777374" w:rsidRPr="002C2CED">
        <w:rPr>
          <w:lang w:val="uk-UA"/>
        </w:rPr>
        <w:t>означає річн</w:t>
      </w:r>
      <w:r w:rsidR="005C5B71" w:rsidRPr="002C2CED">
        <w:rPr>
          <w:lang w:val="uk-UA"/>
        </w:rPr>
        <w:t>у</w:t>
      </w:r>
      <w:r w:rsidR="00777374" w:rsidRPr="002C2CED">
        <w:rPr>
          <w:lang w:val="uk-UA"/>
        </w:rPr>
        <w:t xml:space="preserve"> процент</w:t>
      </w:r>
      <w:r w:rsidR="005C5B71" w:rsidRPr="002C2CED">
        <w:rPr>
          <w:lang w:val="uk-UA"/>
        </w:rPr>
        <w:t>ну ставку</w:t>
      </w:r>
      <w:r w:rsidR="00777374" w:rsidRPr="002C2CED">
        <w:rPr>
          <w:lang w:val="uk-UA"/>
        </w:rPr>
        <w:t>, що нарахову</w:t>
      </w:r>
      <w:r w:rsidR="00DA0905" w:rsidRPr="002C2CED">
        <w:rPr>
          <w:lang w:val="uk-UA"/>
        </w:rPr>
        <w:t>є</w:t>
      </w:r>
      <w:r w:rsidR="00777374" w:rsidRPr="002C2CED">
        <w:rPr>
          <w:lang w:val="uk-UA"/>
        </w:rPr>
        <w:t xml:space="preserve">ться </w:t>
      </w:r>
      <w:r w:rsidR="005C5B71" w:rsidRPr="002C2CED">
        <w:rPr>
          <w:lang w:val="uk-UA"/>
        </w:rPr>
        <w:t xml:space="preserve">на Транш </w:t>
      </w:r>
      <w:r w:rsidR="00FF3496" w:rsidRPr="002C2CED">
        <w:rPr>
          <w:lang w:val="uk-UA"/>
        </w:rPr>
        <w:t xml:space="preserve">протягом Процентного періоду. </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Кредитор</w:t>
      </w:r>
      <w:r w:rsidRPr="002C2CED">
        <w:rPr>
          <w:b/>
          <w:lang w:val="uk-UA"/>
        </w:rPr>
        <w:t xml:space="preserve">" </w:t>
      </w:r>
      <w:r w:rsidR="00FF3496" w:rsidRPr="002C2CED">
        <w:rPr>
          <w:lang w:val="uk-UA"/>
        </w:rPr>
        <w:t xml:space="preserve">означає Європейський Союз. </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Кредит</w:t>
      </w:r>
      <w:r w:rsidRPr="002C2CED">
        <w:rPr>
          <w:b/>
          <w:lang w:val="uk-UA"/>
        </w:rPr>
        <w:t>"</w:t>
      </w:r>
      <w:r w:rsidRPr="002C2CED">
        <w:rPr>
          <w:lang w:val="uk-UA"/>
        </w:rPr>
        <w:t xml:space="preserve"> </w:t>
      </w:r>
      <w:r w:rsidR="00FF3496" w:rsidRPr="002C2CED">
        <w:rPr>
          <w:lang w:val="uk-UA"/>
        </w:rPr>
        <w:t xml:space="preserve">означає разом усі </w:t>
      </w:r>
      <w:r w:rsidR="00852BCE" w:rsidRPr="002C2CED">
        <w:rPr>
          <w:lang w:val="uk-UA"/>
        </w:rPr>
        <w:t>виплати</w:t>
      </w:r>
      <w:r w:rsidR="00FF3496" w:rsidRPr="002C2CED">
        <w:rPr>
          <w:lang w:val="uk-UA"/>
        </w:rPr>
        <w:t xml:space="preserve">, </w:t>
      </w:r>
      <w:r w:rsidR="00852BCE" w:rsidRPr="002C2CED">
        <w:rPr>
          <w:lang w:val="uk-UA"/>
        </w:rPr>
        <w:t xml:space="preserve">здійснені </w:t>
      </w:r>
      <w:r w:rsidR="00FF3496" w:rsidRPr="002C2CED">
        <w:rPr>
          <w:lang w:val="uk-UA"/>
        </w:rPr>
        <w:t xml:space="preserve">або які будуть </w:t>
      </w:r>
      <w:r w:rsidR="00852BCE" w:rsidRPr="002C2CED">
        <w:rPr>
          <w:lang w:val="uk-UA"/>
        </w:rPr>
        <w:t xml:space="preserve">здійснені </w:t>
      </w:r>
      <w:r w:rsidR="00FF3496" w:rsidRPr="002C2CED">
        <w:rPr>
          <w:lang w:val="uk-UA"/>
        </w:rPr>
        <w:t xml:space="preserve">Позичальнику за Кредитною лінією, або загальна основна несплачена сума таких </w:t>
      </w:r>
      <w:r w:rsidR="00852BCE" w:rsidRPr="002C2CED">
        <w:rPr>
          <w:lang w:val="uk-UA"/>
        </w:rPr>
        <w:t>виплат</w:t>
      </w:r>
      <w:r w:rsidR="00FF3496" w:rsidRPr="002C2CED">
        <w:rPr>
          <w:lang w:val="uk-UA"/>
        </w:rPr>
        <w:t xml:space="preserve">. </w:t>
      </w:r>
    </w:p>
    <w:p w:rsidR="00015930" w:rsidRPr="002C2CED" w:rsidRDefault="00015930" w:rsidP="00015930">
      <w:pPr>
        <w:pStyle w:val="Standard70"/>
        <w:tabs>
          <w:tab w:val="clear" w:pos="4320"/>
          <w:tab w:val="num" w:pos="709"/>
        </w:tabs>
        <w:ind w:left="709" w:hanging="709"/>
        <w:rPr>
          <w:lang w:val="uk-UA"/>
        </w:rPr>
      </w:pPr>
      <w:r w:rsidRPr="002C2CED">
        <w:rPr>
          <w:b/>
          <w:lang w:val="uk-UA"/>
        </w:rPr>
        <w:t>"</w:t>
      </w:r>
      <w:r w:rsidR="006B1293" w:rsidRPr="002C2CED">
        <w:rPr>
          <w:b/>
          <w:lang w:val="uk-UA"/>
        </w:rPr>
        <w:t xml:space="preserve">Дата </w:t>
      </w:r>
      <w:r w:rsidR="00F12DC9" w:rsidRPr="002C2CED">
        <w:rPr>
          <w:b/>
          <w:lang w:val="uk-UA"/>
        </w:rPr>
        <w:t>погашення</w:t>
      </w:r>
      <w:r w:rsidRPr="002C2CED">
        <w:rPr>
          <w:b/>
          <w:lang w:val="uk-UA"/>
        </w:rPr>
        <w:t>"</w:t>
      </w:r>
      <w:r w:rsidRPr="002C2CED">
        <w:rPr>
          <w:lang w:val="uk-UA"/>
        </w:rPr>
        <w:t xml:space="preserve"> </w:t>
      </w:r>
      <w:r w:rsidR="00B37D1D" w:rsidRPr="002C2CED">
        <w:rPr>
          <w:lang w:val="uk-UA"/>
        </w:rPr>
        <w:t>означає заплановану дату повного погашення основної суми Траншу, як визначено у Повідомленні про підтвердження.</w:t>
      </w:r>
    </w:p>
    <w:p w:rsidR="00015930" w:rsidRPr="002C2CED" w:rsidRDefault="006B1293" w:rsidP="003C297B">
      <w:pPr>
        <w:pStyle w:val="Standard70"/>
        <w:tabs>
          <w:tab w:val="clear" w:pos="4320"/>
          <w:tab w:val="num" w:pos="709"/>
        </w:tabs>
        <w:ind w:left="709" w:hanging="709"/>
        <w:rPr>
          <w:lang w:val="uk-UA"/>
        </w:rPr>
      </w:pPr>
      <w:r w:rsidRPr="002C2CED">
        <w:rPr>
          <w:b/>
          <w:lang w:val="uk-UA"/>
        </w:rPr>
        <w:t>"</w:t>
      </w:r>
      <w:r w:rsidR="00F12DC9" w:rsidRPr="002C2CED">
        <w:rPr>
          <w:b/>
          <w:lang w:val="uk-UA"/>
        </w:rPr>
        <w:t>М</w:t>
      </w:r>
      <w:r w:rsidR="00852BCE" w:rsidRPr="002C2CED">
        <w:rPr>
          <w:b/>
          <w:lang w:val="uk-UA"/>
        </w:rPr>
        <w:t>п</w:t>
      </w:r>
      <w:r w:rsidR="00E23D61" w:rsidRPr="002C2CED">
        <w:rPr>
          <w:b/>
          <w:lang w:val="uk-UA"/>
        </w:rPr>
        <w:t>В</w:t>
      </w:r>
      <w:r w:rsidR="00484E95" w:rsidRPr="002C2CED">
        <w:rPr>
          <w:b/>
          <w:lang w:val="uk-UA"/>
        </w:rPr>
        <w:t>"</w:t>
      </w:r>
      <w:r w:rsidR="00484E95" w:rsidRPr="002C2CED">
        <w:rPr>
          <w:lang w:val="uk-UA"/>
        </w:rPr>
        <w:t xml:space="preserve"> </w:t>
      </w:r>
      <w:r w:rsidR="00B37D1D" w:rsidRPr="002C2CED">
        <w:rPr>
          <w:lang w:val="uk-UA"/>
        </w:rPr>
        <w:t xml:space="preserve">означає </w:t>
      </w:r>
      <w:r w:rsidRPr="002C2CED">
        <w:rPr>
          <w:lang w:val="uk-UA"/>
        </w:rPr>
        <w:t>Меморандум про взаєморозуміння</w:t>
      </w:r>
      <w:r w:rsidR="00B37D1D" w:rsidRPr="002C2CED">
        <w:rPr>
          <w:lang w:val="uk-UA"/>
        </w:rPr>
        <w:t xml:space="preserve">, </w:t>
      </w:r>
      <w:r w:rsidR="003C297B" w:rsidRPr="002C2CED">
        <w:rPr>
          <w:lang w:val="uk-UA"/>
        </w:rPr>
        <w:t xml:space="preserve"> підписаний на дату або близько до дати цієї Угоди між </w:t>
      </w:r>
      <w:r w:rsidR="00ED601C" w:rsidRPr="002C2CED">
        <w:rPr>
          <w:lang w:val="uk-UA"/>
        </w:rPr>
        <w:t xml:space="preserve">Україною та </w:t>
      </w:r>
      <w:r w:rsidR="003C297B" w:rsidRPr="002C2CED">
        <w:rPr>
          <w:lang w:val="uk-UA"/>
        </w:rPr>
        <w:t>Європейським Союзом</w:t>
      </w:r>
      <w:r w:rsidR="00BB2B80" w:rsidRPr="002C2CED">
        <w:rPr>
          <w:lang w:val="uk-UA"/>
        </w:rPr>
        <w:t>,</w:t>
      </w:r>
      <w:r w:rsidR="00B37D1D" w:rsidRPr="002C2CED">
        <w:rPr>
          <w:lang w:val="uk-UA"/>
        </w:rPr>
        <w:t xml:space="preserve"> та будь-які </w:t>
      </w:r>
      <w:r w:rsidR="00852BCE" w:rsidRPr="002C2CED">
        <w:rPr>
          <w:lang w:val="uk-UA"/>
        </w:rPr>
        <w:t xml:space="preserve">наступні </w:t>
      </w:r>
      <w:r w:rsidR="00484E95" w:rsidRPr="002C2CED">
        <w:rPr>
          <w:lang w:val="uk-UA"/>
        </w:rPr>
        <w:t>(</w:t>
      </w:r>
      <w:r w:rsidR="00B37D1D" w:rsidRPr="002C2CED">
        <w:rPr>
          <w:lang w:val="uk-UA"/>
        </w:rPr>
        <w:t>Додаткові</w:t>
      </w:r>
      <w:r w:rsidR="00484E95" w:rsidRPr="002C2CED">
        <w:rPr>
          <w:lang w:val="uk-UA"/>
        </w:rPr>
        <w:t xml:space="preserve">) </w:t>
      </w:r>
      <w:r w:rsidR="00B37D1D" w:rsidRPr="002C2CED">
        <w:rPr>
          <w:lang w:val="uk-UA"/>
        </w:rPr>
        <w:t xml:space="preserve">Меморандуми про взаєморозуміння або будь-які Доповнення до них. </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 xml:space="preserve">Чиста </w:t>
      </w:r>
      <w:r w:rsidR="00F12DC9" w:rsidRPr="002C2CED">
        <w:rPr>
          <w:b/>
          <w:lang w:val="uk-UA"/>
        </w:rPr>
        <w:t>сума вибірки</w:t>
      </w:r>
      <w:r w:rsidRPr="002C2CED">
        <w:rPr>
          <w:b/>
          <w:lang w:val="uk-UA"/>
        </w:rPr>
        <w:t xml:space="preserve">" </w:t>
      </w:r>
      <w:r w:rsidR="00B37D1D" w:rsidRPr="002C2CED">
        <w:rPr>
          <w:lang w:val="uk-UA"/>
        </w:rPr>
        <w:t xml:space="preserve">означає надходження від Фінансової трансакції </w:t>
      </w:r>
      <w:r w:rsidR="00852BCE" w:rsidRPr="002C2CED">
        <w:rPr>
          <w:lang w:val="uk-UA"/>
        </w:rPr>
        <w:t xml:space="preserve">за вирахуванням </w:t>
      </w:r>
      <w:r w:rsidR="00B37D1D" w:rsidRPr="002C2CED">
        <w:rPr>
          <w:lang w:val="uk-UA"/>
        </w:rPr>
        <w:t>загальн</w:t>
      </w:r>
      <w:r w:rsidR="00852BCE" w:rsidRPr="002C2CED">
        <w:rPr>
          <w:lang w:val="uk-UA"/>
        </w:rPr>
        <w:t>ої</w:t>
      </w:r>
      <w:r w:rsidR="00B37D1D" w:rsidRPr="002C2CED">
        <w:rPr>
          <w:lang w:val="uk-UA"/>
        </w:rPr>
        <w:t xml:space="preserve"> сум</w:t>
      </w:r>
      <w:r w:rsidR="00852BCE" w:rsidRPr="002C2CED">
        <w:rPr>
          <w:lang w:val="uk-UA"/>
        </w:rPr>
        <w:t>и</w:t>
      </w:r>
      <w:r w:rsidR="00B37D1D" w:rsidRPr="002C2CED">
        <w:rPr>
          <w:lang w:val="uk-UA"/>
        </w:rPr>
        <w:t xml:space="preserve"> будь-яких комісій, зборів та витрат, пов’язаних з такою Фінансовою трансакцією та її підготовкою і </w:t>
      </w:r>
      <w:r w:rsidR="00F823CC" w:rsidRPr="002C2CED">
        <w:rPr>
          <w:lang w:val="uk-UA"/>
        </w:rPr>
        <w:t>виконанням</w:t>
      </w:r>
      <w:r w:rsidR="0006618E" w:rsidRPr="002C2CED">
        <w:rPr>
          <w:lang w:val="uk-UA"/>
        </w:rPr>
        <w:t xml:space="preserve">, </w:t>
      </w:r>
      <w:r w:rsidR="00F823CC" w:rsidRPr="002C2CED">
        <w:rPr>
          <w:lang w:val="uk-UA"/>
        </w:rPr>
        <w:t xml:space="preserve">як </w:t>
      </w:r>
      <w:r w:rsidR="0006618E" w:rsidRPr="002C2CED">
        <w:rPr>
          <w:lang w:val="uk-UA"/>
        </w:rPr>
        <w:t>зазначен</w:t>
      </w:r>
      <w:r w:rsidR="00F823CC" w:rsidRPr="002C2CED">
        <w:rPr>
          <w:lang w:val="uk-UA"/>
        </w:rPr>
        <w:t>о</w:t>
      </w:r>
      <w:r w:rsidR="0006618E" w:rsidRPr="002C2CED">
        <w:rPr>
          <w:lang w:val="uk-UA"/>
        </w:rPr>
        <w:t xml:space="preserve"> у </w:t>
      </w:r>
      <w:r w:rsidR="00E11469" w:rsidRPr="002C2CED">
        <w:rPr>
          <w:lang w:val="uk-UA"/>
        </w:rPr>
        <w:t>Статті</w:t>
      </w:r>
      <w:r w:rsidR="0006618E" w:rsidRPr="002C2CED">
        <w:rPr>
          <w:lang w:val="uk-UA"/>
        </w:rPr>
        <w:t xml:space="preserve"> </w:t>
      </w:r>
      <w:r w:rsidRPr="002C2CED">
        <w:rPr>
          <w:lang w:val="uk-UA"/>
        </w:rPr>
        <w:t>6(4)</w:t>
      </w:r>
      <w:r w:rsidR="006F618B" w:rsidRPr="002C2CED">
        <w:rPr>
          <w:lang w:val="uk-UA"/>
        </w:rPr>
        <w:t xml:space="preserve"> </w:t>
      </w:r>
      <w:r w:rsidR="0006618E" w:rsidRPr="002C2CED">
        <w:rPr>
          <w:lang w:val="uk-UA"/>
        </w:rPr>
        <w:t>стосовно будь-якого Траншу</w:t>
      </w:r>
      <w:r w:rsidR="008D154D" w:rsidRPr="002C2CED">
        <w:rPr>
          <w:lang w:val="uk-UA"/>
        </w:rPr>
        <w:t>.</w:t>
      </w:r>
    </w:p>
    <w:p w:rsidR="00484E95" w:rsidRPr="002C2CED" w:rsidRDefault="00484E95" w:rsidP="00007E30">
      <w:pPr>
        <w:pStyle w:val="Standard70"/>
        <w:tabs>
          <w:tab w:val="clear" w:pos="4320"/>
          <w:tab w:val="num" w:pos="709"/>
        </w:tabs>
        <w:ind w:left="709" w:hanging="709"/>
        <w:rPr>
          <w:lang w:val="uk-UA"/>
        </w:rPr>
      </w:pPr>
      <w:r w:rsidRPr="002C2CED">
        <w:rPr>
          <w:b/>
          <w:lang w:val="uk-UA"/>
        </w:rPr>
        <w:t>"</w:t>
      </w:r>
      <w:r w:rsidR="006B1293" w:rsidRPr="002C2CED">
        <w:rPr>
          <w:b/>
          <w:lang w:val="uk-UA"/>
        </w:rPr>
        <w:t xml:space="preserve">Запит </w:t>
      </w:r>
      <w:r w:rsidR="00F12DC9" w:rsidRPr="002C2CED">
        <w:rPr>
          <w:b/>
          <w:lang w:val="uk-UA"/>
        </w:rPr>
        <w:t xml:space="preserve">про </w:t>
      </w:r>
      <w:r w:rsidR="0086728A" w:rsidRPr="002C2CED">
        <w:rPr>
          <w:b/>
          <w:lang w:val="uk-UA"/>
        </w:rPr>
        <w:t xml:space="preserve">надання </w:t>
      </w:r>
      <w:r w:rsidR="00F12DC9" w:rsidRPr="002C2CED">
        <w:rPr>
          <w:b/>
          <w:lang w:val="uk-UA"/>
        </w:rPr>
        <w:t>коштів</w:t>
      </w:r>
      <w:r w:rsidRPr="002C2CED">
        <w:rPr>
          <w:b/>
          <w:lang w:val="uk-UA"/>
        </w:rPr>
        <w:t>"</w:t>
      </w:r>
      <w:r w:rsidRPr="002C2CED">
        <w:rPr>
          <w:lang w:val="uk-UA"/>
        </w:rPr>
        <w:t xml:space="preserve"> </w:t>
      </w:r>
      <w:r w:rsidR="000B0070" w:rsidRPr="002C2CED">
        <w:rPr>
          <w:lang w:val="uk-UA"/>
        </w:rPr>
        <w:t xml:space="preserve">означає запит Позичальника про </w:t>
      </w:r>
      <w:r w:rsidR="0086728A" w:rsidRPr="002C2CED">
        <w:rPr>
          <w:lang w:val="uk-UA"/>
        </w:rPr>
        <w:t xml:space="preserve">надання </w:t>
      </w:r>
      <w:r w:rsidR="00F823CC" w:rsidRPr="002C2CED">
        <w:rPr>
          <w:lang w:val="uk-UA"/>
        </w:rPr>
        <w:t xml:space="preserve">коштів за формою у Додатку </w:t>
      </w:r>
      <w:r w:rsidR="00FE4FCD" w:rsidRPr="002C2CED">
        <w:rPr>
          <w:lang w:val="uk-UA"/>
        </w:rPr>
        <w:t>1</w:t>
      </w:r>
      <w:r w:rsidR="000B0070" w:rsidRPr="002C2CED">
        <w:rPr>
          <w:lang w:val="uk-UA"/>
        </w:rPr>
        <w:t xml:space="preserve">, з безвідкличним прийняттям основних умов, зазначених у такому додатку відповідно до </w:t>
      </w:r>
      <w:r w:rsidR="00E11469" w:rsidRPr="002C2CED">
        <w:rPr>
          <w:lang w:val="uk-UA"/>
        </w:rPr>
        <w:t>Статті</w:t>
      </w:r>
      <w:r w:rsidR="00F823CC" w:rsidRPr="002C2CED">
        <w:rPr>
          <w:lang w:val="uk-UA"/>
        </w:rPr>
        <w:t xml:space="preserve"> </w:t>
      </w:r>
      <w:r w:rsidRPr="002C2CED">
        <w:rPr>
          <w:lang w:val="uk-UA"/>
        </w:rPr>
        <w:t xml:space="preserve">4(2). </w:t>
      </w:r>
    </w:p>
    <w:p w:rsidR="00484E95" w:rsidRPr="002C2CED" w:rsidRDefault="000B0070" w:rsidP="00891297">
      <w:pPr>
        <w:pStyle w:val="StandardL1"/>
        <w:spacing w:before="240"/>
        <w:rPr>
          <w:lang w:val="uk-UA"/>
        </w:rPr>
      </w:pPr>
      <w:r w:rsidRPr="002C2CED">
        <w:rPr>
          <w:lang w:val="uk-UA"/>
        </w:rPr>
        <w:lastRenderedPageBreak/>
        <w:t>КРЕДИТ</w:t>
      </w:r>
    </w:p>
    <w:p w:rsidR="00484E95" w:rsidRPr="002C2CED" w:rsidRDefault="00217457" w:rsidP="008C1F06">
      <w:pPr>
        <w:pStyle w:val="Standard70"/>
        <w:numPr>
          <w:ilvl w:val="6"/>
          <w:numId w:val="29"/>
        </w:numPr>
        <w:tabs>
          <w:tab w:val="clear" w:pos="4320"/>
          <w:tab w:val="num" w:pos="709"/>
        </w:tabs>
        <w:ind w:left="709" w:hanging="709"/>
        <w:rPr>
          <w:lang w:val="uk-UA"/>
        </w:rPr>
      </w:pPr>
      <w:r w:rsidRPr="002C2CED">
        <w:rPr>
          <w:lang w:val="uk-UA"/>
        </w:rPr>
        <w:t xml:space="preserve">Кредитор </w:t>
      </w:r>
      <w:r w:rsidR="00876880" w:rsidRPr="002C2CED">
        <w:rPr>
          <w:lang w:val="uk-UA"/>
        </w:rPr>
        <w:t xml:space="preserve">відкриє </w:t>
      </w:r>
      <w:r w:rsidRPr="002C2CED">
        <w:rPr>
          <w:lang w:val="uk-UA"/>
        </w:rPr>
        <w:t>Позичальнику кредит</w:t>
      </w:r>
      <w:r w:rsidR="00876880" w:rsidRPr="002C2CED">
        <w:rPr>
          <w:lang w:val="uk-UA"/>
        </w:rPr>
        <w:t>ну лінію</w:t>
      </w:r>
      <w:r w:rsidRPr="002C2CED">
        <w:rPr>
          <w:lang w:val="uk-UA"/>
        </w:rPr>
        <w:t xml:space="preserve"> у євро на загал</w:t>
      </w:r>
      <w:r w:rsidR="006B3B21" w:rsidRPr="002C2CED">
        <w:rPr>
          <w:lang w:val="uk-UA"/>
        </w:rPr>
        <w:t>ьну основну суму в розмірі до 1</w:t>
      </w:r>
      <w:r w:rsidR="00FE4FCD" w:rsidRPr="002C2CED">
        <w:rPr>
          <w:lang w:val="uk-UA"/>
        </w:rPr>
        <w:t>,2</w:t>
      </w:r>
      <w:r w:rsidRPr="002C2CED">
        <w:rPr>
          <w:lang w:val="uk-UA"/>
        </w:rPr>
        <w:t xml:space="preserve"> мільярда євро, з урахуванням положень та умов, визначених у М</w:t>
      </w:r>
      <w:r w:rsidR="00876880" w:rsidRPr="002C2CED">
        <w:rPr>
          <w:lang w:val="uk-UA"/>
        </w:rPr>
        <w:t>п</w:t>
      </w:r>
      <w:r w:rsidR="00587435" w:rsidRPr="002C2CED">
        <w:rPr>
          <w:lang w:val="uk-UA"/>
        </w:rPr>
        <w:t>В</w:t>
      </w:r>
      <w:r w:rsidR="00876880" w:rsidRPr="002C2CED">
        <w:rPr>
          <w:lang w:val="uk-UA"/>
        </w:rPr>
        <w:t xml:space="preserve"> </w:t>
      </w:r>
      <w:r w:rsidRPr="002C2CED">
        <w:rPr>
          <w:lang w:val="uk-UA"/>
        </w:rPr>
        <w:t xml:space="preserve">та цій Угоді. </w:t>
      </w:r>
    </w:p>
    <w:p w:rsidR="003D3CE6" w:rsidRPr="002C2CED" w:rsidRDefault="00E05093" w:rsidP="008C1F06">
      <w:pPr>
        <w:pStyle w:val="Standard70"/>
        <w:numPr>
          <w:ilvl w:val="6"/>
          <w:numId w:val="29"/>
        </w:numPr>
        <w:tabs>
          <w:tab w:val="clear" w:pos="4320"/>
          <w:tab w:val="num" w:pos="709"/>
        </w:tabs>
        <w:ind w:left="709" w:hanging="709"/>
        <w:rPr>
          <w:lang w:val="uk-UA"/>
        </w:rPr>
      </w:pPr>
      <w:r w:rsidRPr="002C2CED">
        <w:rPr>
          <w:lang w:val="uk-UA"/>
        </w:rPr>
        <w:t>Кредит</w:t>
      </w:r>
      <w:r w:rsidR="003D3CE6" w:rsidRPr="002C2CED">
        <w:rPr>
          <w:lang w:val="uk-UA"/>
        </w:rPr>
        <w:t>на лінія</w:t>
      </w:r>
      <w:r w:rsidRPr="002C2CED">
        <w:rPr>
          <w:lang w:val="uk-UA"/>
        </w:rPr>
        <w:t xml:space="preserve"> виплачується </w:t>
      </w:r>
      <w:r w:rsidR="003D3CE6" w:rsidRPr="002C2CED">
        <w:rPr>
          <w:lang w:val="uk-UA"/>
        </w:rPr>
        <w:t xml:space="preserve">двома </w:t>
      </w:r>
      <w:r w:rsidR="00FE4FCD" w:rsidRPr="002C2CED">
        <w:rPr>
          <w:lang w:val="uk-UA"/>
        </w:rPr>
        <w:t xml:space="preserve">рівними </w:t>
      </w:r>
      <w:r w:rsidR="003D3CE6" w:rsidRPr="002C2CED">
        <w:rPr>
          <w:lang w:val="uk-UA"/>
        </w:rPr>
        <w:t>Траншами</w:t>
      </w:r>
      <w:r w:rsidR="00217457" w:rsidRPr="002C2CED">
        <w:rPr>
          <w:lang w:val="uk-UA"/>
        </w:rPr>
        <w:t>.</w:t>
      </w:r>
      <w:r w:rsidR="00943A40" w:rsidRPr="002C2CED">
        <w:rPr>
          <w:lang w:val="uk-UA"/>
        </w:rPr>
        <w:t xml:space="preserve"> </w:t>
      </w:r>
      <w:r w:rsidR="00217457" w:rsidRPr="002C2CED">
        <w:rPr>
          <w:lang w:val="uk-UA"/>
        </w:rPr>
        <w:t xml:space="preserve">Вибірка другого Траншу відбувається не раніше, ніж через три місяці після надання </w:t>
      </w:r>
      <w:r w:rsidR="00FE4FCD" w:rsidRPr="002C2CED">
        <w:rPr>
          <w:lang w:val="uk-UA"/>
        </w:rPr>
        <w:t xml:space="preserve">попереднього </w:t>
      </w:r>
      <w:r w:rsidR="00217457" w:rsidRPr="002C2CED">
        <w:rPr>
          <w:lang w:val="uk-UA"/>
        </w:rPr>
        <w:t xml:space="preserve">Траншу. </w:t>
      </w:r>
    </w:p>
    <w:p w:rsidR="00F073D4" w:rsidRPr="002C2CED" w:rsidRDefault="00217457" w:rsidP="008C1F06">
      <w:pPr>
        <w:pStyle w:val="Standard70"/>
        <w:numPr>
          <w:ilvl w:val="6"/>
          <w:numId w:val="29"/>
        </w:numPr>
        <w:tabs>
          <w:tab w:val="num" w:pos="709"/>
        </w:tabs>
        <w:ind w:left="709" w:hanging="709"/>
        <w:rPr>
          <w:lang w:val="uk-UA"/>
        </w:rPr>
      </w:pPr>
      <w:r w:rsidRPr="002C2CED">
        <w:rPr>
          <w:lang w:val="uk-UA"/>
        </w:rPr>
        <w:t xml:space="preserve">Позичальник </w:t>
      </w:r>
      <w:r w:rsidR="00E05093" w:rsidRPr="002C2CED">
        <w:rPr>
          <w:lang w:val="uk-UA"/>
        </w:rPr>
        <w:t xml:space="preserve">зобов’язаний використати </w:t>
      </w:r>
      <w:r w:rsidRPr="002C2CED">
        <w:rPr>
          <w:lang w:val="uk-UA"/>
        </w:rPr>
        <w:t xml:space="preserve">всі суми, отримані ним за Кредитною лінією у відповідності </w:t>
      </w:r>
      <w:r w:rsidR="00E05093" w:rsidRPr="002C2CED">
        <w:rPr>
          <w:lang w:val="uk-UA"/>
        </w:rPr>
        <w:t>і</w:t>
      </w:r>
      <w:r w:rsidRPr="002C2CED">
        <w:rPr>
          <w:lang w:val="uk-UA"/>
        </w:rPr>
        <w:t xml:space="preserve">з своїми зобов’язаннями </w:t>
      </w:r>
      <w:r w:rsidR="00E05093" w:rsidRPr="002C2CED">
        <w:rPr>
          <w:lang w:val="uk-UA"/>
        </w:rPr>
        <w:t xml:space="preserve">у </w:t>
      </w:r>
      <w:r w:rsidRPr="002C2CED">
        <w:rPr>
          <w:lang w:val="uk-UA"/>
        </w:rPr>
        <w:t>М</w:t>
      </w:r>
      <w:r w:rsidR="00E05093" w:rsidRPr="002C2CED">
        <w:rPr>
          <w:lang w:val="uk-UA"/>
        </w:rPr>
        <w:t>п</w:t>
      </w:r>
      <w:r w:rsidR="00D16906" w:rsidRPr="002C2CED">
        <w:rPr>
          <w:lang w:val="uk-UA"/>
        </w:rPr>
        <w:t>В</w:t>
      </w:r>
      <w:r w:rsidR="00E05093" w:rsidRPr="002C2CED">
        <w:rPr>
          <w:lang w:val="uk-UA"/>
        </w:rPr>
        <w:t>.</w:t>
      </w:r>
    </w:p>
    <w:p w:rsidR="00F073D4" w:rsidRPr="002C2CED" w:rsidRDefault="00913223" w:rsidP="008C1F06">
      <w:pPr>
        <w:pStyle w:val="Standard70"/>
        <w:numPr>
          <w:ilvl w:val="6"/>
          <w:numId w:val="29"/>
        </w:numPr>
        <w:tabs>
          <w:tab w:val="num" w:pos="709"/>
        </w:tabs>
        <w:ind w:left="709" w:hanging="709"/>
        <w:rPr>
          <w:lang w:val="uk-UA"/>
        </w:rPr>
      </w:pPr>
      <w:r w:rsidRPr="002C2CED">
        <w:rPr>
          <w:lang w:val="uk-UA"/>
        </w:rPr>
        <w:t xml:space="preserve">Національний банк України </w:t>
      </w:r>
      <w:r w:rsidR="002E7A89" w:rsidRPr="002C2CED">
        <w:rPr>
          <w:lang w:val="uk-UA"/>
        </w:rPr>
        <w:t>зобов’язаний</w:t>
      </w:r>
      <w:r w:rsidR="00E05093" w:rsidRPr="002C2CED">
        <w:rPr>
          <w:lang w:val="uk-UA"/>
        </w:rPr>
        <w:t xml:space="preserve"> діяти </w:t>
      </w:r>
      <w:r w:rsidRPr="002C2CED">
        <w:rPr>
          <w:lang w:val="uk-UA"/>
        </w:rPr>
        <w:t>в якості фінансового агента Позичальника та не несе відповідальності за будь-які фінансові зобов’язання Позичальника за ц</w:t>
      </w:r>
      <w:r w:rsidR="002D2F38" w:rsidRPr="002C2CED">
        <w:rPr>
          <w:lang w:val="uk-UA"/>
        </w:rPr>
        <w:t>ією</w:t>
      </w:r>
      <w:r w:rsidRPr="002C2CED">
        <w:rPr>
          <w:lang w:val="uk-UA"/>
        </w:rPr>
        <w:t xml:space="preserve"> </w:t>
      </w:r>
      <w:r w:rsidR="002D2F38" w:rsidRPr="002C2CED">
        <w:rPr>
          <w:lang w:val="uk-UA"/>
        </w:rPr>
        <w:t>Угодою</w:t>
      </w:r>
      <w:r w:rsidRPr="002C2CED">
        <w:rPr>
          <w:lang w:val="uk-UA"/>
        </w:rPr>
        <w:t xml:space="preserve">. </w:t>
      </w:r>
    </w:p>
    <w:p w:rsidR="00484E95" w:rsidRPr="002C2CED" w:rsidRDefault="00913223" w:rsidP="00891297">
      <w:pPr>
        <w:pStyle w:val="StandardL1"/>
        <w:spacing w:before="240"/>
        <w:rPr>
          <w:lang w:val="uk-UA"/>
        </w:rPr>
      </w:pPr>
      <w:r w:rsidRPr="002C2CED">
        <w:rPr>
          <w:lang w:val="uk-UA"/>
        </w:rPr>
        <w:t>СТРОК ПОГАШЕННЯ</w:t>
      </w:r>
    </w:p>
    <w:p w:rsidR="00484E95" w:rsidRPr="002C2CED" w:rsidRDefault="00913223" w:rsidP="006A5995">
      <w:pPr>
        <w:pStyle w:val="Standard70"/>
        <w:numPr>
          <w:ilvl w:val="0"/>
          <w:numId w:val="0"/>
        </w:numPr>
        <w:ind w:left="709"/>
        <w:rPr>
          <w:lang w:val="uk-UA"/>
        </w:rPr>
      </w:pPr>
      <w:r w:rsidRPr="002C2CED">
        <w:rPr>
          <w:lang w:val="uk-UA"/>
        </w:rPr>
        <w:t>С</w:t>
      </w:r>
      <w:r w:rsidR="002E7A89" w:rsidRPr="002C2CED">
        <w:rPr>
          <w:lang w:val="uk-UA"/>
        </w:rPr>
        <w:t>ередній с</w:t>
      </w:r>
      <w:r w:rsidRPr="002C2CED">
        <w:rPr>
          <w:lang w:val="uk-UA"/>
        </w:rPr>
        <w:t xml:space="preserve">трок погашення </w:t>
      </w:r>
      <w:r w:rsidR="002E7A89" w:rsidRPr="002C2CED">
        <w:rPr>
          <w:lang w:val="uk-UA"/>
        </w:rPr>
        <w:t>Позики не повинен перевищувати 15 років</w:t>
      </w:r>
      <w:r w:rsidRPr="002C2CED">
        <w:rPr>
          <w:lang w:val="uk-UA"/>
        </w:rPr>
        <w:t>.</w:t>
      </w:r>
      <w:r w:rsidR="002E7A89" w:rsidRPr="002C2CED">
        <w:rPr>
          <w:lang w:val="uk-UA"/>
        </w:rPr>
        <w:t xml:space="preserve"> </w:t>
      </w:r>
    </w:p>
    <w:p w:rsidR="002E7A89" w:rsidRPr="002C2CED" w:rsidRDefault="00047E13" w:rsidP="00047E13">
      <w:pPr>
        <w:ind w:firstLine="709"/>
        <w:rPr>
          <w:lang w:val="uk-UA"/>
        </w:rPr>
      </w:pPr>
      <w:r w:rsidRPr="002C2CED">
        <w:rPr>
          <w:position w:val="-30"/>
          <w:lang w:val="uk-UA"/>
        </w:rPr>
        <w:object w:dxaOrig="14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4.55pt" o:ole="">
            <v:imagedata r:id="rId12" o:title=""/>
          </v:shape>
          <o:OLEObject Type="Embed" ProgID="Equation.3" ShapeID="_x0000_i1025" DrawAspect="Content" ObjectID="_1658761001" r:id="rId13"/>
        </w:object>
      </w:r>
    </w:p>
    <w:p w:rsidR="00047E13" w:rsidRPr="002C2CED" w:rsidRDefault="00047E13" w:rsidP="00047E13">
      <w:pPr>
        <w:ind w:firstLine="709"/>
        <w:rPr>
          <w:lang w:val="uk-UA" w:eastAsia="zh-CN" w:bidi="ar-AE"/>
        </w:rPr>
      </w:pPr>
    </w:p>
    <w:p w:rsidR="009A2A63" w:rsidRPr="002C2CED" w:rsidRDefault="009A2A63" w:rsidP="00047E13">
      <w:pPr>
        <w:ind w:firstLine="709"/>
        <w:rPr>
          <w:lang w:val="uk-UA" w:eastAsia="zh-CN" w:bidi="ar-AE"/>
        </w:rPr>
      </w:pPr>
    </w:p>
    <w:p w:rsidR="00484E95" w:rsidRPr="002C2CED" w:rsidRDefault="00047E13" w:rsidP="00891297">
      <w:pPr>
        <w:pStyle w:val="StandardL1"/>
        <w:spacing w:before="240"/>
        <w:rPr>
          <w:lang w:val="uk-UA"/>
        </w:rPr>
      </w:pPr>
      <w:r w:rsidRPr="002C2CED">
        <w:rPr>
          <w:lang w:val="uk-UA"/>
        </w:rPr>
        <w:t xml:space="preserve"> </w:t>
      </w:r>
      <w:r w:rsidR="00913223" w:rsidRPr="002C2CED">
        <w:rPr>
          <w:lang w:val="uk-UA"/>
        </w:rPr>
        <w:t>ВИБІРКА</w:t>
      </w:r>
      <w:r w:rsidR="00484E95" w:rsidRPr="002C2CED">
        <w:rPr>
          <w:lang w:val="uk-UA"/>
        </w:rPr>
        <w:t xml:space="preserve">, </w:t>
      </w:r>
      <w:r w:rsidR="00913223" w:rsidRPr="002C2CED">
        <w:rPr>
          <w:lang w:val="uk-UA"/>
        </w:rPr>
        <w:t xml:space="preserve">ЧИСТА СУМА ВИБІРКИ ТА ПОПЕРЕДНІ УМОВИ </w:t>
      </w:r>
    </w:p>
    <w:p w:rsidR="002F177F" w:rsidRPr="002C2CED" w:rsidRDefault="00826BDB" w:rsidP="008C1F06">
      <w:pPr>
        <w:pStyle w:val="Standard70"/>
        <w:numPr>
          <w:ilvl w:val="6"/>
          <w:numId w:val="30"/>
        </w:numPr>
        <w:tabs>
          <w:tab w:val="clear" w:pos="4320"/>
          <w:tab w:val="num" w:pos="709"/>
        </w:tabs>
        <w:ind w:left="752" w:hanging="752"/>
        <w:rPr>
          <w:lang w:val="uk-UA"/>
        </w:rPr>
      </w:pPr>
      <w:r w:rsidRPr="002C2CED">
        <w:rPr>
          <w:lang w:val="uk-UA"/>
        </w:rPr>
        <w:t xml:space="preserve"> </w:t>
      </w:r>
      <w:r w:rsidR="002F177F" w:rsidRPr="002C2CED">
        <w:rPr>
          <w:lang w:val="uk-UA"/>
        </w:rPr>
        <w:t>Відповідно до умов та положень цієї Угоди та Мп</w:t>
      </w:r>
      <w:r w:rsidR="00214DB3" w:rsidRPr="002C2CED">
        <w:rPr>
          <w:lang w:val="uk-UA"/>
        </w:rPr>
        <w:t>В</w:t>
      </w:r>
      <w:r w:rsidR="002F177F" w:rsidRPr="002C2CED">
        <w:rPr>
          <w:lang w:val="uk-UA"/>
        </w:rPr>
        <w:t xml:space="preserve"> Позичальник, після консультацій з Кредитором, </w:t>
      </w:r>
      <w:r w:rsidR="00214DB3" w:rsidRPr="002C2CED">
        <w:rPr>
          <w:lang w:val="uk-UA"/>
        </w:rPr>
        <w:t xml:space="preserve">може здійснювати </w:t>
      </w:r>
      <w:r w:rsidR="002F177F" w:rsidRPr="002C2CED">
        <w:rPr>
          <w:lang w:val="uk-UA"/>
        </w:rPr>
        <w:t xml:space="preserve">запит на </w:t>
      </w:r>
      <w:r w:rsidR="00214DB3" w:rsidRPr="002C2CED">
        <w:rPr>
          <w:lang w:val="uk-UA"/>
        </w:rPr>
        <w:t xml:space="preserve">виплату </w:t>
      </w:r>
      <w:r w:rsidR="002F177F" w:rsidRPr="002C2CED">
        <w:rPr>
          <w:lang w:val="uk-UA"/>
        </w:rPr>
        <w:t>Транш</w:t>
      </w:r>
      <w:r w:rsidR="00214DB3" w:rsidRPr="002C2CED">
        <w:rPr>
          <w:lang w:val="uk-UA"/>
        </w:rPr>
        <w:t>у</w:t>
      </w:r>
      <w:r w:rsidR="002F177F" w:rsidRPr="002C2CED">
        <w:rPr>
          <w:lang w:val="uk-UA"/>
        </w:rPr>
        <w:t xml:space="preserve"> Кредиту шляхом направлення Кредитору належним чином заповненого Запиту про надання коштів. Умови Запиту про надання коштів є безвідкличними та обов’язковими для Позичальника, за винятком тих випадків, якщо Кредитор надав Позичальнику повідомлення про те, що ЄС не може укласти Фінансову трансакцію на умовах, зазначених у відповідному Запиті про надання коштів.</w:t>
      </w:r>
    </w:p>
    <w:p w:rsidR="00484E95" w:rsidRPr="002C2CED" w:rsidRDefault="00B73F71" w:rsidP="00B50CB3">
      <w:pPr>
        <w:pStyle w:val="Standard70"/>
        <w:tabs>
          <w:tab w:val="clear" w:pos="4320"/>
          <w:tab w:val="num" w:pos="709"/>
        </w:tabs>
        <w:ind w:left="709" w:hanging="709"/>
        <w:rPr>
          <w:lang w:val="uk-UA"/>
        </w:rPr>
      </w:pPr>
      <w:r w:rsidRPr="002C2CED">
        <w:rPr>
          <w:lang w:val="uk-UA"/>
        </w:rPr>
        <w:t xml:space="preserve">Запит про </w:t>
      </w:r>
      <w:r w:rsidR="00F61F1B" w:rsidRPr="002C2CED">
        <w:rPr>
          <w:lang w:val="uk-UA"/>
        </w:rPr>
        <w:t xml:space="preserve">надання </w:t>
      </w:r>
      <w:r w:rsidRPr="002C2CED">
        <w:rPr>
          <w:lang w:val="uk-UA"/>
        </w:rPr>
        <w:t xml:space="preserve">коштів </w:t>
      </w:r>
      <w:r w:rsidR="00C26EEF" w:rsidRPr="002C2CED">
        <w:rPr>
          <w:lang w:val="uk-UA"/>
        </w:rPr>
        <w:t xml:space="preserve">не буде вважатись </w:t>
      </w:r>
      <w:r w:rsidRPr="002C2CED">
        <w:rPr>
          <w:lang w:val="uk-UA"/>
        </w:rPr>
        <w:t>належним чином заповненим</w:t>
      </w:r>
      <w:r w:rsidR="00C26EEF" w:rsidRPr="002C2CED">
        <w:rPr>
          <w:lang w:val="uk-UA"/>
        </w:rPr>
        <w:t>,</w:t>
      </w:r>
      <w:r w:rsidRPr="002C2CED">
        <w:rPr>
          <w:lang w:val="uk-UA"/>
        </w:rPr>
        <w:t xml:space="preserve"> </w:t>
      </w:r>
      <w:r w:rsidR="00C26EEF" w:rsidRPr="002C2CED">
        <w:rPr>
          <w:lang w:val="uk-UA"/>
        </w:rPr>
        <w:t xml:space="preserve">якщо в ньому не вказана, як мінімум, інформація, зазначена в Додатку 1. </w:t>
      </w:r>
    </w:p>
    <w:p w:rsidR="00484E95" w:rsidRPr="002C2CED" w:rsidRDefault="00D34E21" w:rsidP="00B50CB3">
      <w:pPr>
        <w:pStyle w:val="Standard70"/>
        <w:tabs>
          <w:tab w:val="clear" w:pos="4320"/>
          <w:tab w:val="num" w:pos="709"/>
        </w:tabs>
        <w:ind w:left="709" w:hanging="709"/>
        <w:rPr>
          <w:lang w:val="uk-UA"/>
        </w:rPr>
      </w:pPr>
      <w:r w:rsidRPr="002C2CED">
        <w:rPr>
          <w:lang w:val="uk-UA"/>
        </w:rPr>
        <w:t>Після</w:t>
      </w:r>
      <w:r w:rsidR="0081679E" w:rsidRPr="002C2CED">
        <w:rPr>
          <w:lang w:val="uk-UA"/>
        </w:rPr>
        <w:t xml:space="preserve"> подання Позичальником</w:t>
      </w:r>
      <w:r w:rsidRPr="002C2CED">
        <w:rPr>
          <w:lang w:val="uk-UA"/>
        </w:rPr>
        <w:t xml:space="preserve"> Запиту про </w:t>
      </w:r>
      <w:r w:rsidR="00AE5ECD" w:rsidRPr="002C2CED">
        <w:rPr>
          <w:lang w:val="uk-UA"/>
        </w:rPr>
        <w:t xml:space="preserve">надання </w:t>
      </w:r>
      <w:r w:rsidRPr="002C2CED">
        <w:rPr>
          <w:lang w:val="uk-UA"/>
        </w:rPr>
        <w:t xml:space="preserve">коштів </w:t>
      </w:r>
      <w:r w:rsidR="0081679E" w:rsidRPr="002C2CED">
        <w:rPr>
          <w:lang w:val="uk-UA"/>
        </w:rPr>
        <w:t>Т</w:t>
      </w:r>
      <w:r w:rsidRPr="002C2CED">
        <w:rPr>
          <w:lang w:val="uk-UA"/>
        </w:rPr>
        <w:t>раншу</w:t>
      </w:r>
      <w:r w:rsidR="0081679E" w:rsidRPr="002C2CED">
        <w:rPr>
          <w:lang w:val="uk-UA"/>
        </w:rPr>
        <w:t>,</w:t>
      </w:r>
      <w:r w:rsidRPr="002C2CED">
        <w:rPr>
          <w:lang w:val="uk-UA"/>
        </w:rPr>
        <w:t xml:space="preserve"> зобов’язання Кредитора </w:t>
      </w:r>
      <w:r w:rsidR="00E87DCF" w:rsidRPr="002C2CED">
        <w:rPr>
          <w:lang w:val="uk-UA"/>
        </w:rPr>
        <w:t xml:space="preserve">перерахувати </w:t>
      </w:r>
      <w:r w:rsidRPr="002C2CED">
        <w:rPr>
          <w:lang w:val="uk-UA"/>
        </w:rPr>
        <w:t xml:space="preserve">Чисту суму вибірки Позичальнику за цією Угодою </w:t>
      </w:r>
      <w:r w:rsidR="00E87DCF" w:rsidRPr="002C2CED">
        <w:rPr>
          <w:lang w:val="uk-UA"/>
        </w:rPr>
        <w:t>виникає</w:t>
      </w:r>
      <w:r w:rsidR="00AE5ECD" w:rsidRPr="002C2CED">
        <w:rPr>
          <w:lang w:val="uk-UA"/>
        </w:rPr>
        <w:t>, якщо виконані наступні умови</w:t>
      </w:r>
      <w:r w:rsidR="00484E95" w:rsidRPr="002C2CED">
        <w:rPr>
          <w:lang w:val="uk-UA"/>
        </w:rPr>
        <w:t xml:space="preserve">: </w:t>
      </w:r>
    </w:p>
    <w:p w:rsidR="00B27F4C" w:rsidRPr="002C2CED" w:rsidRDefault="00B27F4C" w:rsidP="008C1F06">
      <w:pPr>
        <w:pStyle w:val="Standard81"/>
        <w:rPr>
          <w:lang w:val="uk-UA"/>
        </w:rPr>
      </w:pPr>
      <w:r w:rsidRPr="002C2CED">
        <w:rPr>
          <w:lang w:val="uk-UA"/>
        </w:rPr>
        <w:t>не відбулось жодних подій, які могли б зробити неправильним будь-яке твердження, викладене в Юридичному висновку, виданому Міністерством юстиції Позичальника за формою, наведеною у Додатку 4;</w:t>
      </w:r>
    </w:p>
    <w:p w:rsidR="00B27F4C" w:rsidRPr="002C2CED" w:rsidRDefault="00B27F4C" w:rsidP="00B27F4C">
      <w:pPr>
        <w:pStyle w:val="Standard81"/>
        <w:rPr>
          <w:lang w:val="uk-UA"/>
        </w:rPr>
      </w:pPr>
      <w:r w:rsidRPr="002C2CED">
        <w:rPr>
          <w:lang w:val="uk-UA"/>
        </w:rPr>
        <w:lastRenderedPageBreak/>
        <w:t>Кредитор отримав від Міністр</w:t>
      </w:r>
      <w:r w:rsidR="00CA4DD9" w:rsidRPr="002C2CED">
        <w:rPr>
          <w:lang w:val="uk-UA"/>
        </w:rPr>
        <w:t>а</w:t>
      </w:r>
      <w:r w:rsidRPr="002C2CED">
        <w:rPr>
          <w:lang w:val="uk-UA"/>
        </w:rPr>
        <w:t xml:space="preserve"> фінансів Позичальника офіційний документ, в якому вказані особи, уповноважені підписувати Запити про надання коштів (та, таким чином, правомірно зобов’язувати Позичальника), та зразки підписів таких осіб;</w:t>
      </w:r>
    </w:p>
    <w:p w:rsidR="00B27F4C" w:rsidRPr="002C2CED" w:rsidRDefault="00B27F4C" w:rsidP="00B27F4C">
      <w:pPr>
        <w:pStyle w:val="Standard81"/>
        <w:rPr>
          <w:lang w:val="uk-UA"/>
        </w:rPr>
      </w:pPr>
      <w:r w:rsidRPr="002C2CED">
        <w:rPr>
          <w:lang w:val="uk-UA"/>
        </w:rPr>
        <w:t>Кредитор, отримав від Міністра фінансів, до виділення першого Траншу, офіційний документ, який ідентифікує: (і) рахунок в євро Національного банку України, на який Кредитор повинен перерахувати Чисту суму вибірки Траншу на Дату вибірки та (іі) рахунок</w:t>
      </w:r>
      <w:r w:rsidR="001033D4" w:rsidRPr="002C2CED">
        <w:rPr>
          <w:lang w:val="uk-UA"/>
        </w:rPr>
        <w:t xml:space="preserve"> Державної казначейської служби</w:t>
      </w:r>
      <w:r w:rsidRPr="002C2CED">
        <w:rPr>
          <w:lang w:val="uk-UA"/>
        </w:rPr>
        <w:t>, відкритий в Національному банку України, на який Позичальник перерахує Чисту суму вибірки;</w:t>
      </w:r>
      <w:r w:rsidRPr="002C2CED">
        <w:rPr>
          <w:color w:val="FF0000"/>
          <w:lang w:val="uk-UA"/>
        </w:rPr>
        <w:t xml:space="preserve"> </w:t>
      </w:r>
    </w:p>
    <w:p w:rsidR="00B27F4C" w:rsidRPr="002C2CED" w:rsidRDefault="00B27F4C" w:rsidP="00B27F4C">
      <w:pPr>
        <w:pStyle w:val="Standard81"/>
        <w:rPr>
          <w:lang w:val="uk-UA"/>
        </w:rPr>
      </w:pPr>
      <w:r w:rsidRPr="002C2CED">
        <w:rPr>
          <w:lang w:val="uk-UA"/>
        </w:rPr>
        <w:t xml:space="preserve">Кредитор, прийняв рішення про </w:t>
      </w:r>
      <w:r w:rsidR="00E31C6A" w:rsidRPr="002C2CED">
        <w:rPr>
          <w:lang w:val="uk-UA"/>
        </w:rPr>
        <w:t>надання</w:t>
      </w:r>
      <w:r w:rsidRPr="002C2CED">
        <w:rPr>
          <w:lang w:val="uk-UA"/>
        </w:rPr>
        <w:t xml:space="preserve"> Траншу, підтверджуючи </w:t>
      </w:r>
      <w:r w:rsidR="00E31C6A" w:rsidRPr="002C2CED">
        <w:rPr>
          <w:lang w:val="uk-UA"/>
        </w:rPr>
        <w:t xml:space="preserve">дотримання </w:t>
      </w:r>
      <w:r w:rsidRPr="002C2CED">
        <w:rPr>
          <w:lang w:val="uk-UA"/>
        </w:rPr>
        <w:t>Позичальник</w:t>
      </w:r>
      <w:r w:rsidR="00E31C6A" w:rsidRPr="002C2CED">
        <w:rPr>
          <w:lang w:val="uk-UA"/>
        </w:rPr>
        <w:t>ом</w:t>
      </w:r>
      <w:r w:rsidRPr="002C2CED">
        <w:rPr>
          <w:lang w:val="uk-UA"/>
        </w:rPr>
        <w:t xml:space="preserve"> умов Мп</w:t>
      </w:r>
      <w:r w:rsidR="008B1374" w:rsidRPr="002C2CED">
        <w:rPr>
          <w:lang w:val="uk-UA"/>
        </w:rPr>
        <w:t>В</w:t>
      </w:r>
      <w:r w:rsidRPr="002C2CED">
        <w:rPr>
          <w:lang w:val="uk-UA"/>
        </w:rPr>
        <w:t>;</w:t>
      </w:r>
    </w:p>
    <w:p w:rsidR="0038375A" w:rsidRPr="002C2CED" w:rsidRDefault="00C46B0B" w:rsidP="00B27F4C">
      <w:pPr>
        <w:pStyle w:val="Standard81"/>
        <w:rPr>
          <w:lang w:val="uk-UA"/>
        </w:rPr>
      </w:pPr>
      <w:r w:rsidRPr="002C2CED">
        <w:rPr>
          <w:lang w:val="uk-UA"/>
        </w:rPr>
        <w:t xml:space="preserve">Кредитор з </w:t>
      </w:r>
      <w:r w:rsidR="0038375A" w:rsidRPr="002C2CED">
        <w:rPr>
          <w:lang w:val="uk-UA"/>
        </w:rPr>
        <w:t>однієї сторони</w:t>
      </w:r>
      <w:r w:rsidRPr="002C2CED">
        <w:rPr>
          <w:lang w:val="uk-UA"/>
        </w:rPr>
        <w:t xml:space="preserve"> та банк або синдикат банків з </w:t>
      </w:r>
      <w:r w:rsidR="0038375A" w:rsidRPr="002C2CED">
        <w:rPr>
          <w:lang w:val="uk-UA"/>
        </w:rPr>
        <w:t xml:space="preserve">іншої сторони підписали </w:t>
      </w:r>
      <w:r w:rsidR="008B1374" w:rsidRPr="002C2CED">
        <w:rPr>
          <w:lang w:val="uk-UA"/>
        </w:rPr>
        <w:t xml:space="preserve">Договори позики </w:t>
      </w:r>
      <w:r w:rsidR="009B0AF2" w:rsidRPr="002C2CED">
        <w:rPr>
          <w:lang w:val="uk-UA"/>
        </w:rPr>
        <w:t xml:space="preserve">на </w:t>
      </w:r>
      <w:r w:rsidR="00614B1D" w:rsidRPr="002C2CED">
        <w:rPr>
          <w:lang w:val="uk-UA"/>
        </w:rPr>
        <w:t>підставі</w:t>
      </w:r>
      <w:r w:rsidR="009B0AF2" w:rsidRPr="002C2CED">
        <w:rPr>
          <w:lang w:val="uk-UA"/>
        </w:rPr>
        <w:t xml:space="preserve"> рішення Комісії про запозичення</w:t>
      </w:r>
      <w:r w:rsidRPr="002C2CED">
        <w:rPr>
          <w:lang w:val="uk-UA"/>
        </w:rPr>
        <w:t xml:space="preserve"> та</w:t>
      </w:r>
      <w:r w:rsidR="0038375A" w:rsidRPr="002C2CED">
        <w:rPr>
          <w:lang w:val="uk-UA"/>
        </w:rPr>
        <w:t xml:space="preserve"> Кредитор</w:t>
      </w:r>
      <w:r w:rsidRPr="002C2CED">
        <w:rPr>
          <w:lang w:val="uk-UA"/>
        </w:rPr>
        <w:t xml:space="preserve"> </w:t>
      </w:r>
      <w:r w:rsidR="0038375A" w:rsidRPr="002C2CED">
        <w:rPr>
          <w:lang w:val="uk-UA"/>
        </w:rPr>
        <w:t xml:space="preserve">отримав </w:t>
      </w:r>
      <w:r w:rsidRPr="002C2CED">
        <w:rPr>
          <w:lang w:val="uk-UA"/>
        </w:rPr>
        <w:t>на Дату</w:t>
      </w:r>
      <w:r w:rsidR="0038375A" w:rsidRPr="002C2CED">
        <w:rPr>
          <w:lang w:val="uk-UA"/>
        </w:rPr>
        <w:t xml:space="preserve"> </w:t>
      </w:r>
      <w:r w:rsidRPr="002C2CED">
        <w:rPr>
          <w:lang w:val="uk-UA"/>
        </w:rPr>
        <w:t>вибірки чисті надходження</w:t>
      </w:r>
      <w:r w:rsidR="0038375A" w:rsidRPr="002C2CED">
        <w:rPr>
          <w:lang w:val="uk-UA"/>
        </w:rPr>
        <w:t xml:space="preserve"> від</w:t>
      </w:r>
      <w:r w:rsidRPr="002C2CED">
        <w:rPr>
          <w:lang w:val="uk-UA"/>
        </w:rPr>
        <w:t xml:space="preserve"> Фінансової трансакції від банку або синдикату банків</w:t>
      </w:r>
      <w:r w:rsidR="00484E95" w:rsidRPr="002C2CED">
        <w:rPr>
          <w:lang w:val="uk-UA"/>
        </w:rPr>
        <w:t>;</w:t>
      </w:r>
    </w:p>
    <w:p w:rsidR="00AE5CB6" w:rsidRPr="002C2CED" w:rsidRDefault="0038375A" w:rsidP="00614B1D">
      <w:pPr>
        <w:pStyle w:val="Standard81"/>
        <w:rPr>
          <w:lang w:val="uk-UA"/>
        </w:rPr>
      </w:pPr>
      <w:r w:rsidRPr="002C2CED">
        <w:rPr>
          <w:lang w:val="uk-UA"/>
        </w:rPr>
        <w:t xml:space="preserve">жодна негативна зміна </w:t>
      </w:r>
      <w:r w:rsidR="00C46B0B" w:rsidRPr="002C2CED">
        <w:rPr>
          <w:lang w:val="uk-UA"/>
        </w:rPr>
        <w:t>не відбул</w:t>
      </w:r>
      <w:r w:rsidRPr="002C2CED">
        <w:rPr>
          <w:lang w:val="uk-UA"/>
        </w:rPr>
        <w:t>а</w:t>
      </w:r>
      <w:r w:rsidR="00C46B0B" w:rsidRPr="002C2CED">
        <w:rPr>
          <w:lang w:val="uk-UA"/>
        </w:rPr>
        <w:t xml:space="preserve">ся після дати цієї Угоди, яка, </w:t>
      </w:r>
      <w:r w:rsidR="00E87DCF" w:rsidRPr="002C2CED">
        <w:rPr>
          <w:lang w:val="uk-UA"/>
        </w:rPr>
        <w:t xml:space="preserve">з точки зору </w:t>
      </w:r>
      <w:r w:rsidR="00C46B0B" w:rsidRPr="002C2CED">
        <w:rPr>
          <w:lang w:val="uk-UA"/>
        </w:rPr>
        <w:t>Кредитора, після консультацій з Позичальником</w:t>
      </w:r>
      <w:r w:rsidR="00484E95" w:rsidRPr="002C2CED">
        <w:rPr>
          <w:lang w:val="uk-UA"/>
        </w:rPr>
        <w:t xml:space="preserve">, </w:t>
      </w:r>
      <w:r w:rsidR="00E87DCF" w:rsidRPr="002C2CED">
        <w:rPr>
          <w:lang w:val="uk-UA"/>
        </w:rPr>
        <w:t xml:space="preserve">ймовірно може суттєво обмежити здатність </w:t>
      </w:r>
      <w:r w:rsidR="00C46B0B" w:rsidRPr="002C2CED">
        <w:rPr>
          <w:lang w:val="uk-UA"/>
        </w:rPr>
        <w:t>Позичальник</w:t>
      </w:r>
      <w:r w:rsidR="0071551E" w:rsidRPr="002C2CED">
        <w:rPr>
          <w:lang w:val="uk-UA"/>
        </w:rPr>
        <w:t xml:space="preserve">а виконувати </w:t>
      </w:r>
      <w:r w:rsidR="00E87DCF" w:rsidRPr="002C2CED">
        <w:rPr>
          <w:lang w:val="uk-UA"/>
        </w:rPr>
        <w:t xml:space="preserve">його </w:t>
      </w:r>
      <w:r w:rsidR="0071551E" w:rsidRPr="002C2CED">
        <w:rPr>
          <w:lang w:val="uk-UA"/>
        </w:rPr>
        <w:t xml:space="preserve">платіжні зобов’язання за цією Угодою, тобто обслуговувати </w:t>
      </w:r>
      <w:r w:rsidR="00E87DCF" w:rsidRPr="002C2CED">
        <w:rPr>
          <w:lang w:val="uk-UA"/>
        </w:rPr>
        <w:t xml:space="preserve">будь-які </w:t>
      </w:r>
      <w:r w:rsidR="0071551E" w:rsidRPr="002C2CED">
        <w:rPr>
          <w:lang w:val="uk-UA"/>
        </w:rPr>
        <w:t xml:space="preserve">Транші, </w:t>
      </w:r>
      <w:r w:rsidR="00E87DCF" w:rsidRPr="002C2CED">
        <w:rPr>
          <w:lang w:val="uk-UA"/>
        </w:rPr>
        <w:t>які має бути надано</w:t>
      </w:r>
      <w:r w:rsidR="0071551E" w:rsidRPr="002C2CED">
        <w:rPr>
          <w:lang w:val="uk-UA"/>
        </w:rPr>
        <w:t>, та погашати їх; та</w:t>
      </w:r>
      <w:r w:rsidR="00C46B0B" w:rsidRPr="002C2CED">
        <w:rPr>
          <w:lang w:val="uk-UA"/>
        </w:rPr>
        <w:t xml:space="preserve"> </w:t>
      </w:r>
    </w:p>
    <w:p w:rsidR="00484E95" w:rsidRPr="002C2CED" w:rsidRDefault="00C23402" w:rsidP="00C23402">
      <w:pPr>
        <w:pStyle w:val="Standard81"/>
        <w:numPr>
          <w:ilvl w:val="0"/>
          <w:numId w:val="0"/>
        </w:numPr>
        <w:ind w:left="1440" w:hanging="720"/>
        <w:rPr>
          <w:lang w:val="uk-UA"/>
        </w:rPr>
      </w:pPr>
      <w:r w:rsidRPr="002C2CED">
        <w:rPr>
          <w:lang w:val="uk-UA"/>
        </w:rPr>
        <w:t>(</w:t>
      </w:r>
      <w:r w:rsidR="00C532B6" w:rsidRPr="002C2CED">
        <w:rPr>
          <w:lang w:val="uk-UA"/>
        </w:rPr>
        <w:t>h</w:t>
      </w:r>
      <w:r w:rsidRPr="002C2CED">
        <w:rPr>
          <w:lang w:val="uk-UA"/>
        </w:rPr>
        <w:t>)</w:t>
      </w:r>
      <w:r w:rsidRPr="002C2CED">
        <w:rPr>
          <w:lang w:val="uk-UA"/>
        </w:rPr>
        <w:tab/>
      </w:r>
      <w:r w:rsidR="0071551E" w:rsidRPr="002C2CED">
        <w:rPr>
          <w:lang w:val="uk-UA"/>
        </w:rPr>
        <w:t>не відбувся жодний Випадок невиконання</w:t>
      </w:r>
      <w:r w:rsidR="004B5A8A" w:rsidRPr="002C2CED">
        <w:rPr>
          <w:lang w:val="uk-UA"/>
        </w:rPr>
        <w:t xml:space="preserve"> зобов’язання</w:t>
      </w:r>
      <w:r w:rsidR="0071551E" w:rsidRPr="002C2CED">
        <w:rPr>
          <w:lang w:val="uk-UA"/>
        </w:rPr>
        <w:t xml:space="preserve">, який не було </w:t>
      </w:r>
      <w:r w:rsidR="00051D6B" w:rsidRPr="002C2CED">
        <w:rPr>
          <w:lang w:val="uk-UA"/>
        </w:rPr>
        <w:t>усунено</w:t>
      </w:r>
      <w:r w:rsidR="00E87DCF" w:rsidRPr="002C2CED">
        <w:rPr>
          <w:lang w:val="uk-UA"/>
        </w:rPr>
        <w:t xml:space="preserve"> задовільним </w:t>
      </w:r>
      <w:r w:rsidR="0071551E" w:rsidRPr="002C2CED">
        <w:rPr>
          <w:lang w:val="uk-UA"/>
        </w:rPr>
        <w:t>для Кредитора чином.</w:t>
      </w:r>
    </w:p>
    <w:p w:rsidR="00F037D9" w:rsidRPr="002C2CED" w:rsidRDefault="00F037D9" w:rsidP="00B50CB3">
      <w:pPr>
        <w:pStyle w:val="Standard70"/>
        <w:tabs>
          <w:tab w:val="clear" w:pos="4320"/>
          <w:tab w:val="num" w:pos="709"/>
        </w:tabs>
        <w:ind w:left="709" w:hanging="709"/>
        <w:rPr>
          <w:lang w:val="uk-UA"/>
        </w:rPr>
      </w:pPr>
      <w:r w:rsidRPr="002C2CED">
        <w:rPr>
          <w:lang w:val="uk-UA"/>
        </w:rPr>
        <w:t>З урахуванням вищезазначених умов, Кредитор</w:t>
      </w:r>
      <w:r w:rsidR="00927DDD" w:rsidRPr="002C2CED">
        <w:rPr>
          <w:lang w:val="uk-UA"/>
        </w:rPr>
        <w:t>, на власний розсуд, здійснює випуск облігацій або будь-яку іншу відповідну Фінансову операцію для фінансування суми Траншу.</w:t>
      </w:r>
      <w:r w:rsidRPr="002C2CED">
        <w:rPr>
          <w:lang w:val="uk-UA"/>
        </w:rPr>
        <w:t xml:space="preserve"> </w:t>
      </w:r>
    </w:p>
    <w:p w:rsidR="00A134DF" w:rsidRPr="002C2CED" w:rsidRDefault="00927DDD" w:rsidP="00927DDD">
      <w:pPr>
        <w:pStyle w:val="Standard70"/>
        <w:tabs>
          <w:tab w:val="clear" w:pos="4320"/>
          <w:tab w:val="num" w:pos="709"/>
        </w:tabs>
        <w:ind w:left="709" w:hanging="709"/>
        <w:rPr>
          <w:lang w:val="uk-UA"/>
        </w:rPr>
      </w:pPr>
      <w:r w:rsidRPr="002C2CED">
        <w:rPr>
          <w:lang w:val="uk-UA"/>
        </w:rPr>
        <w:t>Після укладення Фінансової трансакції Кредитор зобов’язаний надати Позичальнику Повідомлення про підтвердження із зазначенням остаточних фінансових умов Траншу. Позичальник вважатиметься таким, що заздалегідь погодився на умови Траншу, визначені у Повідомленні про підтвердження</w:t>
      </w:r>
      <w:r w:rsidR="00A134DF" w:rsidRPr="002C2CED">
        <w:rPr>
          <w:lang w:val="uk-UA"/>
        </w:rPr>
        <w:t>, у разі, якщо такі умови відповідають умовам, визначеним Позичальником у відповідному Запиті про надання коштів. Для уникнення сумнівів, Кредитор не зобов’язаний розглядати будь-які можливі запити</w:t>
      </w:r>
      <w:r w:rsidR="007E05DF" w:rsidRPr="002C2CED">
        <w:rPr>
          <w:lang w:val="uk-UA"/>
        </w:rPr>
        <w:t xml:space="preserve"> від Позичальника</w:t>
      </w:r>
      <w:r w:rsidR="00A134DF" w:rsidRPr="002C2CED">
        <w:rPr>
          <w:lang w:val="uk-UA"/>
        </w:rPr>
        <w:t xml:space="preserve"> в будь-який час щодо зміни будь-яких фінансових умов Траншу</w:t>
      </w:r>
      <w:r w:rsidR="000C37F5" w:rsidRPr="002C2CED">
        <w:rPr>
          <w:lang w:val="uk-UA"/>
        </w:rPr>
        <w:t xml:space="preserve"> та приймати щодо них рішення на користь Позичальника</w:t>
      </w:r>
      <w:r w:rsidR="00A134DF" w:rsidRPr="002C2CED">
        <w:rPr>
          <w:lang w:val="uk-UA"/>
        </w:rPr>
        <w:t>.</w:t>
      </w:r>
    </w:p>
    <w:p w:rsidR="00927DDD" w:rsidRPr="002C2CED" w:rsidRDefault="00A134DF" w:rsidP="00A134DF">
      <w:pPr>
        <w:pStyle w:val="Standard70"/>
        <w:tabs>
          <w:tab w:val="clear" w:pos="4320"/>
          <w:tab w:val="num" w:pos="709"/>
        </w:tabs>
        <w:ind w:left="709" w:hanging="709"/>
        <w:rPr>
          <w:lang w:val="uk-UA"/>
        </w:rPr>
      </w:pPr>
      <w:r w:rsidRPr="002C2CED">
        <w:rPr>
          <w:lang w:val="uk-UA"/>
        </w:rPr>
        <w:t xml:space="preserve">Кредитор зобов’язаний перерахувати Чисту суму вибірки Траншу в Дату вибірки на рахунок в євро Національного банку України, про який повідомлено відповідно до </w:t>
      </w:r>
      <w:r w:rsidR="00F4531A" w:rsidRPr="002C2CED">
        <w:rPr>
          <w:lang w:val="uk-UA"/>
        </w:rPr>
        <w:t>Статті</w:t>
      </w:r>
      <w:r w:rsidRPr="002C2CED">
        <w:rPr>
          <w:lang w:val="uk-UA"/>
        </w:rPr>
        <w:t xml:space="preserve"> </w:t>
      </w:r>
      <w:r w:rsidR="00162CC6" w:rsidRPr="002C2CED">
        <w:rPr>
          <w:lang w:val="uk-UA"/>
        </w:rPr>
        <w:t>4(3)(</w:t>
      </w:r>
      <w:r w:rsidR="00FE4FCD" w:rsidRPr="002C2CED">
        <w:rPr>
          <w:lang w:val="uk-UA"/>
        </w:rPr>
        <w:t>с</w:t>
      </w:r>
      <w:r w:rsidR="00162CC6" w:rsidRPr="002C2CED">
        <w:rPr>
          <w:lang w:val="uk-UA"/>
        </w:rPr>
        <w:t>).</w:t>
      </w:r>
      <w:r w:rsidRPr="002C2CED">
        <w:rPr>
          <w:lang w:val="uk-UA"/>
        </w:rPr>
        <w:t xml:space="preserve"> </w:t>
      </w:r>
    </w:p>
    <w:p w:rsidR="00162CC6" w:rsidRPr="002C2CED" w:rsidRDefault="00162CC6" w:rsidP="00B50CB3">
      <w:pPr>
        <w:pStyle w:val="Standard70"/>
        <w:tabs>
          <w:tab w:val="clear" w:pos="4320"/>
          <w:tab w:val="num" w:pos="709"/>
        </w:tabs>
        <w:ind w:left="709" w:hanging="709"/>
        <w:rPr>
          <w:lang w:val="uk-UA"/>
        </w:rPr>
      </w:pPr>
      <w:r w:rsidRPr="002C2CED">
        <w:rPr>
          <w:lang w:val="uk-UA"/>
        </w:rPr>
        <w:lastRenderedPageBreak/>
        <w:t xml:space="preserve">Вибірка Траншу за жодних умов не зобов’язує будь-яку Сторону продовжувати надання та запозичення будь-яких подальших Траншів. </w:t>
      </w:r>
    </w:p>
    <w:p w:rsidR="00162CC6" w:rsidRPr="002C2CED" w:rsidRDefault="00AA0CF2" w:rsidP="0022692B">
      <w:pPr>
        <w:pStyle w:val="Standard70"/>
        <w:tabs>
          <w:tab w:val="clear" w:pos="4320"/>
          <w:tab w:val="num" w:pos="709"/>
        </w:tabs>
        <w:ind w:left="709" w:hanging="709"/>
        <w:rPr>
          <w:lang w:val="uk-UA"/>
        </w:rPr>
      </w:pPr>
      <w:r w:rsidRPr="002C2CED">
        <w:rPr>
          <w:lang w:val="uk-UA"/>
        </w:rPr>
        <w:t xml:space="preserve">Право Позичальника </w:t>
      </w:r>
      <w:r w:rsidR="00162CC6" w:rsidRPr="002C2CED">
        <w:rPr>
          <w:lang w:val="uk-UA"/>
        </w:rPr>
        <w:t xml:space="preserve">отримувати Транші </w:t>
      </w:r>
      <w:r w:rsidRPr="002C2CED">
        <w:rPr>
          <w:lang w:val="uk-UA"/>
        </w:rPr>
        <w:t xml:space="preserve">за цією Угодою </w:t>
      </w:r>
      <w:r w:rsidR="00BF7FB2" w:rsidRPr="002C2CED">
        <w:rPr>
          <w:lang w:val="uk-UA"/>
        </w:rPr>
        <w:t xml:space="preserve">втрачає силу в кінці </w:t>
      </w:r>
      <w:r w:rsidRPr="002C2CED">
        <w:rPr>
          <w:lang w:val="uk-UA"/>
        </w:rPr>
        <w:t xml:space="preserve">Періоду </w:t>
      </w:r>
      <w:r w:rsidR="00BF7FB2" w:rsidRPr="002C2CED">
        <w:rPr>
          <w:lang w:val="uk-UA"/>
        </w:rPr>
        <w:t>доступності</w:t>
      </w:r>
      <w:r w:rsidR="007D5EBF" w:rsidRPr="002C2CED">
        <w:rPr>
          <w:lang w:val="uk-UA"/>
        </w:rPr>
        <w:t xml:space="preserve">, </w:t>
      </w:r>
      <w:r w:rsidRPr="002C2CED">
        <w:rPr>
          <w:lang w:val="uk-UA"/>
        </w:rPr>
        <w:t xml:space="preserve">після якого будь-яка </w:t>
      </w:r>
      <w:r w:rsidR="00FA12B8" w:rsidRPr="002C2CED">
        <w:rPr>
          <w:lang w:val="uk-UA"/>
        </w:rPr>
        <w:t xml:space="preserve">невибрана сума Кредитної лінії вважається негайно </w:t>
      </w:r>
      <w:r w:rsidR="00BF7FB2" w:rsidRPr="002C2CED">
        <w:rPr>
          <w:lang w:val="uk-UA"/>
        </w:rPr>
        <w:t>анульованою</w:t>
      </w:r>
      <w:r w:rsidR="00162CC6" w:rsidRPr="002C2CED">
        <w:rPr>
          <w:lang w:val="uk-UA"/>
        </w:rPr>
        <w:t xml:space="preserve">, за винятком будь-якого Траншу </w:t>
      </w:r>
      <w:r w:rsidR="00FA12B8" w:rsidRPr="002C2CED">
        <w:rPr>
          <w:lang w:val="uk-UA"/>
        </w:rPr>
        <w:t xml:space="preserve">стосовно </w:t>
      </w:r>
      <w:r w:rsidR="00162CC6" w:rsidRPr="002C2CED">
        <w:rPr>
          <w:lang w:val="uk-UA"/>
        </w:rPr>
        <w:t xml:space="preserve">якого Комісія прийняла рішення про виділення та рішення про запозичення до цієї дати та стосовно якого в подальшому відбувається виплата. </w:t>
      </w:r>
    </w:p>
    <w:p w:rsidR="00484E95" w:rsidRPr="002C2CED" w:rsidRDefault="00FA12B8" w:rsidP="00891297">
      <w:pPr>
        <w:pStyle w:val="StandardL1"/>
        <w:spacing w:before="240"/>
        <w:rPr>
          <w:lang w:val="uk-UA"/>
        </w:rPr>
      </w:pPr>
      <w:r w:rsidRPr="002C2CED">
        <w:rPr>
          <w:lang w:val="uk-UA"/>
        </w:rPr>
        <w:t xml:space="preserve">ЗАЯВИ, ГАРАНТІЇ ТА ЗОБОВ’ЯЗАННЯ </w:t>
      </w:r>
    </w:p>
    <w:p w:rsidR="0014106A" w:rsidRPr="002C2CED" w:rsidRDefault="0014106A" w:rsidP="008C1F06">
      <w:pPr>
        <w:pStyle w:val="Standard70"/>
        <w:numPr>
          <w:ilvl w:val="6"/>
          <w:numId w:val="16"/>
        </w:numPr>
        <w:tabs>
          <w:tab w:val="clear" w:pos="4320"/>
          <w:tab w:val="num" w:pos="709"/>
        </w:tabs>
        <w:ind w:left="709" w:hanging="709"/>
        <w:rPr>
          <w:lang w:val="uk-UA"/>
        </w:rPr>
      </w:pPr>
      <w:r w:rsidRPr="002C2CED">
        <w:rPr>
          <w:lang w:val="uk-UA"/>
        </w:rPr>
        <w:t>Заяви</w:t>
      </w:r>
    </w:p>
    <w:p w:rsidR="0014106A" w:rsidRPr="002C2CED" w:rsidRDefault="0014106A" w:rsidP="0014106A">
      <w:pPr>
        <w:pStyle w:val="aa"/>
        <w:ind w:left="720"/>
        <w:rPr>
          <w:lang w:val="uk-UA"/>
        </w:rPr>
      </w:pPr>
      <w:r w:rsidRPr="002C2CED">
        <w:rPr>
          <w:lang w:val="uk-UA"/>
        </w:rPr>
        <w:t>Позичальник заявляє та гарантує Кредитору на дату цієї Угоди та на кожну Дату вибірки, що:</w:t>
      </w:r>
    </w:p>
    <w:p w:rsidR="0014106A" w:rsidRPr="002C2CED" w:rsidRDefault="0014106A" w:rsidP="0014106A">
      <w:pPr>
        <w:tabs>
          <w:tab w:val="left" w:pos="-1440"/>
          <w:tab w:val="left" w:pos="-720"/>
          <w:tab w:val="left" w:pos="0"/>
          <w:tab w:val="left" w:pos="431"/>
          <w:tab w:val="left" w:pos="1110"/>
          <w:tab w:val="left" w:pos="2160"/>
        </w:tabs>
        <w:suppressAutoHyphens/>
        <w:ind w:left="360"/>
        <w:jc w:val="both"/>
        <w:rPr>
          <w:lang w:val="uk-UA"/>
        </w:rPr>
      </w:pPr>
    </w:p>
    <w:p w:rsidR="0014106A" w:rsidRPr="002C2CED" w:rsidRDefault="0014106A" w:rsidP="008C1F06">
      <w:pPr>
        <w:pStyle w:val="Standard81"/>
        <w:numPr>
          <w:ilvl w:val="7"/>
          <w:numId w:val="13"/>
        </w:numPr>
        <w:rPr>
          <w:lang w:val="uk-UA"/>
        </w:rPr>
      </w:pPr>
      <w:r w:rsidRPr="002C2CED">
        <w:rPr>
          <w:lang w:val="uk-UA"/>
        </w:rPr>
        <w:t xml:space="preserve">кожен Транш має становити незабезпечене, пряме, безумовне, несубординоване та загальне зобов’язання Позичальника та </w:t>
      </w:r>
      <w:r w:rsidR="006F5A4E" w:rsidRPr="002C2CED">
        <w:rPr>
          <w:lang w:val="uk-UA"/>
        </w:rPr>
        <w:t>матим</w:t>
      </w:r>
      <w:r w:rsidR="00A62966" w:rsidRPr="002C2CED">
        <w:rPr>
          <w:lang w:val="uk-UA"/>
        </w:rPr>
        <w:t>е</w:t>
      </w:r>
      <w:r w:rsidR="006F5A4E" w:rsidRPr="002C2CED">
        <w:rPr>
          <w:lang w:val="uk-UA"/>
        </w:rPr>
        <w:t xml:space="preserve"> щонайменше однаковий пріоритет</w:t>
      </w:r>
      <w:r w:rsidRPr="002C2CED">
        <w:rPr>
          <w:lang w:val="uk-UA"/>
        </w:rPr>
        <w:t xml:space="preserve"> </w:t>
      </w:r>
      <w:r w:rsidRPr="002C2CED">
        <w:rPr>
          <w:szCs w:val="20"/>
          <w:lang w:val="uk-UA"/>
        </w:rPr>
        <w:t>(</w:t>
      </w:r>
      <w:r w:rsidRPr="002C2CED">
        <w:rPr>
          <w:i/>
          <w:szCs w:val="20"/>
          <w:lang w:val="uk-UA"/>
        </w:rPr>
        <w:t>pari passu</w:t>
      </w:r>
      <w:r w:rsidRPr="002C2CED">
        <w:rPr>
          <w:szCs w:val="20"/>
          <w:lang w:val="uk-UA"/>
        </w:rPr>
        <w:t xml:space="preserve">) </w:t>
      </w:r>
      <w:r w:rsidRPr="002C2CED">
        <w:rPr>
          <w:lang w:val="uk-UA"/>
        </w:rPr>
        <w:t xml:space="preserve">з  іншими існуючими та майбутніми незабезпеченими та несубординованими кредитами та зобов’язаннями Позичальника, що виникають з його існуючої або майбутньої Зовнішньої заборгованості, однак, за умови, що Позичальник не зобов’язаний здійснювати рівний або </w:t>
      </w:r>
      <w:r w:rsidR="00E43749" w:rsidRPr="002C2CED">
        <w:rPr>
          <w:lang w:val="uk-UA"/>
        </w:rPr>
        <w:t xml:space="preserve">пропорційний </w:t>
      </w:r>
      <w:r w:rsidRPr="002C2CED">
        <w:rPr>
          <w:lang w:val="uk-UA"/>
        </w:rPr>
        <w:t>платіж (платежі) у будь-який час щодо будь-якої іншої Зовнішньої заборгованості та, зокрема, не зобов’язаний плат</w:t>
      </w:r>
      <w:r w:rsidR="00937276" w:rsidRPr="002C2CED">
        <w:rPr>
          <w:lang w:val="uk-UA"/>
        </w:rPr>
        <w:t>и</w:t>
      </w:r>
      <w:r w:rsidRPr="002C2CED">
        <w:rPr>
          <w:lang w:val="uk-UA"/>
        </w:rPr>
        <w:t>ти іншу Зовнішню заборгованість одночасно або як умов</w:t>
      </w:r>
      <w:r w:rsidR="008A39A5" w:rsidRPr="002C2CED">
        <w:rPr>
          <w:lang w:val="uk-UA"/>
        </w:rPr>
        <w:t>у</w:t>
      </w:r>
      <w:r w:rsidRPr="002C2CED">
        <w:rPr>
          <w:lang w:val="uk-UA"/>
        </w:rPr>
        <w:t xml:space="preserve"> погашення сум, які підлягають сплаті за Кредитом, і навпаки; та</w:t>
      </w:r>
    </w:p>
    <w:p w:rsidR="0014106A" w:rsidRPr="002C2CED" w:rsidRDefault="00E43749" w:rsidP="008C1F06">
      <w:pPr>
        <w:pStyle w:val="Standard81"/>
        <w:numPr>
          <w:ilvl w:val="7"/>
          <w:numId w:val="13"/>
        </w:numPr>
        <w:rPr>
          <w:lang w:val="uk-UA"/>
        </w:rPr>
      </w:pPr>
      <w:r w:rsidRPr="002C2CED">
        <w:rPr>
          <w:lang w:val="uk-UA"/>
        </w:rPr>
        <w:t>ю</w:t>
      </w:r>
      <w:r w:rsidR="0014106A" w:rsidRPr="002C2CED">
        <w:rPr>
          <w:lang w:val="uk-UA"/>
        </w:rPr>
        <w:t>ридичний висновок Міністерства юстиції, наданий відповідно до Додатку 4, є вірним та точним</w:t>
      </w:r>
      <w:r w:rsidR="00FB2BD3" w:rsidRPr="002C2CED">
        <w:rPr>
          <w:lang w:val="uk-UA"/>
        </w:rPr>
        <w:t>.</w:t>
      </w:r>
    </w:p>
    <w:p w:rsidR="00484E95" w:rsidRPr="002C2CED" w:rsidRDefault="00262733" w:rsidP="008C1F06">
      <w:pPr>
        <w:pStyle w:val="Standard70"/>
        <w:numPr>
          <w:ilvl w:val="6"/>
          <w:numId w:val="32"/>
        </w:numPr>
        <w:tabs>
          <w:tab w:val="clear" w:pos="4320"/>
          <w:tab w:val="num" w:pos="709"/>
        </w:tabs>
        <w:rPr>
          <w:lang w:val="uk-UA"/>
        </w:rPr>
      </w:pPr>
      <w:r w:rsidRPr="002C2CED">
        <w:rPr>
          <w:lang w:val="uk-UA"/>
        </w:rPr>
        <w:t>Зобов’язання</w:t>
      </w:r>
    </w:p>
    <w:p w:rsidR="00DD2927" w:rsidRPr="002C2CED" w:rsidRDefault="00262733" w:rsidP="00DD2927">
      <w:pPr>
        <w:pStyle w:val="aa"/>
        <w:ind w:left="720"/>
        <w:rPr>
          <w:lang w:val="uk-UA"/>
        </w:rPr>
      </w:pPr>
      <w:r w:rsidRPr="002C2CED">
        <w:rPr>
          <w:lang w:val="uk-UA"/>
        </w:rPr>
        <w:t xml:space="preserve">Позичальник зобов’язується, </w:t>
      </w:r>
      <w:r w:rsidR="00953E3F" w:rsidRPr="002C2CED">
        <w:rPr>
          <w:lang w:val="uk-UA"/>
        </w:rPr>
        <w:t xml:space="preserve">до моменту, коли </w:t>
      </w:r>
      <w:r w:rsidR="00DD2927" w:rsidRPr="002C2CED">
        <w:rPr>
          <w:lang w:val="uk-UA"/>
        </w:rPr>
        <w:t>всі основні суми за цією Угодою не будуть повністю погашені та всі проценти та додаткові суми, у випадку їх наявності, що підлягають погашенню за цією Угодою, будуть повністю сплачені:</w:t>
      </w:r>
    </w:p>
    <w:p w:rsidR="00953E3F" w:rsidRPr="002C2CED" w:rsidRDefault="00953E3F" w:rsidP="008C1F06">
      <w:pPr>
        <w:pStyle w:val="Standard81"/>
        <w:numPr>
          <w:ilvl w:val="7"/>
          <w:numId w:val="9"/>
        </w:numPr>
        <w:spacing w:before="240"/>
        <w:rPr>
          <w:lang w:val="uk-UA"/>
        </w:rPr>
      </w:pPr>
      <w:r w:rsidRPr="002C2CED">
        <w:rPr>
          <w:lang w:val="uk-UA"/>
        </w:rPr>
        <w:t>використовувати Чисту суму вибірки кожного Траншу згідно з Рішенням та відповідно до Мп</w:t>
      </w:r>
      <w:r w:rsidR="00F927B1" w:rsidRPr="002C2CED">
        <w:rPr>
          <w:lang w:val="uk-UA"/>
        </w:rPr>
        <w:t>В</w:t>
      </w:r>
      <w:r w:rsidRPr="002C2CED">
        <w:rPr>
          <w:lang w:val="uk-UA"/>
        </w:rPr>
        <w:t xml:space="preserve">, які є дійсними на час </w:t>
      </w:r>
      <w:r w:rsidR="005D2658" w:rsidRPr="002C2CED">
        <w:rPr>
          <w:lang w:val="uk-UA"/>
        </w:rPr>
        <w:t xml:space="preserve">здійснення </w:t>
      </w:r>
      <w:r w:rsidRPr="002C2CED">
        <w:rPr>
          <w:lang w:val="uk-UA"/>
        </w:rPr>
        <w:t>Запиту про надання коштів для Траншу;</w:t>
      </w:r>
    </w:p>
    <w:p w:rsidR="00953E3F" w:rsidRPr="002C2CED" w:rsidRDefault="00953E3F" w:rsidP="008C1F06">
      <w:pPr>
        <w:pStyle w:val="Standard81"/>
        <w:numPr>
          <w:ilvl w:val="7"/>
          <w:numId w:val="33"/>
        </w:numPr>
        <w:rPr>
          <w:lang w:val="uk-UA"/>
        </w:rPr>
      </w:pPr>
      <w:r w:rsidRPr="002C2CED">
        <w:rPr>
          <w:lang w:val="uk-UA"/>
        </w:rPr>
        <w:t xml:space="preserve">отримати та підтримувати юридичну силу та чинність усіх дозволів, необхідних для дотримання ним його зобов’язань за цією Угодою; </w:t>
      </w:r>
    </w:p>
    <w:p w:rsidR="00953E3F" w:rsidRPr="002C2CED" w:rsidRDefault="00953E3F" w:rsidP="00953E3F">
      <w:pPr>
        <w:pStyle w:val="Standard81"/>
        <w:rPr>
          <w:lang w:val="uk-UA"/>
        </w:rPr>
      </w:pPr>
      <w:r w:rsidRPr="002C2CED">
        <w:rPr>
          <w:lang w:val="uk-UA"/>
        </w:rPr>
        <w:t xml:space="preserve">дотримуватися в усіх аспектах вимог застосовного законодавства, що може вплинути на його здатність виконувати цю Угоду; </w:t>
      </w:r>
    </w:p>
    <w:p w:rsidR="00953E3F" w:rsidRPr="002C2CED" w:rsidRDefault="00953E3F" w:rsidP="00953E3F">
      <w:pPr>
        <w:pStyle w:val="Standard81"/>
        <w:rPr>
          <w:lang w:val="uk-UA"/>
        </w:rPr>
      </w:pPr>
      <w:r w:rsidRPr="002C2CED">
        <w:rPr>
          <w:lang w:val="uk-UA"/>
        </w:rPr>
        <w:lastRenderedPageBreak/>
        <w:t xml:space="preserve">сплачувати будь-які збори, витрати та видатки, включаючи, за необхідності, штраф за дострокове погашення та поточні витрати, </w:t>
      </w:r>
      <w:r w:rsidR="00934F19" w:rsidRPr="002C2CED">
        <w:rPr>
          <w:lang w:val="uk-UA"/>
        </w:rPr>
        <w:t>що</w:t>
      </w:r>
      <w:r w:rsidRPr="002C2CED">
        <w:rPr>
          <w:lang w:val="uk-UA"/>
        </w:rPr>
        <w:t xml:space="preserve"> виникають внаслідок здійснення будь-якої Фінансової трансакції, як</w:t>
      </w:r>
      <w:r w:rsidR="00934F19" w:rsidRPr="002C2CED">
        <w:rPr>
          <w:lang w:val="uk-UA"/>
        </w:rPr>
        <w:t>у</w:t>
      </w:r>
      <w:r w:rsidRPr="002C2CED">
        <w:rPr>
          <w:lang w:val="uk-UA"/>
        </w:rPr>
        <w:t xml:space="preserve"> Кредитор </w:t>
      </w:r>
      <w:r w:rsidR="00934F19" w:rsidRPr="002C2CED">
        <w:rPr>
          <w:lang w:val="uk-UA"/>
        </w:rPr>
        <w:t xml:space="preserve">міг здійснити </w:t>
      </w:r>
      <w:r w:rsidRPr="002C2CED">
        <w:rPr>
          <w:lang w:val="uk-UA"/>
        </w:rPr>
        <w:t xml:space="preserve">за цією Угодою після </w:t>
      </w:r>
      <w:r w:rsidR="00934F19" w:rsidRPr="002C2CED">
        <w:rPr>
          <w:lang w:val="uk-UA"/>
        </w:rPr>
        <w:t>отримання Запиту про надання коштів</w:t>
      </w:r>
      <w:r w:rsidRPr="002C2CED">
        <w:rPr>
          <w:lang w:val="uk-UA"/>
        </w:rPr>
        <w:t xml:space="preserve">, незалежно від того, чи буде в кінцевому </w:t>
      </w:r>
      <w:r w:rsidR="00934F19" w:rsidRPr="002C2CED">
        <w:rPr>
          <w:lang w:val="uk-UA"/>
        </w:rPr>
        <w:t xml:space="preserve">підсумку </w:t>
      </w:r>
      <w:r w:rsidRPr="002C2CED">
        <w:rPr>
          <w:lang w:val="uk-UA"/>
        </w:rPr>
        <w:t>здійснено вибірку Траншу</w:t>
      </w:r>
      <w:r w:rsidR="00902729" w:rsidRPr="002C2CED">
        <w:rPr>
          <w:lang w:val="uk-UA"/>
        </w:rPr>
        <w:t>;</w:t>
      </w:r>
    </w:p>
    <w:p w:rsidR="00934F19" w:rsidRPr="002C2CED" w:rsidRDefault="00934F19" w:rsidP="00724D34">
      <w:pPr>
        <w:pStyle w:val="Standard81"/>
        <w:rPr>
          <w:lang w:val="uk-UA"/>
        </w:rPr>
      </w:pPr>
      <w:r w:rsidRPr="002C2CED">
        <w:rPr>
          <w:lang w:val="uk-UA"/>
        </w:rPr>
        <w:t xml:space="preserve">стосовно Зовнішньої заборгованості визнавати, що Кредитор має аналогічну правоздатність, імунітети та привілеї, що надаються міжнародним фінансовим </w:t>
      </w:r>
      <w:r w:rsidR="00CA17F4" w:rsidRPr="002C2CED">
        <w:rPr>
          <w:lang w:val="uk-UA"/>
        </w:rPr>
        <w:t>організаціям</w:t>
      </w:r>
      <w:r w:rsidRPr="002C2CED">
        <w:rPr>
          <w:lang w:val="uk-UA"/>
        </w:rPr>
        <w:t>.</w:t>
      </w:r>
    </w:p>
    <w:p w:rsidR="00484E95" w:rsidRPr="002C2CED" w:rsidRDefault="00A168DB" w:rsidP="00F46474">
      <w:pPr>
        <w:pStyle w:val="Standard81"/>
        <w:rPr>
          <w:lang w:val="uk-UA"/>
        </w:rPr>
      </w:pPr>
      <w:r w:rsidRPr="002C2CED">
        <w:rPr>
          <w:lang w:val="uk-UA"/>
        </w:rPr>
        <w:t xml:space="preserve">за винятком обтяжень, перерахованих у </w:t>
      </w:r>
      <w:r w:rsidR="00AE2DE9" w:rsidRPr="002C2CED">
        <w:rPr>
          <w:lang w:val="uk-UA"/>
        </w:rPr>
        <w:t>Під</w:t>
      </w:r>
      <w:r w:rsidRPr="002C2CED">
        <w:rPr>
          <w:lang w:val="uk-UA"/>
        </w:rPr>
        <w:t xml:space="preserve">пунктах </w:t>
      </w:r>
      <w:r w:rsidR="00484E95" w:rsidRPr="002C2CED">
        <w:rPr>
          <w:lang w:val="uk-UA"/>
        </w:rPr>
        <w:t xml:space="preserve">(1) </w:t>
      </w:r>
      <w:r w:rsidRPr="002C2CED">
        <w:rPr>
          <w:lang w:val="uk-UA"/>
        </w:rPr>
        <w:t xml:space="preserve">- </w:t>
      </w:r>
      <w:r w:rsidR="00484E95" w:rsidRPr="002C2CED">
        <w:rPr>
          <w:lang w:val="uk-UA"/>
        </w:rPr>
        <w:t>(</w:t>
      </w:r>
      <w:r w:rsidR="000A2FFA" w:rsidRPr="002C2CED">
        <w:rPr>
          <w:lang w:val="uk-UA"/>
        </w:rPr>
        <w:t>7</w:t>
      </w:r>
      <w:r w:rsidR="00484E95" w:rsidRPr="002C2CED">
        <w:rPr>
          <w:lang w:val="uk-UA"/>
        </w:rPr>
        <w:t xml:space="preserve">) </w:t>
      </w:r>
      <w:r w:rsidRPr="002C2CED">
        <w:rPr>
          <w:lang w:val="uk-UA"/>
        </w:rPr>
        <w:t>нижче</w:t>
      </w:r>
      <w:r w:rsidR="00484E95" w:rsidRPr="002C2CED">
        <w:rPr>
          <w:lang w:val="uk-UA"/>
        </w:rPr>
        <w:t xml:space="preserve">: </w:t>
      </w:r>
    </w:p>
    <w:p w:rsidR="00484E95" w:rsidRPr="002C2CED" w:rsidRDefault="00A168DB" w:rsidP="008C1F06">
      <w:pPr>
        <w:numPr>
          <w:ilvl w:val="0"/>
          <w:numId w:val="11"/>
        </w:numPr>
        <w:tabs>
          <w:tab w:val="clear" w:pos="1800"/>
          <w:tab w:val="num" w:pos="1985"/>
        </w:tabs>
        <w:spacing w:after="240"/>
        <w:ind w:left="1985" w:hanging="357"/>
        <w:jc w:val="both"/>
        <w:rPr>
          <w:lang w:val="uk-UA"/>
        </w:rPr>
      </w:pPr>
      <w:r w:rsidRPr="002C2CED">
        <w:rPr>
          <w:lang w:val="uk-UA"/>
        </w:rPr>
        <w:t xml:space="preserve">не забезпечувати </w:t>
      </w:r>
      <w:r w:rsidR="00AD386D" w:rsidRPr="002C2CED">
        <w:rPr>
          <w:lang w:val="uk-UA"/>
        </w:rPr>
        <w:t xml:space="preserve">іпотекою, заставою або будь-яким іншим обтяженням щодо своїх активів або доходів будь-яку існуючу або майбутню Зовнішню заборгованість та будь-яку гарантію або гарантію відшкодування, надану щодо такої Зовнішньої заборгованості, якщо Кредит не </w:t>
      </w:r>
      <w:r w:rsidR="006A2F35" w:rsidRPr="002C2CED">
        <w:rPr>
          <w:lang w:val="uk-UA"/>
        </w:rPr>
        <w:t xml:space="preserve">забезпечений таким забезпеченням </w:t>
      </w:r>
      <w:r w:rsidR="003C1E6E" w:rsidRPr="002C2CED">
        <w:rPr>
          <w:lang w:val="uk-UA"/>
        </w:rPr>
        <w:t>на рівних (</w:t>
      </w:r>
      <w:r w:rsidR="003C1E6E" w:rsidRPr="002C2CED">
        <w:rPr>
          <w:i/>
          <w:lang w:val="uk-UA"/>
        </w:rPr>
        <w:t>pari passu</w:t>
      </w:r>
      <w:r w:rsidR="003C1E6E" w:rsidRPr="002C2CED">
        <w:rPr>
          <w:lang w:val="uk-UA"/>
        </w:rPr>
        <w:t>) та пропорційних (</w:t>
      </w:r>
      <w:r w:rsidR="003C1E6E" w:rsidRPr="002C2CED">
        <w:rPr>
          <w:i/>
          <w:lang w:val="uk-UA"/>
        </w:rPr>
        <w:t>pro rata</w:t>
      </w:r>
      <w:r w:rsidR="003C1E6E" w:rsidRPr="002C2CED">
        <w:rPr>
          <w:lang w:val="uk-UA"/>
        </w:rPr>
        <w:t>) умовах</w:t>
      </w:r>
      <w:r w:rsidR="00484E95" w:rsidRPr="002C2CED">
        <w:rPr>
          <w:lang w:val="uk-UA"/>
        </w:rPr>
        <w:t xml:space="preserve">; </w:t>
      </w:r>
      <w:r w:rsidR="003C1E6E" w:rsidRPr="002C2CED">
        <w:rPr>
          <w:lang w:val="uk-UA"/>
        </w:rPr>
        <w:t>та</w:t>
      </w:r>
    </w:p>
    <w:p w:rsidR="00484E95" w:rsidRPr="002C2CED" w:rsidRDefault="003C1E6E" w:rsidP="008C1F06">
      <w:pPr>
        <w:numPr>
          <w:ilvl w:val="0"/>
          <w:numId w:val="11"/>
        </w:numPr>
        <w:tabs>
          <w:tab w:val="clear" w:pos="1800"/>
          <w:tab w:val="num" w:pos="1985"/>
        </w:tabs>
        <w:spacing w:after="240"/>
        <w:ind w:left="1985"/>
        <w:jc w:val="both"/>
        <w:rPr>
          <w:lang w:val="uk-UA"/>
        </w:rPr>
      </w:pPr>
      <w:r w:rsidRPr="002C2CED">
        <w:rPr>
          <w:lang w:val="uk-UA"/>
        </w:rPr>
        <w:t xml:space="preserve">не надавати будь-якому іншому кредитору або власнику його </w:t>
      </w:r>
      <w:r w:rsidR="003E7853" w:rsidRPr="002C2CED">
        <w:rPr>
          <w:lang w:val="uk-UA"/>
        </w:rPr>
        <w:t>державного боргу</w:t>
      </w:r>
      <w:r w:rsidRPr="002C2CED">
        <w:rPr>
          <w:lang w:val="uk-UA"/>
        </w:rPr>
        <w:t xml:space="preserve"> будь-який пріоритет перед Кредитором. </w:t>
      </w:r>
    </w:p>
    <w:p w:rsidR="00484E95" w:rsidRPr="002C2CED" w:rsidRDefault="003C1E6E" w:rsidP="00EB513A">
      <w:pPr>
        <w:pStyle w:val="2"/>
        <w:rPr>
          <w:lang w:val="uk-UA"/>
        </w:rPr>
      </w:pPr>
      <w:r w:rsidRPr="002C2CED">
        <w:rPr>
          <w:lang w:val="uk-UA"/>
        </w:rPr>
        <w:t>Існування зазначених нижче об</w:t>
      </w:r>
      <w:r w:rsidR="003E7853" w:rsidRPr="002C2CED">
        <w:rPr>
          <w:lang w:val="uk-UA"/>
        </w:rPr>
        <w:t>тяжень не становить порушення ц</w:t>
      </w:r>
      <w:r w:rsidR="00E11469" w:rsidRPr="002C2CED">
        <w:rPr>
          <w:lang w:val="uk-UA"/>
        </w:rPr>
        <w:t>ієї Статті</w:t>
      </w:r>
      <w:r w:rsidR="00484E95" w:rsidRPr="002C2CED">
        <w:rPr>
          <w:lang w:val="uk-UA"/>
        </w:rPr>
        <w:t>:</w:t>
      </w:r>
    </w:p>
    <w:p w:rsidR="00484E95" w:rsidRPr="002C2CED" w:rsidRDefault="005A738F" w:rsidP="008C1F06">
      <w:pPr>
        <w:pStyle w:val="Standard9"/>
        <w:numPr>
          <w:ilvl w:val="0"/>
          <w:numId w:val="7"/>
        </w:numPr>
        <w:rPr>
          <w:lang w:val="uk-UA"/>
        </w:rPr>
      </w:pPr>
      <w:r w:rsidRPr="002C2CED">
        <w:rPr>
          <w:lang w:val="uk-UA"/>
        </w:rPr>
        <w:t>обтяження стос</w:t>
      </w:r>
      <w:r w:rsidR="003B23FE" w:rsidRPr="002C2CED">
        <w:rPr>
          <w:lang w:val="uk-UA"/>
        </w:rPr>
        <w:t>овно будь-якого майна, здійснені</w:t>
      </w:r>
      <w:r w:rsidRPr="002C2CED">
        <w:rPr>
          <w:lang w:val="uk-UA"/>
        </w:rPr>
        <w:t xml:space="preserve"> для забезпечення </w:t>
      </w:r>
      <w:r w:rsidR="0022740F" w:rsidRPr="002C2CED">
        <w:rPr>
          <w:lang w:val="uk-UA"/>
        </w:rPr>
        <w:t xml:space="preserve">фінансування </w:t>
      </w:r>
      <w:r w:rsidRPr="002C2CED">
        <w:rPr>
          <w:lang w:val="uk-UA"/>
        </w:rPr>
        <w:t xml:space="preserve">купівельної ціни </w:t>
      </w:r>
      <w:r w:rsidR="0022740F" w:rsidRPr="002C2CED">
        <w:rPr>
          <w:lang w:val="uk-UA"/>
        </w:rPr>
        <w:t xml:space="preserve">або будівництва </w:t>
      </w:r>
      <w:r w:rsidRPr="002C2CED">
        <w:rPr>
          <w:lang w:val="uk-UA"/>
        </w:rPr>
        <w:t>такого майна, та будь-яке поновлення або продовження такого обтяження, яке обмежене первинним майном, що підпадає під дію такого обтяження, та яке забезпечує будь-яке поновлення або продовження первинного забезпеченого фінансування</w:t>
      </w:r>
      <w:r w:rsidR="00484E95" w:rsidRPr="002C2CED">
        <w:rPr>
          <w:lang w:val="uk-UA"/>
        </w:rPr>
        <w:t xml:space="preserve">; </w:t>
      </w:r>
      <w:r w:rsidRPr="002C2CED">
        <w:rPr>
          <w:lang w:val="uk-UA"/>
        </w:rPr>
        <w:t>та</w:t>
      </w:r>
    </w:p>
    <w:p w:rsidR="00484E95" w:rsidRPr="002C2CED" w:rsidRDefault="003B23FE" w:rsidP="008C1F06">
      <w:pPr>
        <w:pStyle w:val="Standard9"/>
        <w:numPr>
          <w:ilvl w:val="0"/>
          <w:numId w:val="7"/>
        </w:numPr>
        <w:rPr>
          <w:lang w:val="uk-UA"/>
        </w:rPr>
      </w:pPr>
      <w:r w:rsidRPr="002C2CED">
        <w:rPr>
          <w:lang w:val="uk-UA"/>
        </w:rPr>
        <w:t>обтяження стосовно комерційних товарів, які виникають в ході звичайних комерційних трансакцій (та строк дії яких завершується не пізніше</w:t>
      </w:r>
      <w:r w:rsidR="00634253" w:rsidRPr="002C2CED">
        <w:rPr>
          <w:lang w:val="uk-UA"/>
        </w:rPr>
        <w:t>,</w:t>
      </w:r>
      <w:r w:rsidRPr="002C2CED">
        <w:rPr>
          <w:lang w:val="uk-UA"/>
        </w:rPr>
        <w:t xml:space="preserve"> ніж протягом одного року) для фінансування імпорту або експорту таких товарів до країни або з країни Позичальника</w:t>
      </w:r>
      <w:r w:rsidR="00484E95" w:rsidRPr="002C2CED">
        <w:rPr>
          <w:lang w:val="uk-UA"/>
        </w:rPr>
        <w:t xml:space="preserve">; </w:t>
      </w:r>
      <w:r w:rsidRPr="002C2CED">
        <w:rPr>
          <w:lang w:val="uk-UA"/>
        </w:rPr>
        <w:t>та</w:t>
      </w:r>
    </w:p>
    <w:p w:rsidR="00484E95" w:rsidRPr="002C2CED" w:rsidRDefault="003B23FE" w:rsidP="008C1F06">
      <w:pPr>
        <w:pStyle w:val="Standard9"/>
        <w:numPr>
          <w:ilvl w:val="0"/>
          <w:numId w:val="7"/>
        </w:numPr>
        <w:rPr>
          <w:lang w:val="uk-UA"/>
        </w:rPr>
      </w:pPr>
      <w:r w:rsidRPr="002C2CED">
        <w:rPr>
          <w:lang w:val="uk-UA"/>
        </w:rPr>
        <w:t xml:space="preserve">обтяження, які забезпечують або передбачають сплату Зовнішньої заборгованості, понесеної виключно для цілей надання фінансування </w:t>
      </w:r>
      <w:r w:rsidR="00634253" w:rsidRPr="002C2CED">
        <w:rPr>
          <w:lang w:val="uk-UA"/>
        </w:rPr>
        <w:t xml:space="preserve">для </w:t>
      </w:r>
      <w:r w:rsidRPr="002C2CED">
        <w:rPr>
          <w:lang w:val="uk-UA"/>
        </w:rPr>
        <w:t>чітко окресленого інвестиційного проекту, за умови, що майно, до якого застосовуються такі обтяження, є майном, яке є предметом такого проектного фінансування</w:t>
      </w:r>
      <w:r w:rsidR="00634253" w:rsidRPr="002C2CED">
        <w:rPr>
          <w:lang w:val="uk-UA"/>
        </w:rPr>
        <w:t>,</w:t>
      </w:r>
      <w:r w:rsidRPr="002C2CED">
        <w:rPr>
          <w:lang w:val="uk-UA"/>
        </w:rPr>
        <w:t xml:space="preserve"> або таким майном є доходи або вимоги, які виникають з такого проекту</w:t>
      </w:r>
      <w:r w:rsidR="00484E95" w:rsidRPr="002C2CED">
        <w:rPr>
          <w:lang w:val="uk-UA"/>
        </w:rPr>
        <w:t xml:space="preserve">; </w:t>
      </w:r>
      <w:r w:rsidRPr="002C2CED">
        <w:rPr>
          <w:lang w:val="uk-UA"/>
        </w:rPr>
        <w:t>та</w:t>
      </w:r>
    </w:p>
    <w:p w:rsidR="00484E95" w:rsidRPr="002C2CED" w:rsidRDefault="006A5100" w:rsidP="008C1F06">
      <w:pPr>
        <w:pStyle w:val="Standard9"/>
        <w:numPr>
          <w:ilvl w:val="0"/>
          <w:numId w:val="7"/>
        </w:numPr>
        <w:rPr>
          <w:lang w:val="uk-UA"/>
        </w:rPr>
      </w:pPr>
      <w:r w:rsidRPr="002C2CED">
        <w:rPr>
          <w:lang w:val="uk-UA"/>
        </w:rPr>
        <w:lastRenderedPageBreak/>
        <w:t xml:space="preserve">будь-які інші обтяження, які існують на дату підписання цієї Угоди, за умови, що такі обтяження залишаються обмеженими майном, яке в цей момент є обтяженим, та майном, яке стає обтяженим таким обтяженням за контрактами, </w:t>
      </w:r>
      <w:r w:rsidR="00634253" w:rsidRPr="002C2CED">
        <w:rPr>
          <w:lang w:val="uk-UA"/>
        </w:rPr>
        <w:t>які</w:t>
      </w:r>
      <w:r w:rsidRPr="002C2CED">
        <w:rPr>
          <w:lang w:val="uk-UA"/>
        </w:rPr>
        <w:t xml:space="preserve"> є чинними на дату підписання цієї Угоди </w:t>
      </w:r>
      <w:r w:rsidR="00484E95" w:rsidRPr="002C2CED">
        <w:rPr>
          <w:lang w:val="uk-UA"/>
        </w:rPr>
        <w:t>(</w:t>
      </w:r>
      <w:r w:rsidRPr="002C2CED">
        <w:rPr>
          <w:lang w:val="uk-UA"/>
        </w:rPr>
        <w:t>в тому числі, для уникнення сумнівів</w:t>
      </w:r>
      <w:r w:rsidR="00484E95" w:rsidRPr="002C2CED">
        <w:rPr>
          <w:lang w:val="uk-UA"/>
        </w:rPr>
        <w:t xml:space="preserve">, </w:t>
      </w:r>
      <w:r w:rsidR="0022692B" w:rsidRPr="002C2CED">
        <w:rPr>
          <w:lang w:val="uk-UA"/>
        </w:rPr>
        <w:t>перетворення у фіксовану заставу будь-якої плаваючої застави щодо конкретного майна, яка була укладена станом на дату цієї Угоди</w:t>
      </w:r>
      <w:r w:rsidR="00484E95" w:rsidRPr="002C2CED">
        <w:rPr>
          <w:lang w:val="uk-UA"/>
        </w:rPr>
        <w:t xml:space="preserve">), </w:t>
      </w:r>
      <w:r w:rsidRPr="002C2CED">
        <w:rPr>
          <w:lang w:val="uk-UA"/>
        </w:rPr>
        <w:t>а також за умови, що такі обтяження забезпечують або пер</w:t>
      </w:r>
      <w:r w:rsidR="004445F8" w:rsidRPr="002C2CED">
        <w:rPr>
          <w:lang w:val="uk-UA"/>
        </w:rPr>
        <w:t>едбачають сплату лише тих зобов’язань</w:t>
      </w:r>
      <w:r w:rsidRPr="002C2CED">
        <w:rPr>
          <w:lang w:val="uk-UA"/>
        </w:rPr>
        <w:t>, які таким чином забезпечені або передбачені на дату цієї Угоди</w:t>
      </w:r>
      <w:r w:rsidR="00C255DD" w:rsidRPr="002C2CED">
        <w:rPr>
          <w:lang w:val="uk-UA"/>
        </w:rPr>
        <w:t>,</w:t>
      </w:r>
      <w:r w:rsidRPr="002C2CED">
        <w:rPr>
          <w:lang w:val="uk-UA"/>
        </w:rPr>
        <w:t xml:space="preserve"> або будь-я</w:t>
      </w:r>
      <w:r w:rsidR="004445F8" w:rsidRPr="002C2CED">
        <w:rPr>
          <w:lang w:val="uk-UA"/>
        </w:rPr>
        <w:t>кого рефінансування таких зобов’язань</w:t>
      </w:r>
      <w:r w:rsidR="00484E95" w:rsidRPr="002C2CED">
        <w:rPr>
          <w:lang w:val="uk-UA"/>
        </w:rPr>
        <w:t xml:space="preserve">; </w:t>
      </w:r>
      <w:r w:rsidRPr="002C2CED">
        <w:rPr>
          <w:lang w:val="uk-UA"/>
        </w:rPr>
        <w:t>та</w:t>
      </w:r>
    </w:p>
    <w:p w:rsidR="00FA2D4F" w:rsidRPr="002C2CED" w:rsidRDefault="004445F8" w:rsidP="008C1F06">
      <w:pPr>
        <w:pStyle w:val="Standard9"/>
        <w:numPr>
          <w:ilvl w:val="0"/>
          <w:numId w:val="7"/>
        </w:numPr>
        <w:rPr>
          <w:lang w:val="uk-UA"/>
        </w:rPr>
      </w:pPr>
      <w:r w:rsidRPr="002C2CED">
        <w:rPr>
          <w:lang w:val="uk-UA"/>
        </w:rPr>
        <w:t>всі інші передбачені законом обтяження та привілеї, які діють винятково в силу закону та яких Позичальник обґрунтовано не може уникнути</w:t>
      </w:r>
      <w:r w:rsidR="00FA2D4F" w:rsidRPr="002C2CED">
        <w:rPr>
          <w:lang w:val="uk-UA"/>
        </w:rPr>
        <w:t>; та</w:t>
      </w:r>
      <w:r w:rsidR="00BC26F0" w:rsidRPr="002C2CED">
        <w:rPr>
          <w:lang w:val="uk-UA"/>
        </w:rPr>
        <w:t xml:space="preserve"> будь які </w:t>
      </w:r>
      <w:r w:rsidR="00065BBE" w:rsidRPr="002C2CED">
        <w:rPr>
          <w:lang w:val="uk-UA"/>
        </w:rPr>
        <w:t>обтяження, які виникають за постановою будь-якого суду щодо облігацій України 2015 року на 3млрд дол. США з дохідністю 5% річних («</w:t>
      </w:r>
      <w:r w:rsidR="00065BBE" w:rsidRPr="002C2CED">
        <w:rPr>
          <w:b/>
          <w:lang w:val="uk-UA"/>
        </w:rPr>
        <w:t>Облігації 2015 року</w:t>
      </w:r>
      <w:r w:rsidR="00065BBE" w:rsidRPr="002C2CED">
        <w:rPr>
          <w:lang w:val="uk-UA"/>
        </w:rPr>
        <w:t>)</w:t>
      </w:r>
    </w:p>
    <w:p w:rsidR="00484E95" w:rsidRPr="002C2CED" w:rsidRDefault="004445F8" w:rsidP="008C1F06">
      <w:pPr>
        <w:numPr>
          <w:ilvl w:val="0"/>
          <w:numId w:val="7"/>
        </w:numPr>
        <w:jc w:val="both"/>
        <w:rPr>
          <w:lang w:val="uk-UA"/>
        </w:rPr>
      </w:pPr>
      <w:r w:rsidRPr="002C2CED">
        <w:rPr>
          <w:lang w:val="uk-UA"/>
        </w:rPr>
        <w:t xml:space="preserve">будь-яке </w:t>
      </w:r>
      <w:r w:rsidR="00980156" w:rsidRPr="002C2CED">
        <w:rPr>
          <w:szCs w:val="24"/>
          <w:lang w:val="uk-UA"/>
        </w:rPr>
        <w:t>обтяження</w:t>
      </w:r>
      <w:r w:rsidRPr="002C2CED">
        <w:rPr>
          <w:lang w:val="uk-UA"/>
        </w:rPr>
        <w:t xml:space="preserve">, що </w:t>
      </w:r>
      <w:r w:rsidR="0022692B" w:rsidRPr="002C2CED">
        <w:rPr>
          <w:lang w:val="uk-UA"/>
        </w:rPr>
        <w:t>забезпечує</w:t>
      </w:r>
      <w:r w:rsidRPr="002C2CED">
        <w:rPr>
          <w:lang w:val="uk-UA"/>
        </w:rPr>
        <w:t xml:space="preserve"> виконання зобов’язань Позичальника у будь-якому </w:t>
      </w:r>
      <w:r w:rsidR="00980156" w:rsidRPr="002C2CED">
        <w:rPr>
          <w:lang w:val="uk-UA"/>
        </w:rPr>
        <w:t xml:space="preserve">центральному депозитарії цінних паперів, такому як </w:t>
      </w:r>
      <w:r w:rsidR="00484E95" w:rsidRPr="002C2CED">
        <w:rPr>
          <w:i/>
          <w:lang w:val="uk-UA"/>
        </w:rPr>
        <w:t>Euroclear</w:t>
      </w:r>
      <w:r w:rsidR="00980156" w:rsidRPr="002C2CED">
        <w:rPr>
          <w:lang w:val="uk-UA"/>
        </w:rPr>
        <w:t>,</w:t>
      </w:r>
      <w:r w:rsidR="00484E95" w:rsidRPr="002C2CED">
        <w:rPr>
          <w:lang w:val="uk-UA"/>
        </w:rPr>
        <w:t xml:space="preserve"> </w:t>
      </w:r>
      <w:r w:rsidR="00C255DD" w:rsidRPr="002C2CED">
        <w:rPr>
          <w:lang w:val="uk-UA"/>
        </w:rPr>
        <w:t>наданих</w:t>
      </w:r>
      <w:r w:rsidR="00980156" w:rsidRPr="002C2CED">
        <w:rPr>
          <w:lang w:val="uk-UA"/>
        </w:rPr>
        <w:t xml:space="preserve"> в ході здійснення звичайної господарської діяльності</w:t>
      </w:r>
      <w:r w:rsidR="00484E95" w:rsidRPr="002C2CED">
        <w:rPr>
          <w:lang w:val="uk-UA"/>
        </w:rPr>
        <w:t xml:space="preserve">; </w:t>
      </w:r>
      <w:r w:rsidR="00980156" w:rsidRPr="002C2CED">
        <w:rPr>
          <w:lang w:val="uk-UA"/>
        </w:rPr>
        <w:t>та</w:t>
      </w:r>
    </w:p>
    <w:p w:rsidR="00484E95" w:rsidRPr="002C2CED" w:rsidRDefault="00484E95" w:rsidP="00920272">
      <w:pPr>
        <w:ind w:left="1440"/>
        <w:rPr>
          <w:lang w:val="uk-UA"/>
        </w:rPr>
      </w:pPr>
    </w:p>
    <w:p w:rsidR="00484E95" w:rsidRPr="002C2CED" w:rsidRDefault="00980156" w:rsidP="008C1F06">
      <w:pPr>
        <w:numPr>
          <w:ilvl w:val="0"/>
          <w:numId w:val="7"/>
        </w:numPr>
        <w:jc w:val="both"/>
        <w:rPr>
          <w:lang w:val="uk-UA"/>
        </w:rPr>
      </w:pPr>
      <w:r w:rsidRPr="002C2CED">
        <w:rPr>
          <w:lang w:val="uk-UA"/>
        </w:rPr>
        <w:t xml:space="preserve">будь-яке </w:t>
      </w:r>
      <w:r w:rsidRPr="002C2CED">
        <w:rPr>
          <w:szCs w:val="24"/>
          <w:lang w:val="uk-UA"/>
        </w:rPr>
        <w:t>обтяження</w:t>
      </w:r>
      <w:r w:rsidRPr="002C2CED">
        <w:rPr>
          <w:lang w:val="uk-UA"/>
        </w:rPr>
        <w:t xml:space="preserve">, що </w:t>
      </w:r>
      <w:r w:rsidR="0022692B" w:rsidRPr="002C2CED">
        <w:rPr>
          <w:lang w:val="uk-UA"/>
        </w:rPr>
        <w:t>забезпечує</w:t>
      </w:r>
      <w:r w:rsidRPr="002C2CED">
        <w:rPr>
          <w:lang w:val="uk-UA"/>
        </w:rPr>
        <w:t xml:space="preserve"> погашення заборгованості, яка не перевищує </w:t>
      </w:r>
      <w:r w:rsidR="002737AD" w:rsidRPr="002C2CED">
        <w:rPr>
          <w:lang w:val="uk-UA"/>
        </w:rPr>
        <w:t>3</w:t>
      </w:r>
      <w:r w:rsidRPr="002C2CED">
        <w:rPr>
          <w:lang w:val="uk-UA"/>
        </w:rPr>
        <w:t xml:space="preserve"> мільйони євро, за умови, що максимальна загальна сума заборгованості, забезпеченої таким обтяженням, не перевищує 50 мільйонів євро.</w:t>
      </w:r>
    </w:p>
    <w:p w:rsidR="00484E95" w:rsidRPr="002C2CED" w:rsidRDefault="00484E95" w:rsidP="00920272">
      <w:pPr>
        <w:ind w:left="1440"/>
        <w:rPr>
          <w:lang w:val="uk-UA"/>
        </w:rPr>
      </w:pPr>
    </w:p>
    <w:p w:rsidR="00484E95" w:rsidRPr="002C2CED" w:rsidRDefault="00127CF0" w:rsidP="00D90342">
      <w:pPr>
        <w:pStyle w:val="2"/>
        <w:rPr>
          <w:lang w:val="uk-UA"/>
        </w:rPr>
      </w:pPr>
      <w:r w:rsidRPr="002C2CED">
        <w:rPr>
          <w:rFonts w:cs="Simplified Arabic"/>
          <w:szCs w:val="24"/>
          <w:lang w:val="uk-UA" w:eastAsia="zh-CN" w:bidi="ar-AE"/>
        </w:rPr>
        <w:t xml:space="preserve">У </w:t>
      </w:r>
      <w:r w:rsidR="00E11469" w:rsidRPr="002C2CED">
        <w:rPr>
          <w:rFonts w:cs="Simplified Arabic"/>
          <w:szCs w:val="24"/>
          <w:lang w:val="uk-UA" w:eastAsia="zh-CN" w:bidi="ar-AE"/>
        </w:rPr>
        <w:t xml:space="preserve">цій Статті під </w:t>
      </w:r>
      <w:r w:rsidR="00C255DD" w:rsidRPr="002C2CED">
        <w:rPr>
          <w:rFonts w:cs="Simplified Arabic"/>
          <w:szCs w:val="24"/>
          <w:lang w:val="uk-UA" w:eastAsia="zh-CN" w:bidi="ar-AE"/>
        </w:rPr>
        <w:t>“</w:t>
      </w:r>
      <w:r w:rsidR="009528E6" w:rsidRPr="002C2CED">
        <w:rPr>
          <w:lang w:val="uk-UA"/>
        </w:rPr>
        <w:t>фінансування для чітко окресленого інвестиційного проекту</w:t>
      </w:r>
      <w:r w:rsidR="00C255DD" w:rsidRPr="002C2CED">
        <w:rPr>
          <w:rFonts w:cs="Simplified Arabic"/>
          <w:szCs w:val="24"/>
          <w:lang w:val="uk-UA" w:eastAsia="zh-CN" w:bidi="ar-AE"/>
        </w:rPr>
        <w:t>”</w:t>
      </w:r>
      <w:r w:rsidR="002D768E" w:rsidRPr="002C2CED">
        <w:rPr>
          <w:rFonts w:cs="Simplified Arabic"/>
          <w:szCs w:val="24"/>
          <w:lang w:val="uk-UA" w:eastAsia="zh-CN" w:bidi="ar-AE"/>
        </w:rPr>
        <w:t xml:space="preserve"> мається на увазі будь-яке фінансування придбання, зведення чи бу</w:t>
      </w:r>
      <w:r w:rsidR="00C255DD" w:rsidRPr="002C2CED">
        <w:rPr>
          <w:rFonts w:cs="Simplified Arabic"/>
          <w:szCs w:val="24"/>
          <w:lang w:val="uk-UA" w:eastAsia="zh-CN" w:bidi="ar-AE"/>
        </w:rPr>
        <w:t>дівництва будь-якого майна у зв’язку з проектом, якщо суб’єкт</w:t>
      </w:r>
      <w:r w:rsidR="002D768E" w:rsidRPr="002C2CED">
        <w:rPr>
          <w:rFonts w:cs="Simplified Arabic"/>
          <w:szCs w:val="24"/>
          <w:lang w:val="uk-UA" w:eastAsia="zh-CN" w:bidi="ar-AE"/>
        </w:rPr>
        <w:t>, який надає фінансування, чітко погоджується розглядати майно, що фінансується, та прибутки, які будуть отримані від експлуатації або втрати чи пошкодження цього майна, як основне джерело повернення наданих коштів</w:t>
      </w:r>
      <w:r w:rsidR="00484E95" w:rsidRPr="002C2CED">
        <w:rPr>
          <w:lang w:val="uk-UA"/>
        </w:rPr>
        <w:t>.</w:t>
      </w:r>
    </w:p>
    <w:p w:rsidR="00484E95" w:rsidRPr="002C2CED" w:rsidRDefault="002D1E88" w:rsidP="00891297">
      <w:pPr>
        <w:pStyle w:val="StandardL1"/>
        <w:spacing w:before="240"/>
        <w:rPr>
          <w:lang w:val="uk-UA"/>
        </w:rPr>
      </w:pPr>
      <w:r w:rsidRPr="002C2CED">
        <w:rPr>
          <w:lang w:val="uk-UA"/>
        </w:rPr>
        <w:t xml:space="preserve">ПРОЦЕНТИ, ВИТРАТИ ТА ВИДАТКИ </w:t>
      </w:r>
    </w:p>
    <w:p w:rsidR="00EB5B94" w:rsidRPr="002C2CED" w:rsidRDefault="00BF420F" w:rsidP="008C1F06">
      <w:pPr>
        <w:pStyle w:val="Standard70"/>
        <w:numPr>
          <w:ilvl w:val="6"/>
          <w:numId w:val="17"/>
        </w:numPr>
        <w:tabs>
          <w:tab w:val="clear" w:pos="4320"/>
          <w:tab w:val="num" w:pos="709"/>
        </w:tabs>
        <w:ind w:left="720" w:hanging="720"/>
        <w:rPr>
          <w:lang w:val="uk-UA"/>
        </w:rPr>
      </w:pPr>
      <w:r w:rsidRPr="002C2CED">
        <w:rPr>
          <w:lang w:val="uk-UA"/>
        </w:rPr>
        <w:t>Стосовно кожного непогашеного Траншу</w:t>
      </w:r>
      <w:r w:rsidR="00484E95" w:rsidRPr="002C2CED">
        <w:rPr>
          <w:lang w:val="uk-UA"/>
        </w:rPr>
        <w:t xml:space="preserve">, </w:t>
      </w:r>
      <w:r w:rsidRPr="002C2CED">
        <w:rPr>
          <w:lang w:val="uk-UA"/>
        </w:rPr>
        <w:t xml:space="preserve">Позичальник перераховує на рахунок, зазначений у </w:t>
      </w:r>
      <w:r w:rsidR="00E11469" w:rsidRPr="002C2CED">
        <w:rPr>
          <w:lang w:val="uk-UA"/>
        </w:rPr>
        <w:t>Статті</w:t>
      </w:r>
      <w:r w:rsidR="00E51C93" w:rsidRPr="002C2CED">
        <w:rPr>
          <w:lang w:val="uk-UA"/>
        </w:rPr>
        <w:t xml:space="preserve"> </w:t>
      </w:r>
      <w:r w:rsidR="00484E95" w:rsidRPr="002C2CED">
        <w:rPr>
          <w:lang w:val="uk-UA"/>
        </w:rPr>
        <w:t xml:space="preserve">8(3) </w:t>
      </w:r>
      <w:r w:rsidRPr="002C2CED">
        <w:rPr>
          <w:lang w:val="uk-UA"/>
        </w:rPr>
        <w:t>на кожну Дату здійснення платежу суму</w:t>
      </w:r>
      <w:r w:rsidR="0061721E" w:rsidRPr="002C2CED">
        <w:rPr>
          <w:lang w:val="uk-UA"/>
        </w:rPr>
        <w:t xml:space="preserve"> процентів, як</w:t>
      </w:r>
      <w:r w:rsidR="00BB4010" w:rsidRPr="002C2CED">
        <w:rPr>
          <w:lang w:val="uk-UA"/>
        </w:rPr>
        <w:t>і</w:t>
      </w:r>
      <w:r w:rsidR="0061721E" w:rsidRPr="002C2CED">
        <w:rPr>
          <w:lang w:val="uk-UA"/>
        </w:rPr>
        <w:t xml:space="preserve"> </w:t>
      </w:r>
      <w:r w:rsidRPr="002C2CED">
        <w:rPr>
          <w:lang w:val="uk-UA"/>
        </w:rPr>
        <w:t xml:space="preserve">на кінець Процентного періоду будуть нараховані на непогашену основну суму такого </w:t>
      </w:r>
      <w:r w:rsidR="00DC268F" w:rsidRPr="002C2CED">
        <w:rPr>
          <w:lang w:val="uk-UA"/>
        </w:rPr>
        <w:t>Траншу</w:t>
      </w:r>
      <w:r w:rsidR="00484E95" w:rsidRPr="002C2CED">
        <w:rPr>
          <w:lang w:val="uk-UA"/>
        </w:rPr>
        <w:t xml:space="preserve">, </w:t>
      </w:r>
      <w:r w:rsidR="00DC268F" w:rsidRPr="002C2CED">
        <w:rPr>
          <w:lang w:val="uk-UA"/>
        </w:rPr>
        <w:t xml:space="preserve">та така сума застосовується для погашення процентів, </w:t>
      </w:r>
      <w:r w:rsidR="00C255DD" w:rsidRPr="002C2CED">
        <w:rPr>
          <w:lang w:val="uk-UA"/>
        </w:rPr>
        <w:t>що</w:t>
      </w:r>
      <w:r w:rsidR="00DC268F" w:rsidRPr="002C2CED">
        <w:rPr>
          <w:lang w:val="uk-UA"/>
        </w:rPr>
        <w:t xml:space="preserve"> підлягають сплаті за таким Траншем, щодо </w:t>
      </w:r>
      <w:r w:rsidR="003462CB" w:rsidRPr="002C2CED">
        <w:rPr>
          <w:lang w:val="uk-UA"/>
        </w:rPr>
        <w:t>такого</w:t>
      </w:r>
      <w:r w:rsidR="00DC268F" w:rsidRPr="002C2CED">
        <w:rPr>
          <w:lang w:val="uk-UA"/>
        </w:rPr>
        <w:t xml:space="preserve"> Процентного </w:t>
      </w:r>
      <w:r w:rsidR="003462CB" w:rsidRPr="002C2CED">
        <w:rPr>
          <w:lang w:val="uk-UA"/>
        </w:rPr>
        <w:t>п</w:t>
      </w:r>
      <w:r w:rsidR="00DC268F" w:rsidRPr="002C2CED">
        <w:rPr>
          <w:lang w:val="uk-UA"/>
        </w:rPr>
        <w:t xml:space="preserve">еріоду </w:t>
      </w:r>
      <w:r w:rsidR="003462CB" w:rsidRPr="002C2CED">
        <w:rPr>
          <w:lang w:val="uk-UA"/>
        </w:rPr>
        <w:t xml:space="preserve">на Дату здійснення платежу. </w:t>
      </w:r>
      <w:r w:rsidR="00F05B4A" w:rsidRPr="002C2CED">
        <w:rPr>
          <w:lang w:val="uk-UA"/>
        </w:rPr>
        <w:t xml:space="preserve">Процентна ставка та </w:t>
      </w:r>
      <w:r w:rsidR="00CF66EC" w:rsidRPr="002C2CED">
        <w:rPr>
          <w:lang w:val="uk-UA"/>
        </w:rPr>
        <w:t xml:space="preserve">Дати </w:t>
      </w:r>
      <w:r w:rsidR="00F05B4A" w:rsidRPr="002C2CED">
        <w:rPr>
          <w:lang w:val="uk-UA"/>
        </w:rPr>
        <w:t>здійснення платежу будуть, для кожного Траншу, повідомлені Позичальнику</w:t>
      </w:r>
      <w:r w:rsidR="00EB5B94" w:rsidRPr="002C2CED">
        <w:rPr>
          <w:lang w:val="uk-UA"/>
        </w:rPr>
        <w:t xml:space="preserve"> у Повідомленні про підтвердження для цього Траншу.</w:t>
      </w:r>
    </w:p>
    <w:p w:rsidR="00EB5B94" w:rsidRPr="002C2CED" w:rsidRDefault="00155685" w:rsidP="008C1F06">
      <w:pPr>
        <w:pStyle w:val="Standard70"/>
        <w:numPr>
          <w:ilvl w:val="6"/>
          <w:numId w:val="34"/>
        </w:numPr>
        <w:tabs>
          <w:tab w:val="clear" w:pos="4320"/>
          <w:tab w:val="num" w:pos="709"/>
        </w:tabs>
        <w:ind w:left="709" w:hanging="709"/>
        <w:rPr>
          <w:lang w:val="uk-UA"/>
        </w:rPr>
      </w:pPr>
      <w:r w:rsidRPr="002C2CED">
        <w:rPr>
          <w:lang w:val="uk-UA"/>
        </w:rPr>
        <w:lastRenderedPageBreak/>
        <w:t>Процентна ставка, Процентні періоди та Дати здійснення платежу для сплати відсотків повинні бути такими самими, які і ті, що визначені у відповідних Договорах позики.</w:t>
      </w:r>
    </w:p>
    <w:p w:rsidR="00484E95" w:rsidRPr="002C2CED" w:rsidRDefault="0012115D" w:rsidP="00F25255">
      <w:pPr>
        <w:pStyle w:val="Standard70"/>
        <w:tabs>
          <w:tab w:val="clear" w:pos="4320"/>
          <w:tab w:val="num" w:pos="709"/>
        </w:tabs>
        <w:ind w:left="709" w:hanging="709"/>
        <w:rPr>
          <w:lang w:val="uk-UA"/>
        </w:rPr>
      </w:pPr>
      <w:r w:rsidRPr="002C2CED">
        <w:rPr>
          <w:lang w:val="uk-UA"/>
        </w:rPr>
        <w:t>Без обмеження дії</w:t>
      </w:r>
      <w:r w:rsidRPr="002C2CED">
        <w:rPr>
          <w:sz w:val="27"/>
          <w:szCs w:val="27"/>
          <w:lang w:val="uk-UA"/>
        </w:rPr>
        <w:t xml:space="preserve"> </w:t>
      </w:r>
      <w:r w:rsidR="00E11469" w:rsidRPr="002C2CED">
        <w:rPr>
          <w:lang w:val="uk-UA"/>
        </w:rPr>
        <w:t>Статті</w:t>
      </w:r>
      <w:r w:rsidRPr="002C2CED">
        <w:rPr>
          <w:lang w:val="uk-UA"/>
        </w:rPr>
        <w:t xml:space="preserve"> </w:t>
      </w:r>
      <w:r w:rsidR="00484E95" w:rsidRPr="002C2CED">
        <w:rPr>
          <w:lang w:val="uk-UA"/>
        </w:rPr>
        <w:t xml:space="preserve">9, </w:t>
      </w:r>
      <w:r w:rsidRPr="002C2CED">
        <w:rPr>
          <w:lang w:val="uk-UA"/>
        </w:rPr>
        <w:t>якщо Позичальник не сплачує суми, що підлягає сплаті за цією Угодою станом на її Дату здійснення платежу</w:t>
      </w:r>
      <w:r w:rsidR="00484E95" w:rsidRPr="002C2CED">
        <w:rPr>
          <w:lang w:val="uk-UA"/>
        </w:rPr>
        <w:t xml:space="preserve">, </w:t>
      </w:r>
      <w:r w:rsidRPr="002C2CED">
        <w:rPr>
          <w:lang w:val="uk-UA"/>
        </w:rPr>
        <w:t xml:space="preserve">Позичальник сплачує додаткові проценти за невиконання зобов’язань на таку суму </w:t>
      </w:r>
      <w:r w:rsidR="00484E95" w:rsidRPr="002C2CED">
        <w:rPr>
          <w:lang w:val="uk-UA"/>
        </w:rPr>
        <w:t>(</w:t>
      </w:r>
      <w:r w:rsidRPr="002C2CED">
        <w:rPr>
          <w:lang w:val="uk-UA"/>
        </w:rPr>
        <w:t>або</w:t>
      </w:r>
      <w:r w:rsidR="00484E95" w:rsidRPr="002C2CED">
        <w:rPr>
          <w:lang w:val="uk-UA"/>
        </w:rPr>
        <w:t xml:space="preserve">, </w:t>
      </w:r>
      <w:r w:rsidRPr="002C2CED">
        <w:rPr>
          <w:lang w:val="uk-UA"/>
        </w:rPr>
        <w:t xml:space="preserve">залежно від випадку, таку суму, яка </w:t>
      </w:r>
      <w:r w:rsidR="00C255DD" w:rsidRPr="002C2CED">
        <w:rPr>
          <w:lang w:val="uk-UA"/>
        </w:rPr>
        <w:t>у</w:t>
      </w:r>
      <w:r w:rsidRPr="002C2CED">
        <w:rPr>
          <w:lang w:val="uk-UA"/>
        </w:rPr>
        <w:t xml:space="preserve"> відповідний час залишається такою, що підлягає сплаті та є несплаченою</w:t>
      </w:r>
      <w:r w:rsidR="00484E95" w:rsidRPr="002C2CED">
        <w:rPr>
          <w:lang w:val="uk-UA"/>
        </w:rPr>
        <w:t xml:space="preserve">) </w:t>
      </w:r>
      <w:r w:rsidRPr="002C2CED">
        <w:rPr>
          <w:lang w:val="uk-UA"/>
        </w:rPr>
        <w:t>Кредитору з Дати здійснення платежу до дати фактичної сплати у повному обсязі</w:t>
      </w:r>
      <w:r w:rsidR="00484E95" w:rsidRPr="002C2CED">
        <w:rPr>
          <w:lang w:val="uk-UA"/>
        </w:rPr>
        <w:t xml:space="preserve">, </w:t>
      </w:r>
      <w:r w:rsidRPr="002C2CED">
        <w:rPr>
          <w:lang w:val="uk-UA"/>
        </w:rPr>
        <w:t xml:space="preserve">розраховану з посиланням на </w:t>
      </w:r>
      <w:r w:rsidR="00166FCC" w:rsidRPr="002C2CED">
        <w:rPr>
          <w:lang w:val="uk-UA"/>
        </w:rPr>
        <w:t xml:space="preserve">наступні </w:t>
      </w:r>
      <w:r w:rsidRPr="002C2CED">
        <w:rPr>
          <w:lang w:val="uk-UA"/>
        </w:rPr>
        <w:t xml:space="preserve">проценті періоди </w:t>
      </w:r>
      <w:r w:rsidR="00484E95" w:rsidRPr="002C2CED">
        <w:rPr>
          <w:lang w:val="uk-UA"/>
        </w:rPr>
        <w:t>(</w:t>
      </w:r>
      <w:r w:rsidR="00F52092" w:rsidRPr="002C2CED">
        <w:rPr>
          <w:lang w:val="uk-UA"/>
        </w:rPr>
        <w:t xml:space="preserve">кожний </w:t>
      </w:r>
      <w:r w:rsidR="00B433CD" w:rsidRPr="002C2CED">
        <w:rPr>
          <w:lang w:val="uk-UA"/>
        </w:rPr>
        <w:t xml:space="preserve">період такою </w:t>
      </w:r>
      <w:r w:rsidR="00F52092" w:rsidRPr="002C2CED">
        <w:rPr>
          <w:lang w:val="uk-UA"/>
        </w:rPr>
        <w:t xml:space="preserve">тривалістю, яку Кредитор може час від часу обрати, </w:t>
      </w:r>
      <w:r w:rsidR="00B433CD" w:rsidRPr="002C2CED">
        <w:rPr>
          <w:lang w:val="uk-UA"/>
        </w:rPr>
        <w:t>та</w:t>
      </w:r>
      <w:r w:rsidR="00F52092" w:rsidRPr="002C2CED">
        <w:rPr>
          <w:lang w:val="uk-UA"/>
        </w:rPr>
        <w:t xml:space="preserve"> перший період починається на відповідну</w:t>
      </w:r>
      <w:r w:rsidR="00484E95" w:rsidRPr="002C2CED">
        <w:rPr>
          <w:lang w:val="uk-UA"/>
        </w:rPr>
        <w:t xml:space="preserve"> </w:t>
      </w:r>
      <w:r w:rsidR="00F52092" w:rsidRPr="002C2CED">
        <w:rPr>
          <w:lang w:val="uk-UA"/>
        </w:rPr>
        <w:t>Дату здійснення платежу та, якщо це можливо, тривалість такого періоду становитиме один тиждень</w:t>
      </w:r>
      <w:r w:rsidR="00484E95" w:rsidRPr="002C2CED">
        <w:rPr>
          <w:lang w:val="uk-UA"/>
        </w:rPr>
        <w:t xml:space="preserve">) </w:t>
      </w:r>
      <w:r w:rsidR="00F52092" w:rsidRPr="002C2CED">
        <w:rPr>
          <w:lang w:val="uk-UA"/>
        </w:rPr>
        <w:t>на таку несплачену вчасно суму за однією зі ставок, яка є вищою</w:t>
      </w:r>
    </w:p>
    <w:p w:rsidR="00484E95" w:rsidRPr="002C2CED" w:rsidRDefault="00F52092" w:rsidP="008C1F06">
      <w:pPr>
        <w:pStyle w:val="Standard81"/>
        <w:numPr>
          <w:ilvl w:val="7"/>
          <w:numId w:val="10"/>
        </w:numPr>
        <w:rPr>
          <w:lang w:val="uk-UA"/>
        </w:rPr>
      </w:pPr>
      <w:r w:rsidRPr="002C2CED">
        <w:rPr>
          <w:lang w:val="uk-UA"/>
        </w:rPr>
        <w:t>річн</w:t>
      </w:r>
      <w:r w:rsidR="00CF66EC" w:rsidRPr="002C2CED">
        <w:rPr>
          <w:lang w:val="uk-UA"/>
        </w:rPr>
        <w:t>ої</w:t>
      </w:r>
      <w:r w:rsidRPr="002C2CED">
        <w:rPr>
          <w:lang w:val="uk-UA"/>
        </w:rPr>
        <w:t xml:space="preserve"> ставк</w:t>
      </w:r>
      <w:r w:rsidR="00CF66EC" w:rsidRPr="002C2CED">
        <w:rPr>
          <w:lang w:val="uk-UA"/>
        </w:rPr>
        <w:t>и</w:t>
      </w:r>
      <w:r w:rsidRPr="002C2CED">
        <w:rPr>
          <w:lang w:val="uk-UA"/>
        </w:rPr>
        <w:t>, яка складається з</w:t>
      </w:r>
      <w:r w:rsidR="00484E95" w:rsidRPr="002C2CED">
        <w:rPr>
          <w:lang w:val="uk-UA"/>
        </w:rPr>
        <w:t>:</w:t>
      </w:r>
    </w:p>
    <w:p w:rsidR="00484E95" w:rsidRPr="002C2CED" w:rsidRDefault="00484E95" w:rsidP="008C1F06">
      <w:pPr>
        <w:numPr>
          <w:ilvl w:val="0"/>
          <w:numId w:val="12"/>
        </w:numPr>
        <w:spacing w:after="240"/>
        <w:rPr>
          <w:lang w:val="uk-UA"/>
        </w:rPr>
      </w:pPr>
      <w:r w:rsidRPr="002C2CED">
        <w:rPr>
          <w:lang w:val="uk-UA"/>
        </w:rPr>
        <w:t xml:space="preserve">200 </w:t>
      </w:r>
      <w:r w:rsidR="00F52092" w:rsidRPr="002C2CED">
        <w:rPr>
          <w:lang w:val="uk-UA"/>
        </w:rPr>
        <w:t>базисних пунктів</w:t>
      </w:r>
      <w:r w:rsidRPr="002C2CED">
        <w:rPr>
          <w:lang w:val="uk-UA"/>
        </w:rPr>
        <w:t xml:space="preserve">, </w:t>
      </w:r>
      <w:r w:rsidR="00F52092" w:rsidRPr="002C2CED">
        <w:rPr>
          <w:lang w:val="uk-UA"/>
        </w:rPr>
        <w:t>та</w:t>
      </w:r>
    </w:p>
    <w:p w:rsidR="00484E95" w:rsidRPr="002C2CED" w:rsidRDefault="00F52092" w:rsidP="008C1F06">
      <w:pPr>
        <w:numPr>
          <w:ilvl w:val="0"/>
          <w:numId w:val="12"/>
        </w:numPr>
        <w:spacing w:after="240"/>
        <w:jc w:val="both"/>
        <w:rPr>
          <w:lang w:val="uk-UA"/>
        </w:rPr>
      </w:pPr>
      <w:r w:rsidRPr="002C2CED">
        <w:rPr>
          <w:lang w:val="uk-UA"/>
        </w:rPr>
        <w:t>ставки</w:t>
      </w:r>
      <w:r w:rsidR="00484E95" w:rsidRPr="002C2CED">
        <w:rPr>
          <w:lang w:val="uk-UA"/>
        </w:rPr>
        <w:t xml:space="preserve"> EURIBOR </w:t>
      </w:r>
      <w:r w:rsidRPr="002C2CED">
        <w:rPr>
          <w:lang w:val="uk-UA"/>
        </w:rPr>
        <w:t>за відповідний період, обраний Кредитором</w:t>
      </w:r>
      <w:r w:rsidR="00484E95" w:rsidRPr="002C2CED">
        <w:rPr>
          <w:lang w:val="uk-UA"/>
        </w:rPr>
        <w:t>,</w:t>
      </w:r>
    </w:p>
    <w:p w:rsidR="00484E95" w:rsidRPr="002C2CED" w:rsidRDefault="00484E95" w:rsidP="00F739A9">
      <w:pPr>
        <w:rPr>
          <w:lang w:val="uk-UA" w:eastAsia="zh-CN" w:bidi="ar-AE"/>
        </w:rPr>
      </w:pPr>
      <w:r w:rsidRPr="002C2CED">
        <w:rPr>
          <w:lang w:val="uk-UA" w:eastAsia="zh-CN" w:bidi="ar-AE"/>
        </w:rPr>
        <w:tab/>
      </w:r>
      <w:r w:rsidR="00F52092" w:rsidRPr="002C2CED">
        <w:rPr>
          <w:lang w:val="uk-UA" w:eastAsia="zh-CN" w:bidi="ar-AE"/>
        </w:rPr>
        <w:t>або</w:t>
      </w:r>
    </w:p>
    <w:p w:rsidR="00484E95" w:rsidRPr="002C2CED" w:rsidRDefault="00484E95" w:rsidP="00F739A9">
      <w:pPr>
        <w:rPr>
          <w:lang w:val="uk-UA" w:eastAsia="zh-CN" w:bidi="ar-AE"/>
        </w:rPr>
      </w:pPr>
    </w:p>
    <w:p w:rsidR="00484E95" w:rsidRPr="002C2CED" w:rsidRDefault="00484E95" w:rsidP="008C1F06">
      <w:pPr>
        <w:pStyle w:val="Standard81"/>
        <w:numPr>
          <w:ilvl w:val="7"/>
          <w:numId w:val="10"/>
        </w:numPr>
        <w:rPr>
          <w:lang w:val="uk-UA"/>
        </w:rPr>
      </w:pPr>
      <w:r w:rsidRPr="002C2CED">
        <w:rPr>
          <w:lang w:val="uk-UA"/>
        </w:rPr>
        <w:t xml:space="preserve">200 </w:t>
      </w:r>
      <w:r w:rsidR="00F52092" w:rsidRPr="002C2CED">
        <w:rPr>
          <w:lang w:val="uk-UA"/>
        </w:rPr>
        <w:t xml:space="preserve">базисних пунктів </w:t>
      </w:r>
      <w:r w:rsidR="00EC6CF0" w:rsidRPr="002C2CED">
        <w:rPr>
          <w:lang w:val="uk-UA"/>
        </w:rPr>
        <w:t>понад</w:t>
      </w:r>
      <w:r w:rsidR="00F52092" w:rsidRPr="002C2CED">
        <w:rPr>
          <w:lang w:val="uk-UA"/>
        </w:rPr>
        <w:t xml:space="preserve"> Процентн</w:t>
      </w:r>
      <w:r w:rsidR="00EC6CF0" w:rsidRPr="002C2CED">
        <w:rPr>
          <w:lang w:val="uk-UA"/>
        </w:rPr>
        <w:t>у</w:t>
      </w:r>
      <w:r w:rsidR="00F52092" w:rsidRPr="002C2CED">
        <w:rPr>
          <w:lang w:val="uk-UA"/>
        </w:rPr>
        <w:t xml:space="preserve"> ставк</w:t>
      </w:r>
      <w:r w:rsidR="00EC6CF0" w:rsidRPr="002C2CED">
        <w:rPr>
          <w:lang w:val="uk-UA"/>
        </w:rPr>
        <w:t xml:space="preserve">у, яка була б сплачена, якби несплачена вчасно сума, протягом періоду несплати, становила Транш. </w:t>
      </w:r>
    </w:p>
    <w:p w:rsidR="00484E95" w:rsidRPr="002C2CED" w:rsidRDefault="00EC6CF0" w:rsidP="00FB4197">
      <w:pPr>
        <w:pStyle w:val="BodyText1"/>
        <w:ind w:left="720"/>
        <w:rPr>
          <w:lang w:val="uk-UA"/>
        </w:rPr>
      </w:pPr>
      <w:r w:rsidRPr="002C2CED">
        <w:rPr>
          <w:lang w:val="uk-UA"/>
        </w:rPr>
        <w:t>Протягом періоду, коли триває несплата, така ставка фіксуєт</w:t>
      </w:r>
      <w:r w:rsidR="00A21B7F" w:rsidRPr="002C2CED">
        <w:rPr>
          <w:lang w:val="uk-UA"/>
        </w:rPr>
        <w:t>ься відповідно до положень ц</w:t>
      </w:r>
      <w:r w:rsidR="00E11469" w:rsidRPr="002C2CED">
        <w:rPr>
          <w:lang w:val="uk-UA"/>
        </w:rPr>
        <w:t xml:space="preserve">ієї Статті </w:t>
      </w:r>
      <w:r w:rsidR="00484E95" w:rsidRPr="002C2CED">
        <w:rPr>
          <w:lang w:val="uk-UA"/>
        </w:rPr>
        <w:t xml:space="preserve">6(3) </w:t>
      </w:r>
      <w:r w:rsidRPr="002C2CED">
        <w:rPr>
          <w:lang w:val="uk-UA"/>
        </w:rPr>
        <w:t xml:space="preserve">на останній день кожного такого процентного періоду та несплачені проценти за </w:t>
      </w:r>
      <w:r w:rsidR="00A21B7F" w:rsidRPr="002C2CED">
        <w:rPr>
          <w:lang w:val="uk-UA"/>
        </w:rPr>
        <w:t>ц</w:t>
      </w:r>
      <w:r w:rsidR="00E11469" w:rsidRPr="002C2CED">
        <w:rPr>
          <w:lang w:val="uk-UA"/>
        </w:rPr>
        <w:t xml:space="preserve">ією Статтею </w:t>
      </w:r>
      <w:r w:rsidRPr="002C2CED">
        <w:rPr>
          <w:lang w:val="uk-UA"/>
        </w:rPr>
        <w:t xml:space="preserve">стосовно попередніх процентних періодів </w:t>
      </w:r>
      <w:r w:rsidR="00181362" w:rsidRPr="002C2CED">
        <w:rPr>
          <w:lang w:val="uk-UA"/>
        </w:rPr>
        <w:t>додаються до суми процентів, які підлягають сплаті на кінець кожного процентного періоду.</w:t>
      </w:r>
      <w:r w:rsidR="00484E95" w:rsidRPr="002C2CED">
        <w:rPr>
          <w:lang w:val="uk-UA"/>
        </w:rPr>
        <w:t xml:space="preserve"> </w:t>
      </w:r>
      <w:r w:rsidR="00181362" w:rsidRPr="002C2CED">
        <w:rPr>
          <w:lang w:val="uk-UA"/>
        </w:rPr>
        <w:t>Проценти за невиконання зобов’язань</w:t>
      </w:r>
      <w:r w:rsidR="00484E95" w:rsidRPr="002C2CED">
        <w:rPr>
          <w:lang w:val="uk-UA"/>
        </w:rPr>
        <w:t xml:space="preserve"> </w:t>
      </w:r>
      <w:r w:rsidR="00181362" w:rsidRPr="002C2CED">
        <w:rPr>
          <w:lang w:val="uk-UA"/>
        </w:rPr>
        <w:t xml:space="preserve">стають такими, що підлягають сплаті, негайно. </w:t>
      </w:r>
    </w:p>
    <w:p w:rsidR="00484E95" w:rsidRPr="002C2CED" w:rsidRDefault="00484E95" w:rsidP="00FB4197">
      <w:pPr>
        <w:pStyle w:val="BodyText1"/>
        <w:ind w:left="720"/>
        <w:rPr>
          <w:lang w:val="uk-UA"/>
        </w:rPr>
      </w:pPr>
    </w:p>
    <w:p w:rsidR="00484E95" w:rsidRPr="002C2CED" w:rsidRDefault="00FD2911" w:rsidP="00F25255">
      <w:pPr>
        <w:pStyle w:val="Standard70"/>
        <w:tabs>
          <w:tab w:val="clear" w:pos="4320"/>
          <w:tab w:val="num" w:pos="709"/>
        </w:tabs>
        <w:ind w:left="709" w:hanging="709"/>
        <w:rPr>
          <w:lang w:val="uk-UA"/>
        </w:rPr>
      </w:pPr>
      <w:r w:rsidRPr="002C2CED">
        <w:rPr>
          <w:lang w:val="uk-UA"/>
        </w:rPr>
        <w:t>Позичальник зобов’язується сплатити всі витрати та видатки, понесені та які підлягают</w:t>
      </w:r>
      <w:r w:rsidR="00E6253D" w:rsidRPr="002C2CED">
        <w:rPr>
          <w:lang w:val="uk-UA"/>
        </w:rPr>
        <w:t xml:space="preserve">ь сплаті Кредитором у зв’язку з Фінансовою трансакцією та з </w:t>
      </w:r>
      <w:r w:rsidRPr="002C2CED">
        <w:rPr>
          <w:lang w:val="uk-UA"/>
        </w:rPr>
        <w:t xml:space="preserve">підготовкою та виконанням </w:t>
      </w:r>
      <w:r w:rsidR="00E6253D" w:rsidRPr="002C2CED">
        <w:rPr>
          <w:lang w:val="uk-UA"/>
        </w:rPr>
        <w:t>Договорів позики</w:t>
      </w:r>
      <w:r w:rsidRPr="002C2CED">
        <w:rPr>
          <w:lang w:val="uk-UA"/>
        </w:rPr>
        <w:t xml:space="preserve">, та будь-які інші витрати та видатки, понесені та які підлягають сплаті Кредитором у зв’язку з такими </w:t>
      </w:r>
      <w:r w:rsidR="00054A4B" w:rsidRPr="002C2CED">
        <w:rPr>
          <w:lang w:val="uk-UA"/>
        </w:rPr>
        <w:t>Договорами</w:t>
      </w:r>
      <w:r w:rsidRPr="002C2CED">
        <w:rPr>
          <w:lang w:val="uk-UA"/>
        </w:rPr>
        <w:t xml:space="preserve"> </w:t>
      </w:r>
      <w:r w:rsidR="00054A4B" w:rsidRPr="002C2CED">
        <w:rPr>
          <w:lang w:val="uk-UA"/>
        </w:rPr>
        <w:t>позики</w:t>
      </w:r>
      <w:r w:rsidRPr="002C2CED">
        <w:rPr>
          <w:lang w:val="uk-UA"/>
        </w:rPr>
        <w:t xml:space="preserve">, та будь-які пов’язані витрати та видатки протягом </w:t>
      </w:r>
      <w:r w:rsidR="00B433CD" w:rsidRPr="002C2CED">
        <w:rPr>
          <w:lang w:val="uk-UA"/>
        </w:rPr>
        <w:t>строку</w:t>
      </w:r>
      <w:r w:rsidR="00947FC6" w:rsidRPr="002C2CED">
        <w:rPr>
          <w:lang w:val="uk-UA"/>
        </w:rPr>
        <w:t xml:space="preserve"> дії </w:t>
      </w:r>
      <w:r w:rsidR="00054A4B" w:rsidRPr="002C2CED">
        <w:rPr>
          <w:lang w:val="uk-UA"/>
        </w:rPr>
        <w:t>Договорів позики</w:t>
      </w:r>
      <w:r w:rsidR="00484E95" w:rsidRPr="002C2CED">
        <w:rPr>
          <w:lang w:val="uk-UA"/>
        </w:rPr>
        <w:t xml:space="preserve">. </w:t>
      </w:r>
      <w:r w:rsidR="00947FC6" w:rsidRPr="002C2CED">
        <w:rPr>
          <w:lang w:val="uk-UA"/>
        </w:rPr>
        <w:t xml:space="preserve">Ці витрати та видатки, що підлягають понесенню Позичальником, можуть включати </w:t>
      </w:r>
      <w:r w:rsidR="00947FC6" w:rsidRPr="002C2CED">
        <w:rPr>
          <w:i/>
          <w:lang w:val="uk-UA"/>
        </w:rPr>
        <w:t>серед іншого</w:t>
      </w:r>
      <w:r w:rsidR="00947FC6" w:rsidRPr="002C2CED">
        <w:rPr>
          <w:lang w:val="uk-UA"/>
        </w:rPr>
        <w:t xml:space="preserve"> </w:t>
      </w:r>
      <w:r w:rsidR="00B433CD" w:rsidRPr="002C2CED">
        <w:rPr>
          <w:lang w:val="uk-UA"/>
        </w:rPr>
        <w:t>гонорари</w:t>
      </w:r>
      <w:r w:rsidR="00947FC6" w:rsidRPr="002C2CED">
        <w:rPr>
          <w:lang w:val="uk-UA"/>
        </w:rPr>
        <w:t xml:space="preserve"> за юридичні послуги </w:t>
      </w:r>
      <w:r w:rsidR="00484E95" w:rsidRPr="002C2CED">
        <w:rPr>
          <w:lang w:val="uk-UA"/>
        </w:rPr>
        <w:t>(</w:t>
      </w:r>
      <w:r w:rsidR="00947FC6" w:rsidRPr="002C2CED">
        <w:rPr>
          <w:lang w:val="uk-UA"/>
        </w:rPr>
        <w:t>такі як витрати, понесені у зв’язку з отриманням юридичних висновків</w:t>
      </w:r>
      <w:r w:rsidR="00484E95" w:rsidRPr="002C2CED">
        <w:rPr>
          <w:lang w:val="uk-UA"/>
        </w:rPr>
        <w:t xml:space="preserve">), </w:t>
      </w:r>
      <w:r w:rsidR="00947FC6" w:rsidRPr="002C2CED">
        <w:rPr>
          <w:lang w:val="uk-UA"/>
        </w:rPr>
        <w:t xml:space="preserve">витрати за рейтингові послуги та комісії, пов’язані з фінансовим обслуговуванням </w:t>
      </w:r>
      <w:r w:rsidR="00054A4B" w:rsidRPr="002C2CED">
        <w:rPr>
          <w:lang w:val="uk-UA"/>
        </w:rPr>
        <w:t>Договорів позики</w:t>
      </w:r>
      <w:r w:rsidR="00484E95" w:rsidRPr="002C2CED">
        <w:rPr>
          <w:lang w:val="uk-UA"/>
        </w:rPr>
        <w:t xml:space="preserve">, </w:t>
      </w:r>
      <w:r w:rsidR="00947FC6" w:rsidRPr="002C2CED">
        <w:rPr>
          <w:lang w:val="uk-UA"/>
        </w:rPr>
        <w:t>податки</w:t>
      </w:r>
      <w:r w:rsidR="00484E95" w:rsidRPr="002C2CED">
        <w:rPr>
          <w:lang w:val="uk-UA"/>
        </w:rPr>
        <w:t xml:space="preserve">, </w:t>
      </w:r>
      <w:r w:rsidR="00947FC6" w:rsidRPr="002C2CED">
        <w:rPr>
          <w:lang w:val="uk-UA"/>
        </w:rPr>
        <w:t>плат</w:t>
      </w:r>
      <w:r w:rsidR="0022692B" w:rsidRPr="002C2CED">
        <w:rPr>
          <w:lang w:val="uk-UA"/>
        </w:rPr>
        <w:t>ежі</w:t>
      </w:r>
      <w:r w:rsidR="00947FC6" w:rsidRPr="002C2CED">
        <w:rPr>
          <w:lang w:val="uk-UA"/>
        </w:rPr>
        <w:t xml:space="preserve"> за реєстрацію та витрати на публікації. </w:t>
      </w:r>
    </w:p>
    <w:p w:rsidR="00484E95" w:rsidRPr="002C2CED" w:rsidRDefault="00947FC6" w:rsidP="00F25255">
      <w:pPr>
        <w:pStyle w:val="Standard70"/>
        <w:tabs>
          <w:tab w:val="clear" w:pos="4320"/>
          <w:tab w:val="num" w:pos="709"/>
        </w:tabs>
        <w:ind w:left="709" w:hanging="709"/>
        <w:rPr>
          <w:lang w:val="uk-UA"/>
        </w:rPr>
      </w:pPr>
      <w:r w:rsidRPr="002C2CED">
        <w:rPr>
          <w:lang w:val="uk-UA"/>
        </w:rPr>
        <w:t>Позичальник зобов’язується сплатити Кредитору всі додаткові проценти та всі витрати та видатки, включаючи комісійні за юридичні послуги, що понесені та підлягають сплаті Кредитором внаслідок порушення будь-якого зобов’язання за цією Угодою Позичальником</w:t>
      </w:r>
      <w:r w:rsidR="00484E95" w:rsidRPr="002C2CED">
        <w:rPr>
          <w:lang w:val="uk-UA"/>
        </w:rPr>
        <w:t>.</w:t>
      </w:r>
    </w:p>
    <w:p w:rsidR="00484E95" w:rsidRPr="002C2CED" w:rsidRDefault="00947FC6" w:rsidP="00F25255">
      <w:pPr>
        <w:pStyle w:val="Standard70"/>
        <w:tabs>
          <w:tab w:val="clear" w:pos="4320"/>
          <w:tab w:val="num" w:pos="709"/>
        </w:tabs>
        <w:ind w:left="709" w:hanging="709"/>
        <w:rPr>
          <w:lang w:val="uk-UA"/>
        </w:rPr>
      </w:pPr>
      <w:r w:rsidRPr="002C2CED">
        <w:rPr>
          <w:lang w:val="uk-UA"/>
        </w:rPr>
        <w:lastRenderedPageBreak/>
        <w:t xml:space="preserve">Якщо </w:t>
      </w:r>
      <w:r w:rsidR="00E93F2A" w:rsidRPr="002C2CED">
        <w:rPr>
          <w:lang w:val="uk-UA"/>
        </w:rPr>
        <w:t>Кредитор</w:t>
      </w:r>
      <w:r w:rsidRPr="002C2CED">
        <w:rPr>
          <w:lang w:val="uk-UA"/>
        </w:rPr>
        <w:t xml:space="preserve"> </w:t>
      </w:r>
      <w:r w:rsidR="00E93F2A" w:rsidRPr="002C2CED">
        <w:rPr>
          <w:lang w:val="uk-UA"/>
        </w:rPr>
        <w:t xml:space="preserve">через поточні ринкові умови на дату початку емісії облігацій або будь-якої іншої Фінансової трансакції не може отримати фінансування за максимальними Процентними ставками або нижче максимальних Процентних ставок, зазначених у відповідному </w:t>
      </w:r>
      <w:r w:rsidR="009C7506" w:rsidRPr="002C2CED">
        <w:rPr>
          <w:lang w:val="uk-UA"/>
        </w:rPr>
        <w:t>Запиті про надання коштів</w:t>
      </w:r>
      <w:r w:rsidR="00E93F2A" w:rsidRPr="002C2CED">
        <w:rPr>
          <w:lang w:val="uk-UA"/>
        </w:rPr>
        <w:t>,</w:t>
      </w:r>
      <w:r w:rsidR="009C7506" w:rsidRPr="002C2CED">
        <w:rPr>
          <w:lang w:val="uk-UA"/>
        </w:rPr>
        <w:t xml:space="preserve"> то</w:t>
      </w:r>
      <w:r w:rsidR="00E93F2A" w:rsidRPr="002C2CED">
        <w:rPr>
          <w:lang w:val="uk-UA"/>
        </w:rPr>
        <w:t xml:space="preserve"> Кредитор жодним чином не зобов’язаний надавати Позичальнику Чисту суму вибірки будь-якого Траншу. Проте, на запит Позичальника, Кредитор може, після консультацій з Позичальником, запропонувати Позичальнику </w:t>
      </w:r>
      <w:r w:rsidR="009C7506" w:rsidRPr="002C2CED">
        <w:rPr>
          <w:lang w:val="uk-UA"/>
        </w:rPr>
        <w:t>переглянуту Процентну ставку</w:t>
      </w:r>
      <w:r w:rsidR="00E93F2A" w:rsidRPr="002C2CED">
        <w:rPr>
          <w:lang w:val="uk-UA"/>
        </w:rPr>
        <w:t xml:space="preserve">, з огляду на поточні </w:t>
      </w:r>
      <w:r w:rsidR="007245EC" w:rsidRPr="002C2CED">
        <w:rPr>
          <w:lang w:val="uk-UA"/>
        </w:rPr>
        <w:t xml:space="preserve">на такий момент </w:t>
      </w:r>
      <w:r w:rsidR="00E93F2A" w:rsidRPr="002C2CED">
        <w:rPr>
          <w:lang w:val="uk-UA"/>
        </w:rPr>
        <w:t>ринкові умови</w:t>
      </w:r>
      <w:r w:rsidR="009C7506" w:rsidRPr="002C2CED">
        <w:rPr>
          <w:lang w:val="uk-UA"/>
        </w:rPr>
        <w:t>, у такому випадку Позичальник може подати змінений Запит про надання коштів, що відображає таку переглянуту Процентну ставку</w:t>
      </w:r>
      <w:r w:rsidR="00484E95" w:rsidRPr="002C2CED">
        <w:rPr>
          <w:lang w:val="uk-UA"/>
        </w:rPr>
        <w:t>.</w:t>
      </w:r>
    </w:p>
    <w:p w:rsidR="00484E95" w:rsidRPr="002C2CED" w:rsidRDefault="00E93F2A" w:rsidP="00625B9B">
      <w:pPr>
        <w:pStyle w:val="StandardL1"/>
        <w:spacing w:before="240"/>
        <w:jc w:val="center"/>
        <w:rPr>
          <w:lang w:val="uk-UA"/>
        </w:rPr>
      </w:pPr>
      <w:r w:rsidRPr="002C2CED">
        <w:rPr>
          <w:lang w:val="uk-UA"/>
        </w:rPr>
        <w:t>ПОГАШЕННЯ</w:t>
      </w:r>
      <w:r w:rsidR="00484E95" w:rsidRPr="002C2CED">
        <w:rPr>
          <w:lang w:val="uk-UA"/>
        </w:rPr>
        <w:t xml:space="preserve">, </w:t>
      </w:r>
      <w:r w:rsidRPr="002C2CED">
        <w:rPr>
          <w:lang w:val="uk-UA"/>
        </w:rPr>
        <w:t>ДОСТРОКОВЕ ПОГАШЕННЯ</w:t>
      </w:r>
      <w:r w:rsidR="00484E95" w:rsidRPr="002C2CED">
        <w:rPr>
          <w:lang w:val="uk-UA"/>
        </w:rPr>
        <w:t xml:space="preserve"> </w:t>
      </w:r>
      <w:r w:rsidRPr="002C2CED">
        <w:rPr>
          <w:lang w:val="uk-UA"/>
        </w:rPr>
        <w:t>ТА АНУЛЮВАННЯ</w:t>
      </w:r>
    </w:p>
    <w:p w:rsidR="007245EC" w:rsidRPr="002C2CED" w:rsidRDefault="007245EC" w:rsidP="008C1F06">
      <w:pPr>
        <w:pStyle w:val="Standard70"/>
        <w:numPr>
          <w:ilvl w:val="6"/>
          <w:numId w:val="26"/>
        </w:numPr>
        <w:tabs>
          <w:tab w:val="clear" w:pos="4320"/>
        </w:tabs>
        <w:ind w:left="752" w:hanging="752"/>
        <w:rPr>
          <w:rFonts w:eastAsia="Times New Roman"/>
          <w:lang w:val="uk-UA" w:eastAsia="uk-UA"/>
        </w:rPr>
      </w:pPr>
      <w:r w:rsidRPr="002C2CED">
        <w:rPr>
          <w:rFonts w:eastAsia="Times New Roman"/>
          <w:lang w:val="uk-UA" w:eastAsia="uk-UA"/>
        </w:rPr>
        <w:t xml:space="preserve">Позичальник погашає основну суму кожного Траншу в дату(-и) та відповідно до умов, визначених у відповідних </w:t>
      </w:r>
      <w:r w:rsidR="0030606A" w:rsidRPr="002C2CED">
        <w:rPr>
          <w:rFonts w:eastAsia="Times New Roman"/>
          <w:lang w:val="uk-UA" w:eastAsia="uk-UA"/>
        </w:rPr>
        <w:t>Договорах позики</w:t>
      </w:r>
      <w:r w:rsidRPr="002C2CED">
        <w:rPr>
          <w:rFonts w:eastAsia="Times New Roman"/>
          <w:lang w:val="uk-UA" w:eastAsia="uk-UA"/>
        </w:rPr>
        <w:t>, та як повідомляє</w:t>
      </w:r>
      <w:r w:rsidR="0030606A" w:rsidRPr="002C2CED">
        <w:rPr>
          <w:rFonts w:eastAsia="Times New Roman"/>
          <w:lang w:val="uk-UA" w:eastAsia="uk-UA"/>
        </w:rPr>
        <w:t>ться йому</w:t>
      </w:r>
      <w:r w:rsidRPr="002C2CED">
        <w:rPr>
          <w:rFonts w:eastAsia="Times New Roman"/>
          <w:lang w:val="uk-UA" w:eastAsia="uk-UA"/>
        </w:rPr>
        <w:t xml:space="preserve"> Кредитор</w:t>
      </w:r>
      <w:r w:rsidR="0030606A" w:rsidRPr="002C2CED">
        <w:rPr>
          <w:rFonts w:eastAsia="Times New Roman"/>
          <w:lang w:val="uk-UA" w:eastAsia="uk-UA"/>
        </w:rPr>
        <w:t>ом на підставі відповідного Повідомлення про підтвердження</w:t>
      </w:r>
      <w:r w:rsidRPr="002C2CED">
        <w:rPr>
          <w:rFonts w:eastAsia="Times New Roman"/>
          <w:lang w:val="uk-UA" w:eastAsia="uk-UA"/>
        </w:rPr>
        <w:t>.</w:t>
      </w:r>
    </w:p>
    <w:p w:rsidR="007245EC" w:rsidRPr="002C2CED" w:rsidRDefault="007245EC" w:rsidP="007245EC">
      <w:pPr>
        <w:pStyle w:val="Standard70"/>
        <w:numPr>
          <w:ilvl w:val="0"/>
          <w:numId w:val="0"/>
        </w:numPr>
        <w:ind w:left="709"/>
        <w:rPr>
          <w:rFonts w:eastAsia="Times New Roman"/>
          <w:lang w:val="uk-UA" w:eastAsia="uk-UA"/>
        </w:rPr>
      </w:pPr>
      <w:r w:rsidRPr="002C2CED">
        <w:rPr>
          <w:rFonts w:eastAsia="Times New Roman"/>
          <w:lang w:val="uk-UA" w:eastAsia="uk-UA"/>
        </w:rPr>
        <w:t xml:space="preserve">Позичальник перерахує основну суму, </w:t>
      </w:r>
      <w:r w:rsidR="00B00B35" w:rsidRPr="002C2CED">
        <w:rPr>
          <w:rFonts w:eastAsia="Times New Roman"/>
          <w:lang w:val="uk-UA" w:eastAsia="uk-UA"/>
        </w:rPr>
        <w:t>що підлягає погашенню</w:t>
      </w:r>
      <w:r w:rsidRPr="002C2CED">
        <w:rPr>
          <w:rFonts w:eastAsia="Times New Roman"/>
          <w:lang w:val="uk-UA" w:eastAsia="uk-UA"/>
        </w:rPr>
        <w:t xml:space="preserve">, на рахунок, зазначений у </w:t>
      </w:r>
      <w:r w:rsidR="00E11469" w:rsidRPr="002C2CED">
        <w:rPr>
          <w:rFonts w:eastAsia="Times New Roman"/>
          <w:lang w:val="uk-UA" w:eastAsia="uk-UA"/>
        </w:rPr>
        <w:t>Статті</w:t>
      </w:r>
      <w:r w:rsidRPr="002C2CED">
        <w:rPr>
          <w:rFonts w:eastAsia="Times New Roman"/>
          <w:lang w:val="uk-UA" w:eastAsia="uk-UA"/>
        </w:rPr>
        <w:t xml:space="preserve"> 8(3) на Дату здійснення платежу.</w:t>
      </w:r>
    </w:p>
    <w:p w:rsidR="007245EC" w:rsidRPr="002C2CED" w:rsidRDefault="007245EC" w:rsidP="007245EC">
      <w:pPr>
        <w:pStyle w:val="Standard70"/>
        <w:numPr>
          <w:ilvl w:val="0"/>
          <w:numId w:val="0"/>
        </w:numPr>
        <w:ind w:left="709"/>
        <w:rPr>
          <w:rFonts w:eastAsia="Times New Roman"/>
          <w:color w:val="FF0000"/>
          <w:lang w:val="uk-UA" w:eastAsia="uk-UA"/>
        </w:rPr>
      </w:pPr>
      <w:r w:rsidRPr="002C2CED">
        <w:rPr>
          <w:rFonts w:eastAsia="Times New Roman"/>
          <w:lang w:val="uk-UA" w:eastAsia="uk-UA"/>
        </w:rPr>
        <w:t>Будь-яка основн</w:t>
      </w:r>
      <w:r w:rsidR="00B00B35" w:rsidRPr="002C2CED">
        <w:rPr>
          <w:rFonts w:eastAsia="Times New Roman"/>
          <w:lang w:val="uk-UA" w:eastAsia="uk-UA"/>
        </w:rPr>
        <w:t>а</w:t>
      </w:r>
      <w:r w:rsidRPr="002C2CED">
        <w:rPr>
          <w:rFonts w:eastAsia="Times New Roman"/>
          <w:lang w:val="uk-UA" w:eastAsia="uk-UA"/>
        </w:rPr>
        <w:t xml:space="preserve"> </w:t>
      </w:r>
      <w:r w:rsidR="00B00B35" w:rsidRPr="002C2CED">
        <w:rPr>
          <w:rFonts w:eastAsia="Times New Roman"/>
          <w:lang w:val="uk-UA" w:eastAsia="uk-UA"/>
        </w:rPr>
        <w:t>сума</w:t>
      </w:r>
      <w:r w:rsidRPr="002C2CED">
        <w:rPr>
          <w:rFonts w:eastAsia="Times New Roman"/>
          <w:lang w:val="uk-UA" w:eastAsia="uk-UA"/>
        </w:rPr>
        <w:t xml:space="preserve">, яка перераховується для цілей погашення на рахунок, зазначений у </w:t>
      </w:r>
      <w:r w:rsidR="00E11469" w:rsidRPr="002C2CED">
        <w:rPr>
          <w:rFonts w:eastAsia="Times New Roman"/>
          <w:lang w:val="uk-UA" w:eastAsia="uk-UA"/>
        </w:rPr>
        <w:t>Статті</w:t>
      </w:r>
      <w:r w:rsidRPr="002C2CED">
        <w:rPr>
          <w:rFonts w:eastAsia="Times New Roman"/>
          <w:lang w:val="uk-UA" w:eastAsia="uk-UA"/>
        </w:rPr>
        <w:t xml:space="preserve"> 8(3), Позичальником не може бути повторно надана в кредит.</w:t>
      </w:r>
    </w:p>
    <w:p w:rsidR="006671F4" w:rsidRPr="002C2CED" w:rsidRDefault="006671F4" w:rsidP="008C1F06">
      <w:pPr>
        <w:pStyle w:val="Standard70"/>
        <w:numPr>
          <w:ilvl w:val="6"/>
          <w:numId w:val="26"/>
        </w:numPr>
        <w:tabs>
          <w:tab w:val="clear" w:pos="4320"/>
          <w:tab w:val="num" w:pos="709"/>
        </w:tabs>
        <w:ind w:left="709" w:hanging="709"/>
        <w:rPr>
          <w:rFonts w:eastAsia="Times New Roman"/>
          <w:lang w:val="uk-UA" w:eastAsia="uk-UA"/>
        </w:rPr>
      </w:pPr>
      <w:r w:rsidRPr="002C2CED">
        <w:rPr>
          <w:rFonts w:eastAsia="Times New Roman"/>
          <w:lang w:val="uk-UA" w:eastAsia="uk-UA"/>
        </w:rPr>
        <w:t>Терміни</w:t>
      </w:r>
      <w:r w:rsidR="00FC7634" w:rsidRPr="002C2CED">
        <w:rPr>
          <w:rFonts w:eastAsia="Times New Roman"/>
          <w:lang w:val="uk-UA" w:eastAsia="uk-UA"/>
        </w:rPr>
        <w:t xml:space="preserve"> та положення </w:t>
      </w:r>
      <w:r w:rsidRPr="002C2CED">
        <w:rPr>
          <w:rFonts w:eastAsia="Times New Roman"/>
          <w:lang w:val="uk-UA" w:eastAsia="uk-UA"/>
        </w:rPr>
        <w:t>Фінансової трансакції не міститимуть положень про дострокове погашення.</w:t>
      </w:r>
    </w:p>
    <w:p w:rsidR="007245EC" w:rsidRPr="002C2CED" w:rsidRDefault="007245EC" w:rsidP="008C1F06">
      <w:pPr>
        <w:pStyle w:val="Standard70"/>
        <w:numPr>
          <w:ilvl w:val="6"/>
          <w:numId w:val="26"/>
        </w:numPr>
        <w:tabs>
          <w:tab w:val="clear" w:pos="4320"/>
          <w:tab w:val="num" w:pos="709"/>
        </w:tabs>
        <w:ind w:left="709" w:hanging="709"/>
        <w:rPr>
          <w:rFonts w:eastAsia="Times New Roman"/>
          <w:lang w:val="uk-UA" w:eastAsia="uk-UA"/>
        </w:rPr>
      </w:pPr>
      <w:r w:rsidRPr="002C2CED">
        <w:rPr>
          <w:rFonts w:eastAsia="Times New Roman"/>
          <w:lang w:val="uk-UA" w:eastAsia="uk-UA"/>
        </w:rPr>
        <w:t xml:space="preserve">Кредитор може </w:t>
      </w:r>
      <w:r w:rsidR="006671F4" w:rsidRPr="002C2CED">
        <w:rPr>
          <w:rFonts w:eastAsia="Times New Roman"/>
          <w:lang w:val="uk-UA" w:eastAsia="uk-UA"/>
        </w:rPr>
        <w:t xml:space="preserve">призупинити або </w:t>
      </w:r>
      <w:r w:rsidRPr="002C2CED">
        <w:rPr>
          <w:rFonts w:eastAsia="Times New Roman"/>
          <w:lang w:val="uk-UA" w:eastAsia="uk-UA"/>
        </w:rPr>
        <w:t xml:space="preserve">скасувати </w:t>
      </w:r>
      <w:r w:rsidR="006671F4" w:rsidRPr="002C2CED">
        <w:rPr>
          <w:rFonts w:eastAsia="Times New Roman"/>
          <w:lang w:val="uk-UA" w:eastAsia="uk-UA"/>
        </w:rPr>
        <w:t xml:space="preserve">будь-яку </w:t>
      </w:r>
      <w:r w:rsidR="008D7D5E" w:rsidRPr="002C2CED">
        <w:rPr>
          <w:rFonts w:eastAsia="Times New Roman"/>
          <w:lang w:val="uk-UA" w:eastAsia="uk-UA"/>
        </w:rPr>
        <w:t>невибрану</w:t>
      </w:r>
      <w:r w:rsidRPr="002C2CED">
        <w:rPr>
          <w:rFonts w:eastAsia="Times New Roman"/>
          <w:lang w:val="uk-UA" w:eastAsia="uk-UA"/>
        </w:rPr>
        <w:t xml:space="preserve"> сум</w:t>
      </w:r>
      <w:r w:rsidR="008D7D5E" w:rsidRPr="002C2CED">
        <w:rPr>
          <w:rFonts w:eastAsia="Times New Roman"/>
          <w:lang w:val="uk-UA" w:eastAsia="uk-UA"/>
        </w:rPr>
        <w:t>у</w:t>
      </w:r>
      <w:r w:rsidRPr="002C2CED">
        <w:rPr>
          <w:rFonts w:eastAsia="Times New Roman"/>
          <w:lang w:val="uk-UA" w:eastAsia="uk-UA"/>
        </w:rPr>
        <w:t xml:space="preserve"> Кредитної лінії, якщо:</w:t>
      </w:r>
    </w:p>
    <w:p w:rsidR="007245EC" w:rsidRPr="002C2CED" w:rsidRDefault="007245EC" w:rsidP="008C1F06">
      <w:pPr>
        <w:numPr>
          <w:ilvl w:val="1"/>
          <w:numId w:val="25"/>
        </w:numPr>
        <w:spacing w:after="220"/>
        <w:ind w:left="1418" w:hanging="709"/>
        <w:jc w:val="both"/>
        <w:rPr>
          <w:szCs w:val="24"/>
          <w:lang w:val="uk-UA" w:eastAsia="uk-UA"/>
        </w:rPr>
      </w:pPr>
      <w:r w:rsidRPr="002C2CED">
        <w:rPr>
          <w:szCs w:val="24"/>
          <w:lang w:val="uk-UA" w:eastAsia="uk-UA"/>
        </w:rPr>
        <w:t>потреби Позичальника у фінансуванні суттєво зменшилися порівняно з початковими прогнозами;</w:t>
      </w:r>
    </w:p>
    <w:p w:rsidR="007245EC" w:rsidRPr="002C2CED" w:rsidRDefault="001B7B94" w:rsidP="008C1F06">
      <w:pPr>
        <w:numPr>
          <w:ilvl w:val="1"/>
          <w:numId w:val="25"/>
        </w:numPr>
        <w:spacing w:after="220"/>
        <w:ind w:left="1418" w:hanging="709"/>
        <w:jc w:val="both"/>
        <w:rPr>
          <w:szCs w:val="24"/>
          <w:lang w:val="uk-UA" w:eastAsia="uk-UA"/>
        </w:rPr>
      </w:pPr>
      <w:r w:rsidRPr="002C2CED">
        <w:rPr>
          <w:szCs w:val="24"/>
          <w:lang w:val="uk-UA" w:eastAsia="uk-UA"/>
        </w:rPr>
        <w:t>П</w:t>
      </w:r>
      <w:r w:rsidR="007245EC" w:rsidRPr="002C2CED">
        <w:rPr>
          <w:szCs w:val="24"/>
          <w:lang w:val="uk-UA" w:eastAsia="uk-UA"/>
        </w:rPr>
        <w:t xml:space="preserve">озичальник не дотримується умов </w:t>
      </w:r>
      <w:r w:rsidR="0022692B" w:rsidRPr="002C2CED">
        <w:rPr>
          <w:szCs w:val="24"/>
          <w:lang w:val="uk-UA" w:eastAsia="uk-UA"/>
        </w:rPr>
        <w:t>М</w:t>
      </w:r>
      <w:r w:rsidR="00AA5853" w:rsidRPr="002C2CED">
        <w:rPr>
          <w:szCs w:val="24"/>
          <w:lang w:val="uk-UA" w:eastAsia="uk-UA"/>
        </w:rPr>
        <w:t xml:space="preserve">пВ </w:t>
      </w:r>
      <w:r w:rsidR="007245EC" w:rsidRPr="002C2CED">
        <w:rPr>
          <w:szCs w:val="24"/>
          <w:lang w:val="uk-UA" w:eastAsia="uk-UA"/>
        </w:rPr>
        <w:t>та Рішен</w:t>
      </w:r>
      <w:r w:rsidR="00951ACC" w:rsidRPr="002C2CED">
        <w:rPr>
          <w:szCs w:val="24"/>
          <w:lang w:val="uk-UA" w:eastAsia="uk-UA"/>
        </w:rPr>
        <w:t>ь</w:t>
      </w:r>
      <w:r w:rsidR="007245EC" w:rsidRPr="002C2CED">
        <w:rPr>
          <w:szCs w:val="24"/>
          <w:lang w:val="uk-UA" w:eastAsia="uk-UA"/>
        </w:rPr>
        <w:t>;</w:t>
      </w:r>
      <w:r w:rsidR="008D7D5E" w:rsidRPr="002C2CED">
        <w:rPr>
          <w:szCs w:val="24"/>
          <w:lang w:val="uk-UA" w:eastAsia="uk-UA"/>
        </w:rPr>
        <w:t xml:space="preserve"> або</w:t>
      </w:r>
    </w:p>
    <w:p w:rsidR="001B7B94" w:rsidRPr="002C2CED" w:rsidRDefault="001B7B94" w:rsidP="008C1F06">
      <w:pPr>
        <w:numPr>
          <w:ilvl w:val="1"/>
          <w:numId w:val="25"/>
        </w:numPr>
        <w:spacing w:after="220"/>
        <w:ind w:left="1418" w:hanging="709"/>
        <w:jc w:val="both"/>
        <w:rPr>
          <w:szCs w:val="24"/>
          <w:lang w:val="uk-UA" w:eastAsia="uk-UA"/>
        </w:rPr>
      </w:pPr>
      <w:r w:rsidRPr="002C2CED">
        <w:rPr>
          <w:szCs w:val="24"/>
          <w:lang w:val="uk-UA" w:eastAsia="uk-UA"/>
        </w:rPr>
        <w:t>МВФ анулює свою Угоду повністю або частково не домовившись із Позичальником про нову Угоду МВФ.</w:t>
      </w:r>
    </w:p>
    <w:p w:rsidR="00484E95" w:rsidRPr="002C2CED" w:rsidRDefault="00E93F2A" w:rsidP="00D14340">
      <w:pPr>
        <w:pStyle w:val="StandardL1"/>
        <w:spacing w:before="240"/>
        <w:rPr>
          <w:lang w:val="uk-UA"/>
        </w:rPr>
      </w:pPr>
      <w:r w:rsidRPr="002C2CED">
        <w:rPr>
          <w:lang w:val="uk-UA"/>
        </w:rPr>
        <w:t>платежі</w:t>
      </w:r>
    </w:p>
    <w:p w:rsidR="00484E95" w:rsidRPr="002C2CED" w:rsidRDefault="00045768" w:rsidP="008C1F06">
      <w:pPr>
        <w:pStyle w:val="Standard70"/>
        <w:numPr>
          <w:ilvl w:val="6"/>
          <w:numId w:val="27"/>
        </w:numPr>
        <w:tabs>
          <w:tab w:val="clear" w:pos="4320"/>
          <w:tab w:val="num" w:pos="709"/>
        </w:tabs>
        <w:ind w:left="752" w:hanging="752"/>
        <w:rPr>
          <w:lang w:val="uk-UA"/>
        </w:rPr>
      </w:pPr>
      <w:r w:rsidRPr="002C2CED">
        <w:rPr>
          <w:lang w:val="uk-UA"/>
        </w:rPr>
        <w:t>Усі платежі</w:t>
      </w:r>
      <w:r w:rsidR="00D30F77" w:rsidRPr="002C2CED">
        <w:rPr>
          <w:lang w:val="uk-UA"/>
        </w:rPr>
        <w:t>, що підлягають сплаті</w:t>
      </w:r>
      <w:r w:rsidRPr="002C2CED">
        <w:rPr>
          <w:lang w:val="uk-UA"/>
        </w:rPr>
        <w:t xml:space="preserve"> Позичальник</w:t>
      </w:r>
      <w:r w:rsidR="00D30F77" w:rsidRPr="002C2CED">
        <w:rPr>
          <w:lang w:val="uk-UA"/>
        </w:rPr>
        <w:t>ом,</w:t>
      </w:r>
      <w:r w:rsidRPr="002C2CED">
        <w:rPr>
          <w:lang w:val="uk-UA"/>
        </w:rPr>
        <w:t xml:space="preserve"> </w:t>
      </w:r>
      <w:r w:rsidR="00D30F77" w:rsidRPr="002C2CED">
        <w:rPr>
          <w:lang w:val="uk-UA"/>
        </w:rPr>
        <w:t xml:space="preserve">сплачуються без здійснення взаємозаліку або надання зустрічної вимоги, </w:t>
      </w:r>
      <w:r w:rsidR="004D6D52" w:rsidRPr="002C2CED">
        <w:rPr>
          <w:lang w:val="uk-UA"/>
        </w:rPr>
        <w:t>без обов’язків сплати, а також без вирахувань з метою або в рахунок сплати</w:t>
      </w:r>
      <w:r w:rsidR="00D30F77" w:rsidRPr="002C2CED">
        <w:rPr>
          <w:lang w:val="uk-UA"/>
        </w:rPr>
        <w:t xml:space="preserve"> </w:t>
      </w:r>
      <w:r w:rsidR="004D6D52" w:rsidRPr="002C2CED">
        <w:rPr>
          <w:lang w:val="uk-UA"/>
        </w:rPr>
        <w:t xml:space="preserve">будь-яких податків, комісій та інших зборів протягом всього строку дії цієї Угоди. </w:t>
      </w:r>
    </w:p>
    <w:p w:rsidR="00484E95" w:rsidRPr="002C2CED" w:rsidRDefault="004D6D52" w:rsidP="008C1F06">
      <w:pPr>
        <w:pStyle w:val="Standard70"/>
        <w:numPr>
          <w:ilvl w:val="6"/>
          <w:numId w:val="35"/>
        </w:numPr>
        <w:tabs>
          <w:tab w:val="clear" w:pos="4320"/>
          <w:tab w:val="num" w:pos="709"/>
        </w:tabs>
        <w:ind w:left="709" w:hanging="709"/>
        <w:rPr>
          <w:lang w:val="uk-UA"/>
        </w:rPr>
      </w:pPr>
      <w:r w:rsidRPr="002C2CED">
        <w:rPr>
          <w:lang w:val="uk-UA"/>
        </w:rPr>
        <w:t xml:space="preserve">Позичальник заявляє, що до всіх платежів та перерахувань за цією Угодою, а також до самої Угоди, не застосовуються і не застосовуватимуться протягом усього строку дії цієї Угоди жодні </w:t>
      </w:r>
      <w:r w:rsidRPr="002C2CED">
        <w:rPr>
          <w:lang w:val="uk-UA"/>
        </w:rPr>
        <w:lastRenderedPageBreak/>
        <w:t>податки або будь-які інші збори у країні Позичальника</w:t>
      </w:r>
      <w:r w:rsidR="00484E95" w:rsidRPr="002C2CED">
        <w:rPr>
          <w:lang w:val="uk-UA"/>
        </w:rPr>
        <w:t xml:space="preserve">. </w:t>
      </w:r>
      <w:r w:rsidRPr="002C2CED">
        <w:rPr>
          <w:lang w:val="uk-UA"/>
        </w:rPr>
        <w:t xml:space="preserve">Однак, якщо Позичальник або Національний банк України буде зобов’язаний за законом сплатити такі вирахування, Позичальник сплачує </w:t>
      </w:r>
      <w:r w:rsidR="0013752B" w:rsidRPr="002C2CED">
        <w:rPr>
          <w:lang w:val="uk-UA"/>
        </w:rPr>
        <w:t>необхідні додаткові суми таким чином, щоб Кредитор отримав в повному обсязі суми, визначені цією Угодою.</w:t>
      </w:r>
    </w:p>
    <w:p w:rsidR="00484E95" w:rsidRPr="002C2CED" w:rsidRDefault="00157647" w:rsidP="000D2A7D">
      <w:pPr>
        <w:pStyle w:val="Standard70"/>
        <w:tabs>
          <w:tab w:val="clear" w:pos="4320"/>
          <w:tab w:val="num" w:pos="709"/>
        </w:tabs>
        <w:ind w:left="709" w:hanging="709"/>
        <w:rPr>
          <w:sz w:val="27"/>
          <w:szCs w:val="27"/>
          <w:lang w:val="uk-UA"/>
        </w:rPr>
      </w:pPr>
      <w:r w:rsidRPr="002C2CED">
        <w:rPr>
          <w:lang w:val="uk-UA"/>
        </w:rPr>
        <w:t xml:space="preserve">Усі платежі </w:t>
      </w:r>
      <w:r w:rsidR="00C30C0E" w:rsidRPr="002C2CED">
        <w:rPr>
          <w:lang w:val="uk-UA"/>
        </w:rPr>
        <w:t xml:space="preserve">з боку </w:t>
      </w:r>
      <w:r w:rsidRPr="002C2CED">
        <w:rPr>
          <w:lang w:val="uk-UA"/>
        </w:rPr>
        <w:t xml:space="preserve">Позичальника здійснюватимуться в євро </w:t>
      </w:r>
      <w:r w:rsidR="004176CD" w:rsidRPr="002C2CED">
        <w:rPr>
          <w:lang w:val="uk-UA"/>
        </w:rPr>
        <w:t>на Дату здійснення платежу до 11:00 за Люксембурзьким часом на рахунок Кредитора, відкритий у євро</w:t>
      </w:r>
      <w:r w:rsidR="00F813C8" w:rsidRPr="002C2CED">
        <w:rPr>
          <w:lang w:val="uk-UA"/>
        </w:rPr>
        <w:t xml:space="preserve"> у </w:t>
      </w:r>
      <w:r w:rsidR="00F813C8" w:rsidRPr="002C2CED">
        <w:rPr>
          <w:i/>
          <w:lang w:val="uk-UA"/>
        </w:rPr>
        <w:t>Banque et Caisse d'Epargne de l'Etat Luxembourg</w:t>
      </w:r>
      <w:r w:rsidR="00F813C8" w:rsidRPr="002C2CED">
        <w:rPr>
          <w:lang w:val="uk-UA"/>
        </w:rPr>
        <w:t xml:space="preserve">; BIC BCEELULL, </w:t>
      </w:r>
      <w:r w:rsidR="001941CF" w:rsidRPr="002C2CED">
        <w:rPr>
          <w:lang w:val="uk-UA"/>
        </w:rPr>
        <w:t>рахунок</w:t>
      </w:r>
      <w:r w:rsidR="00F813C8" w:rsidRPr="002C2CED">
        <w:rPr>
          <w:lang w:val="uk-UA"/>
        </w:rPr>
        <w:t xml:space="preserve"> IBAN LU90 0019 3455 9164 5000</w:t>
      </w:r>
      <w:r w:rsidR="000D2A7D" w:rsidRPr="002C2CED">
        <w:rPr>
          <w:sz w:val="27"/>
          <w:szCs w:val="27"/>
          <w:lang w:val="uk-UA"/>
        </w:rPr>
        <w:t>, з посиланням</w:t>
      </w:r>
      <w:r w:rsidR="00632FD0" w:rsidRPr="002C2CED">
        <w:rPr>
          <w:lang w:val="uk-UA"/>
        </w:rPr>
        <w:t xml:space="preserve"> </w:t>
      </w:r>
      <w:r w:rsidR="004176CD" w:rsidRPr="002C2CED">
        <w:rPr>
          <w:lang w:val="uk-UA"/>
        </w:rPr>
        <w:t>“</w:t>
      </w:r>
      <w:r w:rsidR="000D2A7D" w:rsidRPr="002C2CED">
        <w:rPr>
          <w:lang w:val="uk-UA"/>
        </w:rPr>
        <w:t>М</w:t>
      </w:r>
      <w:r w:rsidR="004176CD" w:rsidRPr="002C2CED">
        <w:rPr>
          <w:lang w:val="uk-UA"/>
        </w:rPr>
        <w:t>акрофінансов</w:t>
      </w:r>
      <w:r w:rsidR="000D2A7D" w:rsidRPr="002C2CED">
        <w:rPr>
          <w:lang w:val="uk-UA"/>
        </w:rPr>
        <w:t>а</w:t>
      </w:r>
      <w:r w:rsidR="004176CD" w:rsidRPr="002C2CED">
        <w:rPr>
          <w:lang w:val="uk-UA"/>
        </w:rPr>
        <w:t xml:space="preserve"> допомог</w:t>
      </w:r>
      <w:r w:rsidR="000D2A7D" w:rsidRPr="002C2CED">
        <w:rPr>
          <w:lang w:val="uk-UA"/>
        </w:rPr>
        <w:t>а</w:t>
      </w:r>
      <w:r w:rsidR="004176CD" w:rsidRPr="002C2CED">
        <w:rPr>
          <w:lang w:val="uk-UA"/>
        </w:rPr>
        <w:t xml:space="preserve"> ЄС Україні” або на такий інший рахунок, який Кредитор </w:t>
      </w:r>
      <w:r w:rsidR="00902729" w:rsidRPr="002C2CED">
        <w:rPr>
          <w:lang w:val="uk-UA"/>
        </w:rPr>
        <w:t xml:space="preserve">може </w:t>
      </w:r>
      <w:r w:rsidR="00212AC2" w:rsidRPr="002C2CED">
        <w:rPr>
          <w:lang w:val="uk-UA"/>
        </w:rPr>
        <w:t xml:space="preserve"> повідомити</w:t>
      </w:r>
      <w:r w:rsidR="00902729" w:rsidRPr="002C2CED">
        <w:rPr>
          <w:lang w:val="uk-UA"/>
        </w:rPr>
        <w:t xml:space="preserve"> </w:t>
      </w:r>
      <w:r w:rsidR="004176CD" w:rsidRPr="002C2CED">
        <w:rPr>
          <w:lang w:val="uk-UA"/>
        </w:rPr>
        <w:t>шляхом надіслання письмового повідомлення до відповідної Дати здійснення платежу.</w:t>
      </w:r>
      <w:r w:rsidR="004176CD" w:rsidRPr="002C2CED">
        <w:rPr>
          <w:sz w:val="27"/>
          <w:szCs w:val="27"/>
          <w:lang w:val="uk-UA"/>
        </w:rPr>
        <w:t xml:space="preserve"> </w:t>
      </w:r>
    </w:p>
    <w:p w:rsidR="00484E95" w:rsidRPr="002C2CED" w:rsidRDefault="004176CD" w:rsidP="00F25255">
      <w:pPr>
        <w:pStyle w:val="Standard70"/>
        <w:tabs>
          <w:tab w:val="clear" w:pos="4320"/>
          <w:tab w:val="num" w:pos="709"/>
        </w:tabs>
        <w:ind w:left="709" w:hanging="709"/>
        <w:rPr>
          <w:lang w:val="uk-UA"/>
        </w:rPr>
      </w:pPr>
      <w:r w:rsidRPr="002C2CED">
        <w:rPr>
          <w:lang w:val="uk-UA"/>
        </w:rPr>
        <w:t>Якщо Позичальник сплатить суму стосовно будь-якого Траншу, яка буде меншою, ніж загальна сума, що належить до сплати за цією Угодою, Позичальник цим відмовляється від будь-яких прав, які він може мати, стосовно</w:t>
      </w:r>
      <w:r w:rsidR="004C5C55" w:rsidRPr="002C2CED">
        <w:rPr>
          <w:lang w:val="uk-UA"/>
        </w:rPr>
        <w:t xml:space="preserve"> здійснення будь-якого віднесення  суми, сплаченої таким чином, до сум</w:t>
      </w:r>
      <w:r w:rsidRPr="002C2CED">
        <w:rPr>
          <w:lang w:val="uk-UA"/>
        </w:rPr>
        <w:t>, що належать до сплати</w:t>
      </w:r>
      <w:r w:rsidR="00484E95" w:rsidRPr="002C2CED">
        <w:rPr>
          <w:lang w:val="uk-UA"/>
        </w:rPr>
        <w:t>.</w:t>
      </w:r>
    </w:p>
    <w:p w:rsidR="00484E95" w:rsidRPr="002C2CED" w:rsidRDefault="004176CD" w:rsidP="004176CD">
      <w:pPr>
        <w:ind w:left="709"/>
        <w:jc w:val="both"/>
        <w:rPr>
          <w:lang w:val="uk-UA"/>
        </w:rPr>
      </w:pPr>
      <w:r w:rsidRPr="002C2CED">
        <w:rPr>
          <w:lang w:val="uk-UA"/>
        </w:rPr>
        <w:t>Сума, сплачена таким чином за Траншем, застосовується в рахунок або для здійснення платежів, що належать до сплати за таким Траншем, в такій послідовності</w:t>
      </w:r>
      <w:r w:rsidR="00484E95" w:rsidRPr="002C2CED">
        <w:rPr>
          <w:lang w:val="uk-UA"/>
        </w:rPr>
        <w:t>:</w:t>
      </w:r>
    </w:p>
    <w:p w:rsidR="00484E95" w:rsidRPr="002C2CED" w:rsidRDefault="00484E95" w:rsidP="00C556EF">
      <w:pPr>
        <w:tabs>
          <w:tab w:val="left" w:pos="-1440"/>
          <w:tab w:val="left" w:pos="-720"/>
          <w:tab w:val="left" w:pos="0"/>
          <w:tab w:val="left" w:pos="373"/>
          <w:tab w:val="left" w:pos="1110"/>
          <w:tab w:val="left" w:pos="2160"/>
        </w:tabs>
        <w:suppressAutoHyphens/>
        <w:ind w:left="360"/>
        <w:jc w:val="both"/>
        <w:rPr>
          <w:lang w:val="uk-UA"/>
        </w:rPr>
      </w:pPr>
    </w:p>
    <w:p w:rsidR="00484E95" w:rsidRPr="002C2CED" w:rsidRDefault="004176CD" w:rsidP="008C1F06">
      <w:pPr>
        <w:pStyle w:val="Standard81"/>
        <w:numPr>
          <w:ilvl w:val="7"/>
          <w:numId w:val="14"/>
        </w:numPr>
        <w:rPr>
          <w:lang w:val="uk-UA"/>
        </w:rPr>
      </w:pPr>
      <w:r w:rsidRPr="002C2CED">
        <w:rPr>
          <w:i/>
          <w:lang w:val="uk-UA"/>
        </w:rPr>
        <w:t>по-перше</w:t>
      </w:r>
      <w:r w:rsidRPr="002C2CED">
        <w:rPr>
          <w:lang w:val="uk-UA"/>
        </w:rPr>
        <w:t>, будь-які комісії, видатки та відшкодування</w:t>
      </w:r>
      <w:r w:rsidR="00484E95" w:rsidRPr="002C2CED">
        <w:rPr>
          <w:lang w:val="uk-UA"/>
        </w:rPr>
        <w:t>;</w:t>
      </w:r>
    </w:p>
    <w:p w:rsidR="00484E95" w:rsidRPr="002C2CED" w:rsidRDefault="004176CD" w:rsidP="008C1F06">
      <w:pPr>
        <w:pStyle w:val="Standard81"/>
        <w:numPr>
          <w:ilvl w:val="7"/>
          <w:numId w:val="36"/>
        </w:numPr>
        <w:rPr>
          <w:lang w:val="uk-UA"/>
        </w:rPr>
      </w:pPr>
      <w:r w:rsidRPr="002C2CED">
        <w:rPr>
          <w:i/>
          <w:lang w:val="uk-UA"/>
        </w:rPr>
        <w:t>по-друге</w:t>
      </w:r>
      <w:r w:rsidRPr="002C2CED">
        <w:rPr>
          <w:lang w:val="uk-UA"/>
        </w:rPr>
        <w:t xml:space="preserve">, будь-які проценти за прострочені платежі, як передбачено у </w:t>
      </w:r>
      <w:r w:rsidR="008452AA" w:rsidRPr="002C2CED">
        <w:rPr>
          <w:lang w:val="uk-UA"/>
        </w:rPr>
        <w:t>Статті</w:t>
      </w:r>
      <w:r w:rsidRPr="002C2CED">
        <w:rPr>
          <w:lang w:val="uk-UA"/>
        </w:rPr>
        <w:t xml:space="preserve"> </w:t>
      </w:r>
      <w:r w:rsidR="00484E95" w:rsidRPr="002C2CED">
        <w:rPr>
          <w:lang w:val="uk-UA"/>
        </w:rPr>
        <w:t>6(3);</w:t>
      </w:r>
    </w:p>
    <w:p w:rsidR="00484E95" w:rsidRPr="002C2CED" w:rsidRDefault="004176CD" w:rsidP="008F065D">
      <w:pPr>
        <w:pStyle w:val="Standard81"/>
        <w:rPr>
          <w:lang w:val="uk-UA"/>
        </w:rPr>
      </w:pPr>
      <w:r w:rsidRPr="002C2CED">
        <w:rPr>
          <w:i/>
          <w:lang w:val="uk-UA"/>
        </w:rPr>
        <w:t>по-третє</w:t>
      </w:r>
      <w:r w:rsidRPr="002C2CED">
        <w:rPr>
          <w:lang w:val="uk-UA"/>
        </w:rPr>
        <w:t>, проценти</w:t>
      </w:r>
      <w:r w:rsidR="00484E95" w:rsidRPr="002C2CED">
        <w:rPr>
          <w:lang w:val="uk-UA"/>
        </w:rPr>
        <w:t xml:space="preserve">; </w:t>
      </w:r>
      <w:r w:rsidRPr="002C2CED">
        <w:rPr>
          <w:lang w:val="uk-UA"/>
        </w:rPr>
        <w:t>та</w:t>
      </w:r>
      <w:r w:rsidR="00484E95" w:rsidRPr="002C2CED">
        <w:rPr>
          <w:lang w:val="uk-UA"/>
        </w:rPr>
        <w:t xml:space="preserve"> </w:t>
      </w:r>
    </w:p>
    <w:p w:rsidR="00484E95" w:rsidRPr="002C2CED" w:rsidRDefault="004176CD" w:rsidP="008F065D">
      <w:pPr>
        <w:pStyle w:val="Standard81"/>
        <w:rPr>
          <w:lang w:val="uk-UA"/>
        </w:rPr>
      </w:pPr>
      <w:r w:rsidRPr="002C2CED">
        <w:rPr>
          <w:i/>
          <w:lang w:val="uk-UA"/>
        </w:rPr>
        <w:t>по-четверте</w:t>
      </w:r>
      <w:r w:rsidRPr="002C2CED">
        <w:rPr>
          <w:lang w:val="uk-UA"/>
        </w:rPr>
        <w:t>, основна сума</w:t>
      </w:r>
      <w:r w:rsidR="00484E95" w:rsidRPr="002C2CED">
        <w:rPr>
          <w:lang w:val="uk-UA"/>
        </w:rPr>
        <w:t>,</w:t>
      </w:r>
    </w:p>
    <w:p w:rsidR="00484E95" w:rsidRPr="002C2CED" w:rsidRDefault="004176CD" w:rsidP="00FB4197">
      <w:pPr>
        <w:pStyle w:val="BodyText1"/>
        <w:ind w:left="720"/>
        <w:rPr>
          <w:lang w:val="uk-UA"/>
        </w:rPr>
      </w:pPr>
      <w:r w:rsidRPr="002C2CED">
        <w:rPr>
          <w:rFonts w:eastAsia="SimSun" w:cs="Simplified Arabic"/>
          <w:szCs w:val="24"/>
          <w:lang w:val="uk-UA" w:eastAsia="zh-CN" w:bidi="ar-AE"/>
        </w:rPr>
        <w:t>за умови, що ці суми належать до сплати або прострочені на таку дату</w:t>
      </w:r>
      <w:r w:rsidR="00484E95" w:rsidRPr="002C2CED">
        <w:rPr>
          <w:lang w:val="uk-UA"/>
        </w:rPr>
        <w:t>.</w:t>
      </w:r>
    </w:p>
    <w:p w:rsidR="00484E95" w:rsidRPr="002C2CED" w:rsidRDefault="00484E95" w:rsidP="00C556EF">
      <w:pPr>
        <w:tabs>
          <w:tab w:val="left" w:pos="-1440"/>
          <w:tab w:val="left" w:pos="-720"/>
          <w:tab w:val="left" w:pos="0"/>
          <w:tab w:val="left" w:pos="373"/>
          <w:tab w:val="left" w:pos="1110"/>
          <w:tab w:val="left" w:pos="2160"/>
        </w:tabs>
        <w:suppressAutoHyphens/>
        <w:ind w:left="1980"/>
        <w:jc w:val="both"/>
        <w:rPr>
          <w:lang w:val="uk-UA"/>
        </w:rPr>
      </w:pPr>
    </w:p>
    <w:p w:rsidR="00484E95" w:rsidRPr="002C2CED" w:rsidRDefault="00A82272" w:rsidP="00F25255">
      <w:pPr>
        <w:pStyle w:val="Standard70"/>
        <w:tabs>
          <w:tab w:val="clear" w:pos="4320"/>
          <w:tab w:val="num" w:pos="709"/>
        </w:tabs>
        <w:rPr>
          <w:lang w:val="uk-UA"/>
        </w:rPr>
      </w:pPr>
      <w:r w:rsidRPr="002C2CED">
        <w:rPr>
          <w:lang w:val="uk-UA"/>
        </w:rPr>
        <w:t xml:space="preserve">Будь-який розрахунок та підрахунок Кредитора за цією Угодою: </w:t>
      </w:r>
    </w:p>
    <w:p w:rsidR="00484E95" w:rsidRPr="002C2CED" w:rsidRDefault="00A82272" w:rsidP="008C1F06">
      <w:pPr>
        <w:pStyle w:val="Standard81"/>
        <w:numPr>
          <w:ilvl w:val="7"/>
          <w:numId w:val="8"/>
        </w:numPr>
        <w:rPr>
          <w:lang w:val="uk-UA"/>
        </w:rPr>
      </w:pPr>
      <w:r w:rsidRPr="002C2CED">
        <w:rPr>
          <w:lang w:val="uk-UA"/>
        </w:rPr>
        <w:t>здійснюється комерційно обґрунтованим чином; та</w:t>
      </w:r>
    </w:p>
    <w:p w:rsidR="00484E95" w:rsidRPr="002C2CED" w:rsidRDefault="00A82272" w:rsidP="008C1F06">
      <w:pPr>
        <w:pStyle w:val="Standard81"/>
        <w:numPr>
          <w:ilvl w:val="7"/>
          <w:numId w:val="8"/>
        </w:numPr>
        <w:rPr>
          <w:lang w:val="uk-UA"/>
        </w:rPr>
      </w:pPr>
      <w:r w:rsidRPr="002C2CED">
        <w:rPr>
          <w:lang w:val="uk-UA"/>
        </w:rPr>
        <w:t xml:space="preserve">за відсутності явної помилки, є обов’язковим для виконання Кредитором та Позичальником. </w:t>
      </w:r>
    </w:p>
    <w:p w:rsidR="00484E95" w:rsidRPr="002C2CED" w:rsidRDefault="00A82272" w:rsidP="00A82272">
      <w:pPr>
        <w:pStyle w:val="Standard70"/>
        <w:tabs>
          <w:tab w:val="clear" w:pos="4320"/>
          <w:tab w:val="num" w:pos="709"/>
        </w:tabs>
        <w:ind w:left="752" w:hanging="752"/>
        <w:rPr>
          <w:lang w:val="uk-UA"/>
        </w:rPr>
      </w:pPr>
      <w:r w:rsidRPr="002C2CED">
        <w:rPr>
          <w:lang w:val="uk-UA"/>
        </w:rPr>
        <w:t xml:space="preserve">Угода про робочі дні, як </w:t>
      </w:r>
      <w:r w:rsidR="00660551" w:rsidRPr="002C2CED">
        <w:rPr>
          <w:lang w:val="uk-UA"/>
        </w:rPr>
        <w:t>зазначено у Повідомленні про підтвердження</w:t>
      </w:r>
      <w:r w:rsidRPr="002C2CED">
        <w:rPr>
          <w:lang w:val="uk-UA"/>
        </w:rPr>
        <w:t>, повинна застосовуватись.</w:t>
      </w:r>
    </w:p>
    <w:p w:rsidR="00151489" w:rsidRPr="002C2CED" w:rsidRDefault="00151489" w:rsidP="00151489">
      <w:pPr>
        <w:pStyle w:val="StandardL1"/>
        <w:rPr>
          <w:lang w:val="uk-UA"/>
        </w:rPr>
      </w:pPr>
      <w:r w:rsidRPr="002C2CED">
        <w:rPr>
          <w:lang w:val="uk-UA"/>
        </w:rPr>
        <w:t>ВИПАД</w:t>
      </w:r>
      <w:r w:rsidR="00951ACC" w:rsidRPr="002C2CED">
        <w:rPr>
          <w:lang w:val="uk-UA"/>
        </w:rPr>
        <w:t>ки</w:t>
      </w:r>
      <w:r w:rsidRPr="002C2CED">
        <w:rPr>
          <w:lang w:val="uk-UA"/>
        </w:rPr>
        <w:t xml:space="preserve"> НЕВИКОНАННЯ </w:t>
      </w:r>
      <w:r w:rsidR="00951ACC" w:rsidRPr="002C2CED">
        <w:rPr>
          <w:lang w:val="uk-UA"/>
        </w:rPr>
        <w:t xml:space="preserve">зобов’язання </w:t>
      </w:r>
    </w:p>
    <w:p w:rsidR="00151489" w:rsidRPr="002C2CED" w:rsidRDefault="00151489" w:rsidP="008C1F06">
      <w:pPr>
        <w:pStyle w:val="Standard70"/>
        <w:numPr>
          <w:ilvl w:val="6"/>
          <w:numId w:val="37"/>
        </w:numPr>
        <w:tabs>
          <w:tab w:val="clear" w:pos="4320"/>
          <w:tab w:val="num" w:pos="709"/>
        </w:tabs>
        <w:ind w:left="709" w:hanging="709"/>
        <w:rPr>
          <w:rFonts w:cs="Times New Roman"/>
          <w:lang w:val="uk-UA"/>
        </w:rPr>
      </w:pPr>
      <w:r w:rsidRPr="002C2CED">
        <w:rPr>
          <w:rFonts w:cs="Times New Roman"/>
          <w:lang w:val="uk-UA"/>
        </w:rPr>
        <w:t>Кредитор шляхом надання письмового повідомлення Позичальнику може анулювати Кредитну лінію та/або оголосити непогашену основну суму Кредиту такою, що підлягає негайній сплаті разом з нарахованими процентами, у разі якщо:</w:t>
      </w:r>
    </w:p>
    <w:p w:rsidR="004F2749" w:rsidRPr="002C2CED" w:rsidRDefault="004F2749" w:rsidP="008C1F06">
      <w:pPr>
        <w:pStyle w:val="Standard81"/>
        <w:numPr>
          <w:ilvl w:val="7"/>
          <w:numId w:val="28"/>
        </w:numPr>
        <w:rPr>
          <w:rFonts w:cs="Times New Roman"/>
          <w:lang w:val="uk-UA"/>
        </w:rPr>
      </w:pPr>
      <w:r w:rsidRPr="002C2CED">
        <w:rPr>
          <w:lang w:val="uk-UA"/>
        </w:rPr>
        <w:lastRenderedPageBreak/>
        <w:t>Позичальник не сплачує на визначену Дату здійснення платежу будь-який платіж основної суми або процентів за будь-яким Траншем або будь-які інші суми, що підлягають сплаті за цією Угодою, незалежно від того, повністю чи частково, таким чином, як це погоджено у цій Угоді;</w:t>
      </w:r>
    </w:p>
    <w:p w:rsidR="00151489" w:rsidRPr="002C2CED" w:rsidRDefault="00151489" w:rsidP="008C1F06">
      <w:pPr>
        <w:pStyle w:val="Standard81"/>
        <w:numPr>
          <w:ilvl w:val="7"/>
          <w:numId w:val="28"/>
        </w:numPr>
        <w:rPr>
          <w:rFonts w:cs="Times New Roman"/>
          <w:lang w:val="uk-UA"/>
        </w:rPr>
      </w:pPr>
      <w:r w:rsidRPr="002C2CED">
        <w:rPr>
          <w:rFonts w:cs="Times New Roman"/>
          <w:lang w:val="uk-UA"/>
        </w:rPr>
        <w:t>Позичальник не виконує будь-якого зобов’язання за цією Угодою, крім зобов’язань, які містяться у Статті</w:t>
      </w:r>
      <w:r w:rsidRPr="002C2CED">
        <w:rPr>
          <w:rFonts w:cs="Times New Roman"/>
          <w:sz w:val="27"/>
          <w:szCs w:val="27"/>
          <w:lang w:val="uk-UA"/>
        </w:rPr>
        <w:t xml:space="preserve"> </w:t>
      </w:r>
      <w:r w:rsidRPr="002C2CED">
        <w:rPr>
          <w:rFonts w:cs="Times New Roman"/>
          <w:lang w:val="uk-UA"/>
        </w:rPr>
        <w:t xml:space="preserve">9(1)(a) (включаючи зобов’язання, визначене у Статті 2(3), використовувати Кредит у відповідності з умовами </w:t>
      </w:r>
      <w:r w:rsidRPr="002C2CED">
        <w:rPr>
          <w:rFonts w:cs="Times New Roman"/>
          <w:bCs/>
          <w:lang w:val="uk-UA"/>
        </w:rPr>
        <w:t>М</w:t>
      </w:r>
      <w:r w:rsidR="00AA5853" w:rsidRPr="002C2CED">
        <w:rPr>
          <w:rFonts w:cs="Times New Roman"/>
          <w:bCs/>
          <w:lang w:val="uk-UA"/>
        </w:rPr>
        <w:t>пВ</w:t>
      </w:r>
      <w:r w:rsidRPr="002C2CED">
        <w:rPr>
          <w:rFonts w:cs="Times New Roman"/>
          <w:lang w:val="uk-UA"/>
        </w:rPr>
        <w:t xml:space="preserve">, за виключенням будь-яких інших зобов’язань за </w:t>
      </w:r>
      <w:r w:rsidRPr="002C2CED">
        <w:rPr>
          <w:rFonts w:cs="Times New Roman"/>
          <w:bCs/>
          <w:lang w:val="uk-UA"/>
        </w:rPr>
        <w:t>М</w:t>
      </w:r>
      <w:r w:rsidR="00AA5853" w:rsidRPr="002C2CED">
        <w:rPr>
          <w:rFonts w:cs="Times New Roman"/>
          <w:bCs/>
          <w:lang w:val="uk-UA"/>
        </w:rPr>
        <w:t>пВ</w:t>
      </w:r>
      <w:r w:rsidRPr="002C2CED">
        <w:rPr>
          <w:rFonts w:cs="Times New Roman"/>
          <w:lang w:val="uk-UA"/>
        </w:rPr>
        <w:t>), і таке невиконання зобов’язань триватиме протягом одного місяця після надання Кредитором Позичальнику письмового повідомлення про таке невиконання зобов’язань; або</w:t>
      </w:r>
    </w:p>
    <w:p w:rsidR="00151489" w:rsidRPr="002C2CED" w:rsidRDefault="00151489" w:rsidP="008C1F06">
      <w:pPr>
        <w:pStyle w:val="Standard81"/>
        <w:numPr>
          <w:ilvl w:val="7"/>
          <w:numId w:val="28"/>
        </w:numPr>
        <w:rPr>
          <w:rFonts w:cs="Times New Roman"/>
          <w:lang w:val="uk-UA"/>
        </w:rPr>
      </w:pPr>
      <w:r w:rsidRPr="002C2CED">
        <w:rPr>
          <w:rFonts w:cs="Times New Roman"/>
          <w:lang w:val="uk-UA"/>
        </w:rPr>
        <w:t>Кредитор надсилає Позичальнику повідомлення про оголошення невиконання зобов’язань за обставин, якщо зобов’язання Позичальника за цією Угодою визнаються судом компетентної юрисдикції не обов’язковими або такими, що не підлягають виконанню щодо Позичальника або визнаються судом компетентної юрисдикції незаконними; або</w:t>
      </w:r>
    </w:p>
    <w:p w:rsidR="00151489" w:rsidRPr="002C2CED" w:rsidRDefault="00151489" w:rsidP="008C1F06">
      <w:pPr>
        <w:pStyle w:val="Standard81"/>
        <w:numPr>
          <w:ilvl w:val="7"/>
          <w:numId w:val="28"/>
        </w:numPr>
        <w:rPr>
          <w:rFonts w:cs="Times New Roman"/>
          <w:lang w:val="uk-UA"/>
        </w:rPr>
      </w:pPr>
      <w:r w:rsidRPr="002C2CED">
        <w:rPr>
          <w:rFonts w:cs="Times New Roman"/>
          <w:lang w:val="uk-UA"/>
        </w:rPr>
        <w:t xml:space="preserve">Кредитор надсилає Позичальнику повідомлення про оголошення невиконання зобов’язань за обставин, якщо (i) було встановлено, що щодо цієї Угоди або </w:t>
      </w:r>
      <w:r w:rsidRPr="002C2CED">
        <w:rPr>
          <w:rFonts w:cs="Times New Roman"/>
          <w:bCs/>
          <w:lang w:val="uk-UA"/>
        </w:rPr>
        <w:t>М</w:t>
      </w:r>
      <w:r w:rsidR="00AA5853" w:rsidRPr="002C2CED">
        <w:rPr>
          <w:rFonts w:cs="Times New Roman"/>
          <w:bCs/>
          <w:lang w:val="uk-UA"/>
        </w:rPr>
        <w:t xml:space="preserve">пВ </w:t>
      </w:r>
      <w:r w:rsidRPr="002C2CED">
        <w:rPr>
          <w:rFonts w:cs="Times New Roman"/>
          <w:lang w:val="uk-UA"/>
        </w:rPr>
        <w:t>Позичальник здійснює будь-які шахрайські або корупційні дії або будь-яку іншу незаконну діяльність, що шкодить фінансовим інтересам Кредитора або (ii) будь-яка заява або гарантія, що надається Позичальником за цією Угодою є неточною, неправдивою або такою, що вводить в оману, та яка, на думку Кредитора, після проведення консультацій з Позичальником, може мати негативний вплив на здатність Позичальника виконувати свої зобов’язання за цією Угодою або на права Кредитора за цією Угодою; або</w:t>
      </w:r>
    </w:p>
    <w:p w:rsidR="00151489" w:rsidRPr="002C2CED" w:rsidRDefault="00151489" w:rsidP="008C1F06">
      <w:pPr>
        <w:pStyle w:val="Standard81"/>
        <w:numPr>
          <w:ilvl w:val="7"/>
          <w:numId w:val="28"/>
        </w:numPr>
        <w:rPr>
          <w:rFonts w:cs="Times New Roman"/>
          <w:lang w:val="uk-UA"/>
        </w:rPr>
      </w:pPr>
      <w:r w:rsidRPr="002C2CED">
        <w:rPr>
          <w:rFonts w:cs="Times New Roman"/>
          <w:lang w:val="uk-UA"/>
        </w:rPr>
        <w:t xml:space="preserve">за будь-якою попередньою кредитною угодою між Позичальником та Кредитором або будь-якою інституцією ЄС, незалежно від суми, оголошується невиконання зобов’язань або настав </w:t>
      </w:r>
      <w:r w:rsidR="005D74D0" w:rsidRPr="002C2CED">
        <w:rPr>
          <w:rFonts w:cs="Times New Roman"/>
          <w:lang w:val="uk-UA"/>
        </w:rPr>
        <w:t>В</w:t>
      </w:r>
      <w:r w:rsidRPr="002C2CED">
        <w:rPr>
          <w:rFonts w:cs="Times New Roman"/>
          <w:lang w:val="uk-UA"/>
        </w:rPr>
        <w:t xml:space="preserve">ипадок невиконання </w:t>
      </w:r>
      <w:r w:rsidR="00906F3E" w:rsidRPr="002C2CED">
        <w:rPr>
          <w:rFonts w:cs="Times New Roman"/>
          <w:lang w:val="uk-UA"/>
        </w:rPr>
        <w:t xml:space="preserve">зобов’язання </w:t>
      </w:r>
      <w:r w:rsidRPr="002C2CED">
        <w:rPr>
          <w:rFonts w:cs="Times New Roman"/>
          <w:lang w:val="uk-UA"/>
        </w:rPr>
        <w:t>щодо будь-якого платіжного зобов’язання Позичальника перед Кредитором або будь-якою інституцією ЄС, що призводить до оголошення невиконання зобов’язань; або</w:t>
      </w:r>
    </w:p>
    <w:p w:rsidR="00151489" w:rsidRPr="002C2CED" w:rsidRDefault="00151489" w:rsidP="008C1F06">
      <w:pPr>
        <w:pStyle w:val="Standard81"/>
        <w:numPr>
          <w:ilvl w:val="7"/>
          <w:numId w:val="28"/>
        </w:numPr>
        <w:rPr>
          <w:rFonts w:cs="Times New Roman"/>
          <w:lang w:val="uk-UA"/>
        </w:rPr>
      </w:pPr>
      <w:r w:rsidRPr="002C2CED">
        <w:rPr>
          <w:rFonts w:cs="Times New Roman"/>
          <w:lang w:val="uk-UA"/>
        </w:rPr>
        <w:t>щодо Зовнішньої заборгованості Позичальника</w:t>
      </w:r>
      <w:r w:rsidR="00065BBE" w:rsidRPr="002C2CED">
        <w:rPr>
          <w:rFonts w:cs="Times New Roman"/>
          <w:lang w:val="uk-UA"/>
        </w:rPr>
        <w:t xml:space="preserve"> (окрім Облігацій 2015 року)</w:t>
      </w:r>
      <w:r w:rsidRPr="002C2CED">
        <w:rPr>
          <w:rFonts w:cs="Times New Roman"/>
          <w:lang w:val="uk-UA"/>
        </w:rPr>
        <w:t xml:space="preserve">, загальна основна сума якої перевищує суму 50 мільйонів євро,  оголошується невиконання зобов’язань, як визначено в будь-якому документі, що регулює або засвідчує таку заборгованість, та в результаті такого оголошення про невиконання зобов’язань здійснюється дострокове стягнення такої заборгованості або оголошується фактичний мораторій на сплату платежів; або </w:t>
      </w:r>
    </w:p>
    <w:p w:rsidR="00151489" w:rsidRPr="002C2CED" w:rsidRDefault="00151489" w:rsidP="008C1F06">
      <w:pPr>
        <w:pStyle w:val="Standard81"/>
        <w:numPr>
          <w:ilvl w:val="7"/>
          <w:numId w:val="28"/>
        </w:numPr>
        <w:rPr>
          <w:rFonts w:cs="Times New Roman"/>
          <w:lang w:val="uk-UA"/>
        </w:rPr>
      </w:pPr>
      <w:r w:rsidRPr="002C2CED">
        <w:rPr>
          <w:rFonts w:cs="Times New Roman"/>
          <w:lang w:val="uk-UA"/>
        </w:rPr>
        <w:lastRenderedPageBreak/>
        <w:t>Позичальник вчасно не здійснює погашення платежів шляхом викупів перед МВФ за Угодою МВФ та оголошується невиконання зобов’язань; або</w:t>
      </w:r>
    </w:p>
    <w:p w:rsidR="00151489" w:rsidRPr="002C2CED" w:rsidRDefault="00151489" w:rsidP="008C1F06">
      <w:pPr>
        <w:pStyle w:val="Standard81"/>
        <w:numPr>
          <w:ilvl w:val="7"/>
          <w:numId w:val="28"/>
        </w:numPr>
        <w:rPr>
          <w:rFonts w:cs="Times New Roman"/>
          <w:lang w:val="uk-UA"/>
        </w:rPr>
      </w:pPr>
      <w:r w:rsidRPr="002C2CED">
        <w:rPr>
          <w:rFonts w:cs="Times New Roman"/>
          <w:lang w:val="uk-UA"/>
        </w:rPr>
        <w:t>Позичальник не сплачує значної частини своєї Зовнішньої заборгованості, коли вона стає належною до сплати, або оголошує чи встановлює мораторій на сплату Зовнішньої заборгованості Позичальника або Зовнішньої заборгованості, яку він прийняв на себе або гарантував</w:t>
      </w:r>
      <w:r w:rsidR="00065BBE" w:rsidRPr="002C2CED">
        <w:rPr>
          <w:rFonts w:cs="Times New Roman"/>
          <w:lang w:val="uk-UA"/>
        </w:rPr>
        <w:t xml:space="preserve"> (у будь якому випадку крім Облігацій 2015 року)</w:t>
      </w:r>
      <w:r w:rsidRPr="002C2CED">
        <w:rPr>
          <w:rFonts w:cs="Times New Roman"/>
          <w:lang w:val="uk-UA"/>
        </w:rPr>
        <w:t>.</w:t>
      </w:r>
    </w:p>
    <w:p w:rsidR="00151489" w:rsidRPr="002C2CED" w:rsidRDefault="00151489" w:rsidP="008C1F06">
      <w:pPr>
        <w:pStyle w:val="Standard70"/>
        <w:numPr>
          <w:ilvl w:val="6"/>
          <w:numId w:val="37"/>
        </w:numPr>
        <w:tabs>
          <w:tab w:val="left" w:pos="709"/>
          <w:tab w:val="num" w:pos="7439"/>
        </w:tabs>
        <w:ind w:left="709" w:hanging="709"/>
        <w:rPr>
          <w:rFonts w:cs="Times New Roman"/>
          <w:lang w:val="uk-UA"/>
        </w:rPr>
      </w:pPr>
      <w:r w:rsidRPr="002C2CED">
        <w:rPr>
          <w:rFonts w:cs="Times New Roman"/>
          <w:lang w:val="uk-UA"/>
        </w:rPr>
        <w:t xml:space="preserve">Кредитор може, але не зобов’язаний, виконувати свої права за цією </w:t>
      </w:r>
      <w:r w:rsidR="00EC1962" w:rsidRPr="002C2CED">
        <w:rPr>
          <w:rFonts w:cs="Times New Roman"/>
          <w:lang w:val="uk-UA"/>
        </w:rPr>
        <w:t>С</w:t>
      </w:r>
      <w:r w:rsidRPr="002C2CED">
        <w:rPr>
          <w:rFonts w:cs="Times New Roman"/>
          <w:lang w:val="uk-UA"/>
        </w:rPr>
        <w:t>таттею і також може виконувати їх лише частково та без шкоди для подальшого виконання таких прав.</w:t>
      </w:r>
    </w:p>
    <w:p w:rsidR="00484E95" w:rsidRPr="002C2CED" w:rsidRDefault="00151489" w:rsidP="008C1F06">
      <w:pPr>
        <w:pStyle w:val="Standard70"/>
        <w:numPr>
          <w:ilvl w:val="6"/>
          <w:numId w:val="37"/>
        </w:numPr>
        <w:tabs>
          <w:tab w:val="clear" w:pos="4320"/>
        </w:tabs>
        <w:ind w:left="709" w:hanging="709"/>
        <w:rPr>
          <w:lang w:val="uk-UA"/>
        </w:rPr>
      </w:pPr>
      <w:r w:rsidRPr="002C2CED">
        <w:rPr>
          <w:rFonts w:cs="Times New Roman"/>
          <w:lang w:val="uk-UA"/>
        </w:rPr>
        <w:t>Позичальник відшкодовуватиме всі витрати, видатки та комісії, що підлягають сплаті Кредитором внаслідок дострокового погашення будь-яких Траншів за цією Статтею, включаючи проценти до початкової дати погашення. Крім того, Позичальник сплачує проценти за невиконання зобов’язань, передбачені Статтею 6(3) вище, які нараховуються починаючи з дати, на яку непогашена основна сума Кредиту була оголошена такою, що негайно підлягає сплаті, до дати фактичної сплати платежу у повній мірі.</w:t>
      </w:r>
    </w:p>
    <w:p w:rsidR="00151489" w:rsidRPr="002C2CED" w:rsidRDefault="00151489" w:rsidP="00151489">
      <w:pPr>
        <w:pStyle w:val="StandardL1"/>
        <w:spacing w:before="240"/>
        <w:rPr>
          <w:lang w:val="uk-UA"/>
        </w:rPr>
      </w:pPr>
      <w:r w:rsidRPr="002C2CED">
        <w:rPr>
          <w:lang w:val="uk-UA"/>
        </w:rPr>
        <w:t xml:space="preserve">інформаційні ЗОБОВ’ЯЗАННЯ </w:t>
      </w:r>
    </w:p>
    <w:p w:rsidR="00151489" w:rsidRPr="002C2CED" w:rsidRDefault="00151489" w:rsidP="008C1F06">
      <w:pPr>
        <w:pStyle w:val="Standard70"/>
        <w:numPr>
          <w:ilvl w:val="6"/>
          <w:numId w:val="38"/>
        </w:numPr>
        <w:tabs>
          <w:tab w:val="clear" w:pos="4320"/>
        </w:tabs>
        <w:ind w:left="709" w:hanging="709"/>
        <w:rPr>
          <w:rFonts w:cs="Times New Roman"/>
          <w:lang w:val="uk-UA"/>
        </w:rPr>
      </w:pPr>
      <w:r w:rsidRPr="002C2CED">
        <w:rPr>
          <w:rFonts w:cs="Times New Roman"/>
          <w:lang w:val="uk-UA"/>
        </w:rPr>
        <w:t>Починаючи з першого Запиту про надання коштів, Позичальник має негайно надати Кредитору:</w:t>
      </w:r>
    </w:p>
    <w:p w:rsidR="00151489" w:rsidRPr="002C2CED" w:rsidRDefault="00151489" w:rsidP="008C1F06">
      <w:pPr>
        <w:pStyle w:val="Standard81"/>
        <w:numPr>
          <w:ilvl w:val="7"/>
          <w:numId w:val="38"/>
        </w:numPr>
        <w:rPr>
          <w:rFonts w:cs="Times New Roman"/>
          <w:lang w:val="uk-UA"/>
        </w:rPr>
      </w:pPr>
      <w:r w:rsidRPr="002C2CED">
        <w:rPr>
          <w:rFonts w:cs="Times New Roman"/>
          <w:lang w:val="uk-UA"/>
        </w:rPr>
        <w:t>будь-яку інформацію щодо свого податкового та економічного становища, яку Кредитор може обґрунтовано запросити у відповідності до М</w:t>
      </w:r>
      <w:r w:rsidR="00AA5853" w:rsidRPr="002C2CED">
        <w:rPr>
          <w:rFonts w:cs="Times New Roman"/>
          <w:lang w:val="uk-UA"/>
        </w:rPr>
        <w:t>пВ</w:t>
      </w:r>
      <w:r w:rsidRPr="002C2CED">
        <w:rPr>
          <w:rFonts w:cs="Times New Roman"/>
          <w:lang w:val="uk-UA"/>
        </w:rPr>
        <w:t xml:space="preserve">; </w:t>
      </w:r>
    </w:p>
    <w:p w:rsidR="00151489" w:rsidRPr="002C2CED" w:rsidRDefault="00151489" w:rsidP="005D74D0">
      <w:pPr>
        <w:pStyle w:val="Standard81"/>
        <w:numPr>
          <w:ilvl w:val="7"/>
          <w:numId w:val="38"/>
        </w:numPr>
        <w:rPr>
          <w:rFonts w:cs="Times New Roman"/>
          <w:lang w:val="uk-UA"/>
        </w:rPr>
      </w:pPr>
      <w:r w:rsidRPr="002C2CED">
        <w:rPr>
          <w:rFonts w:cs="Times New Roman"/>
          <w:lang w:val="uk-UA"/>
        </w:rPr>
        <w:t xml:space="preserve">будь-яку інформацію, яка стосується будь-якої події, яка, згідно з обґрунтованими очікуваннями, може спричинити Випадок невиконання </w:t>
      </w:r>
      <w:r w:rsidR="005D74D0" w:rsidRPr="002C2CED">
        <w:rPr>
          <w:rFonts w:cs="Times New Roman"/>
          <w:lang w:val="uk-UA"/>
        </w:rPr>
        <w:t xml:space="preserve">зобов’язання </w:t>
      </w:r>
      <w:r w:rsidRPr="002C2CED">
        <w:rPr>
          <w:rFonts w:cs="Times New Roman"/>
          <w:lang w:val="uk-UA"/>
        </w:rPr>
        <w:t>(та заходів, у випадку наявності, яких було вжито для подолання Випадку невиконання</w:t>
      </w:r>
      <w:r w:rsidR="005D74D0" w:rsidRPr="002C2CED">
        <w:rPr>
          <w:lang w:val="uk-UA"/>
        </w:rPr>
        <w:t xml:space="preserve"> </w:t>
      </w:r>
      <w:r w:rsidR="005D74D0" w:rsidRPr="002C2CED">
        <w:rPr>
          <w:rFonts w:cs="Times New Roman"/>
          <w:lang w:val="uk-UA"/>
        </w:rPr>
        <w:t>зобов’язання</w:t>
      </w:r>
      <w:r w:rsidR="00902729" w:rsidRPr="002C2CED">
        <w:rPr>
          <w:rFonts w:cs="Times New Roman"/>
          <w:lang w:val="uk-UA"/>
        </w:rPr>
        <w:t>);</w:t>
      </w:r>
    </w:p>
    <w:p w:rsidR="00151489" w:rsidRPr="002C2CED" w:rsidRDefault="00151489" w:rsidP="008C1F06">
      <w:pPr>
        <w:pStyle w:val="Standard70"/>
        <w:numPr>
          <w:ilvl w:val="6"/>
          <w:numId w:val="38"/>
        </w:numPr>
        <w:tabs>
          <w:tab w:val="clear" w:pos="4320"/>
          <w:tab w:val="num" w:pos="709"/>
          <w:tab w:val="num" w:pos="7439"/>
        </w:tabs>
        <w:ind w:left="709" w:hanging="709"/>
        <w:rPr>
          <w:rFonts w:cs="Times New Roman"/>
          <w:lang w:val="uk-UA"/>
        </w:rPr>
      </w:pPr>
      <w:r w:rsidRPr="002C2CED">
        <w:rPr>
          <w:rFonts w:cs="Times New Roman"/>
          <w:lang w:val="uk-UA"/>
        </w:rPr>
        <w:t>Позичальник зобов’язується негайно повідомити Кредитора у випадку настання будь-яких подій, які зроблять невірним будь-які твердження, які містяться у юридичному висновку Позичальника, викладеному в Додатку 4.</w:t>
      </w:r>
    </w:p>
    <w:p w:rsidR="00151489" w:rsidRPr="002C2CED" w:rsidRDefault="00151489" w:rsidP="008C1F06">
      <w:pPr>
        <w:pStyle w:val="Standard70"/>
        <w:numPr>
          <w:ilvl w:val="6"/>
          <w:numId w:val="38"/>
        </w:numPr>
        <w:tabs>
          <w:tab w:val="clear" w:pos="4320"/>
          <w:tab w:val="num" w:pos="709"/>
          <w:tab w:val="num" w:pos="7439"/>
        </w:tabs>
        <w:ind w:left="709" w:hanging="709"/>
        <w:rPr>
          <w:rFonts w:cs="Times New Roman"/>
          <w:lang w:val="uk-UA"/>
        </w:rPr>
      </w:pPr>
      <w:r w:rsidRPr="002C2CED">
        <w:rPr>
          <w:rFonts w:cs="Times New Roman"/>
          <w:lang w:val="uk-UA"/>
        </w:rPr>
        <w:t xml:space="preserve">Позичальник зобов'язується інформувати Кредитора протягом одного місяця з кожної дати вибірки, у формі заяви, зазначеної у Додатку 3, </w:t>
      </w:r>
      <w:r w:rsidR="009B6BB9" w:rsidRPr="002C2CED">
        <w:rPr>
          <w:rFonts w:cs="Times New Roman"/>
          <w:lang w:val="uk-UA"/>
        </w:rPr>
        <w:t xml:space="preserve">про </w:t>
      </w:r>
      <w:r w:rsidR="00F13FC5" w:rsidRPr="002C2CED">
        <w:rPr>
          <w:rFonts w:cs="Times New Roman"/>
          <w:lang w:val="uk-UA"/>
        </w:rPr>
        <w:t xml:space="preserve">передачу </w:t>
      </w:r>
      <w:r w:rsidRPr="002C2CED">
        <w:rPr>
          <w:rFonts w:cs="Times New Roman"/>
          <w:lang w:val="uk-UA"/>
        </w:rPr>
        <w:t xml:space="preserve">суми кредиту на </w:t>
      </w:r>
      <w:r w:rsidR="00357C40" w:rsidRPr="002C2CED">
        <w:rPr>
          <w:rFonts w:cs="Times New Roman"/>
          <w:lang w:val="uk-UA"/>
        </w:rPr>
        <w:t>р</w:t>
      </w:r>
      <w:r w:rsidRPr="002C2CED">
        <w:rPr>
          <w:rFonts w:cs="Times New Roman"/>
          <w:lang w:val="uk-UA"/>
        </w:rPr>
        <w:t>ахунок</w:t>
      </w:r>
      <w:r w:rsidR="000D2A7D" w:rsidRPr="002C2CED">
        <w:rPr>
          <w:rFonts w:cs="Times New Roman"/>
          <w:lang w:val="uk-UA"/>
        </w:rPr>
        <w:t xml:space="preserve"> Державної казначейської служби </w:t>
      </w:r>
      <w:r w:rsidRPr="002C2CED">
        <w:rPr>
          <w:rFonts w:cs="Times New Roman"/>
          <w:lang w:val="uk-UA"/>
        </w:rPr>
        <w:t>та відповідних записів у державних рахунках.</w:t>
      </w:r>
    </w:p>
    <w:p w:rsidR="00151489" w:rsidRPr="002C2CED" w:rsidRDefault="00151489" w:rsidP="00151489">
      <w:pPr>
        <w:spacing w:after="240"/>
        <w:ind w:left="709"/>
        <w:jc w:val="both"/>
        <w:rPr>
          <w:lang w:val="uk-UA"/>
        </w:rPr>
      </w:pPr>
      <w:r w:rsidRPr="002C2CED">
        <w:rPr>
          <w:lang w:val="uk-UA"/>
        </w:rPr>
        <w:t xml:space="preserve">Кредитор має право призупинити </w:t>
      </w:r>
      <w:r w:rsidR="009E1EF3" w:rsidRPr="002C2CED">
        <w:rPr>
          <w:lang w:val="uk-UA"/>
        </w:rPr>
        <w:t xml:space="preserve">виплату </w:t>
      </w:r>
      <w:r w:rsidRPr="002C2CED">
        <w:rPr>
          <w:lang w:val="uk-UA"/>
        </w:rPr>
        <w:t>транш</w:t>
      </w:r>
      <w:r w:rsidR="009E1EF3" w:rsidRPr="002C2CED">
        <w:rPr>
          <w:lang w:val="uk-UA"/>
        </w:rPr>
        <w:t>у</w:t>
      </w:r>
      <w:r w:rsidRPr="002C2CED">
        <w:rPr>
          <w:lang w:val="uk-UA"/>
        </w:rPr>
        <w:t xml:space="preserve"> у випадку, якщо Позичальник не подав заяву,</w:t>
      </w:r>
      <w:r w:rsidRPr="002C2CED">
        <w:rPr>
          <w:lang w:val="uk-UA" w:eastAsia="zh-CN" w:bidi="ar-AE"/>
        </w:rPr>
        <w:t xml:space="preserve"> зазначену у Додатку 3, </w:t>
      </w:r>
      <w:r w:rsidRPr="002C2CED">
        <w:rPr>
          <w:lang w:val="uk-UA"/>
        </w:rPr>
        <w:t xml:space="preserve"> стосовно попереднього траншу основної суми кредиту.</w:t>
      </w:r>
    </w:p>
    <w:p w:rsidR="00151489" w:rsidRPr="002C2CED" w:rsidRDefault="00151489" w:rsidP="00151489">
      <w:pPr>
        <w:pStyle w:val="StandardL1"/>
        <w:spacing w:before="240"/>
        <w:rPr>
          <w:lang w:val="uk-UA"/>
        </w:rPr>
      </w:pPr>
      <w:r w:rsidRPr="002C2CED">
        <w:rPr>
          <w:lang w:val="uk-UA"/>
        </w:rPr>
        <w:lastRenderedPageBreak/>
        <w:t>ЗОБОВ’ЯЗАННЯ СТОСОВНО перевірок, запобігання шахрайству та аудиту</w:t>
      </w:r>
    </w:p>
    <w:p w:rsidR="00151489" w:rsidRPr="002C2CED" w:rsidRDefault="00151489" w:rsidP="008C1F06">
      <w:pPr>
        <w:pStyle w:val="Standard70"/>
        <w:numPr>
          <w:ilvl w:val="6"/>
          <w:numId w:val="39"/>
        </w:numPr>
        <w:tabs>
          <w:tab w:val="clear" w:pos="4320"/>
        </w:tabs>
        <w:ind w:left="709" w:hanging="709"/>
        <w:rPr>
          <w:rFonts w:cs="Times New Roman"/>
          <w:lang w:val="uk-UA"/>
        </w:rPr>
      </w:pPr>
      <w:r w:rsidRPr="002C2CED">
        <w:rPr>
          <w:rFonts w:cs="Times New Roman"/>
          <w:lang w:val="uk-UA"/>
        </w:rPr>
        <w:t>Протягом строку реалізації макрофінансової допомоги ЄС, Комісія матиме право здійснювати моніторинг обґрунтованості фінансових заходів Позичальника, адміністративних процедур та механізмів внутрішнього та зовнішнього контролю, які стосуються допомоги.</w:t>
      </w:r>
    </w:p>
    <w:p w:rsidR="00151489" w:rsidRPr="002C2CED" w:rsidRDefault="00151489" w:rsidP="008C1F06">
      <w:pPr>
        <w:pStyle w:val="Standard70"/>
        <w:numPr>
          <w:ilvl w:val="6"/>
          <w:numId w:val="39"/>
        </w:numPr>
        <w:tabs>
          <w:tab w:val="clear" w:pos="4320"/>
        </w:tabs>
        <w:ind w:left="720" w:hanging="720"/>
        <w:rPr>
          <w:rFonts w:cs="Times New Roman"/>
          <w:lang w:val="uk-UA"/>
        </w:rPr>
      </w:pPr>
      <w:r w:rsidRPr="002C2CED">
        <w:rPr>
          <w:rFonts w:cs="Times New Roman"/>
          <w:lang w:val="uk-UA"/>
        </w:rPr>
        <w:t>У відповідності зі своїми актами фінансового регулювання, Кредитор, включаючи Європейську службу боротьби проти шахрайства</w:t>
      </w:r>
      <w:r w:rsidR="00227E79" w:rsidRPr="002C2CED">
        <w:rPr>
          <w:rFonts w:cs="Times New Roman"/>
          <w:lang w:val="uk-UA"/>
        </w:rPr>
        <w:t>,</w:t>
      </w:r>
      <w:r w:rsidR="00F53AC9" w:rsidRPr="002C2CED">
        <w:rPr>
          <w:rFonts w:cs="Times New Roman"/>
          <w:lang w:val="uk-UA"/>
        </w:rPr>
        <w:t xml:space="preserve"> </w:t>
      </w:r>
      <w:r w:rsidRPr="002C2CED">
        <w:rPr>
          <w:rFonts w:cs="Times New Roman"/>
          <w:lang w:val="uk-UA"/>
        </w:rPr>
        <w:t>Європейський суд аудиторів</w:t>
      </w:r>
      <w:r w:rsidR="00227E79" w:rsidRPr="002C2CED">
        <w:rPr>
          <w:rFonts w:cs="Times New Roman"/>
          <w:lang w:val="uk-UA"/>
        </w:rPr>
        <w:t xml:space="preserve"> та Прокуратуру Європейського Союзу</w:t>
      </w:r>
      <w:r w:rsidRPr="002C2CED">
        <w:rPr>
          <w:rFonts w:cs="Times New Roman"/>
          <w:lang w:val="uk-UA"/>
        </w:rPr>
        <w:t xml:space="preserve"> матиме право направляти власних агентів або належним чином уповноважених представників для здійснення будь-якого технічного або фінансового контролю, включаючи перевірки на місцях, інспекції</w:t>
      </w:r>
      <w:r w:rsidR="00395870" w:rsidRPr="002C2CED">
        <w:rPr>
          <w:rFonts w:cs="Times New Roman"/>
          <w:lang w:val="uk-UA"/>
        </w:rPr>
        <w:t xml:space="preserve"> </w:t>
      </w:r>
      <w:r w:rsidR="00D654E8" w:rsidRPr="002C2CED">
        <w:rPr>
          <w:rFonts w:cs="Times New Roman"/>
          <w:lang w:val="uk-UA"/>
        </w:rPr>
        <w:t>(</w:t>
      </w:r>
      <w:r w:rsidR="00395870" w:rsidRPr="002C2CED">
        <w:rPr>
          <w:rFonts w:cs="Times New Roman"/>
          <w:lang w:val="uk-UA"/>
        </w:rPr>
        <w:t xml:space="preserve">включаючи цифрові </w:t>
      </w:r>
      <w:r w:rsidR="005F31BC" w:rsidRPr="002C2CED">
        <w:rPr>
          <w:rFonts w:cs="Times New Roman"/>
          <w:lang w:val="uk-UA"/>
        </w:rPr>
        <w:t xml:space="preserve"> судові</w:t>
      </w:r>
      <w:r w:rsidR="00395870" w:rsidRPr="002C2CED">
        <w:rPr>
          <w:rFonts w:cs="Times New Roman"/>
          <w:lang w:val="uk-UA"/>
        </w:rPr>
        <w:t xml:space="preserve"> </w:t>
      </w:r>
      <w:r w:rsidR="005F31BC" w:rsidRPr="002C2CED">
        <w:rPr>
          <w:rFonts w:cs="Times New Roman"/>
          <w:lang w:val="uk-UA"/>
        </w:rPr>
        <w:t xml:space="preserve">експертизи </w:t>
      </w:r>
      <w:r w:rsidR="00395870" w:rsidRPr="002C2CED">
        <w:rPr>
          <w:rFonts w:cs="Times New Roman"/>
          <w:lang w:val="uk-UA"/>
        </w:rPr>
        <w:t xml:space="preserve">та </w:t>
      </w:r>
      <w:r w:rsidR="005F31BC" w:rsidRPr="002C2CED">
        <w:rPr>
          <w:rFonts w:cs="Times New Roman"/>
          <w:lang w:val="uk-UA"/>
        </w:rPr>
        <w:t xml:space="preserve"> опитування</w:t>
      </w:r>
      <w:r w:rsidR="00395870" w:rsidRPr="002C2CED">
        <w:rPr>
          <w:rFonts w:cs="Times New Roman"/>
          <w:lang w:val="uk-UA"/>
        </w:rPr>
        <w:t>),</w:t>
      </w:r>
      <w:r w:rsidRPr="002C2CED">
        <w:rPr>
          <w:rFonts w:cs="Times New Roman"/>
          <w:lang w:val="uk-UA"/>
        </w:rPr>
        <w:t xml:space="preserve"> аудити, </w:t>
      </w:r>
      <w:r w:rsidR="00395870" w:rsidRPr="002C2CED">
        <w:rPr>
          <w:rFonts w:cs="Times New Roman"/>
          <w:lang w:val="uk-UA"/>
        </w:rPr>
        <w:t>(</w:t>
      </w:r>
      <w:r w:rsidRPr="002C2CED">
        <w:rPr>
          <w:rFonts w:cs="Times New Roman"/>
          <w:lang w:val="uk-UA"/>
        </w:rPr>
        <w:t>зокрема документальні аудити та аудити на місцях</w:t>
      </w:r>
      <w:r w:rsidR="00395870" w:rsidRPr="002C2CED">
        <w:rPr>
          <w:rFonts w:cs="Times New Roman"/>
          <w:lang w:val="uk-UA"/>
        </w:rPr>
        <w:t>)</w:t>
      </w:r>
      <w:r w:rsidR="00227E79" w:rsidRPr="002C2CED">
        <w:rPr>
          <w:rFonts w:cs="Times New Roman"/>
          <w:lang w:val="uk-UA"/>
        </w:rPr>
        <w:t xml:space="preserve"> та розслідування</w:t>
      </w:r>
      <w:r w:rsidRPr="002C2CED">
        <w:rPr>
          <w:rFonts w:cs="Times New Roman"/>
          <w:lang w:val="uk-UA"/>
        </w:rPr>
        <w:t>, які вони вважають необхідними стосовно управління цим Кредитом, протягом Періоду доступності або після нього для захисту фінансових інтересів Кредитора.</w:t>
      </w:r>
    </w:p>
    <w:p w:rsidR="00151489" w:rsidRPr="002C2CED" w:rsidRDefault="00151489" w:rsidP="008C1F06">
      <w:pPr>
        <w:pStyle w:val="Standard70"/>
        <w:numPr>
          <w:ilvl w:val="6"/>
          <w:numId w:val="39"/>
        </w:numPr>
        <w:tabs>
          <w:tab w:val="clear" w:pos="4320"/>
        </w:tabs>
        <w:ind w:left="709" w:hanging="709"/>
        <w:rPr>
          <w:rFonts w:cs="Times New Roman"/>
          <w:lang w:val="uk-UA"/>
        </w:rPr>
      </w:pPr>
      <w:r w:rsidRPr="002C2CED">
        <w:rPr>
          <w:rFonts w:cs="Times New Roman"/>
          <w:lang w:val="uk-UA"/>
        </w:rPr>
        <w:t xml:space="preserve">Позичальник надаватиме відповідну інформацію та документи, запит про надання яких може бути наданий з метою таких оцінок, контролю або аудитів, а також вчинятиме усі належні заходи для сприяння роботі осіб, яким доручено їх проводити, в тому числі надаватиме особам, вказаним у </w:t>
      </w:r>
      <w:r w:rsidR="008452AA" w:rsidRPr="002C2CED">
        <w:rPr>
          <w:rFonts w:cs="Times New Roman"/>
          <w:lang w:val="uk-UA"/>
        </w:rPr>
        <w:t>Пункті</w:t>
      </w:r>
      <w:r w:rsidRPr="002C2CED">
        <w:rPr>
          <w:rFonts w:cs="Times New Roman"/>
          <w:lang w:val="uk-UA"/>
        </w:rPr>
        <w:t xml:space="preserve"> 2, доступ до місць та приміщень, в яких зберігаються відповідна інформація та документи.</w:t>
      </w:r>
    </w:p>
    <w:p w:rsidR="0016145C" w:rsidRPr="002C2CED" w:rsidRDefault="00151489" w:rsidP="008C1F06">
      <w:pPr>
        <w:pStyle w:val="Standard70"/>
        <w:numPr>
          <w:ilvl w:val="6"/>
          <w:numId w:val="40"/>
        </w:numPr>
        <w:tabs>
          <w:tab w:val="clear" w:pos="4320"/>
          <w:tab w:val="num" w:pos="709"/>
        </w:tabs>
        <w:ind w:left="752" w:hanging="752"/>
        <w:rPr>
          <w:rFonts w:cs="Times New Roman"/>
          <w:lang w:val="uk-UA"/>
        </w:rPr>
      </w:pPr>
      <w:r w:rsidRPr="002C2CED">
        <w:rPr>
          <w:rFonts w:cs="Times New Roman"/>
          <w:lang w:val="uk-UA"/>
        </w:rPr>
        <w:t xml:space="preserve">Позичальник має регулярно здійснювати перевірки щодо належного використання фінансування, </w:t>
      </w:r>
      <w:r w:rsidR="004F3FDE" w:rsidRPr="002C2CED">
        <w:rPr>
          <w:rFonts w:cs="Times New Roman"/>
          <w:lang w:val="uk-UA"/>
        </w:rPr>
        <w:t>наданого</w:t>
      </w:r>
      <w:r w:rsidRPr="002C2CED">
        <w:rPr>
          <w:rFonts w:cs="Times New Roman"/>
          <w:lang w:val="uk-UA"/>
        </w:rPr>
        <w:t xml:space="preserve"> Кредитором, і забезпечувати розслідування та задовільний розгляд будь-яких гіпотетичних та фактичних випадків шахрайства, корупції або будь-якої іншої незаконної діяльності стосовно управління Кредитом, яка завдає шкоди фінансовим інтересам ЄС. Про всі такі випадки, а також про заходи, пов'язані з ними, що вживаються компетентними національними органами, включаючи юридичні дії для відновлення будь-яких коштів, наданих в рамках цієї Угоди, необхідно без затримки повідомляти Кредитора.</w:t>
      </w:r>
    </w:p>
    <w:p w:rsidR="0016145C" w:rsidRPr="002C2CED" w:rsidRDefault="0016145C" w:rsidP="0016145C">
      <w:pPr>
        <w:rPr>
          <w:lang w:val="uk-UA" w:eastAsia="zh-CN" w:bidi="ar-AE"/>
        </w:rPr>
      </w:pPr>
    </w:p>
    <w:p w:rsidR="0016145C" w:rsidRPr="002C2CED" w:rsidRDefault="0016145C" w:rsidP="0016145C">
      <w:pPr>
        <w:pStyle w:val="StandardL1"/>
        <w:spacing w:before="240"/>
        <w:rPr>
          <w:lang w:val="uk-UA"/>
        </w:rPr>
      </w:pPr>
      <w:r w:rsidRPr="002C2CED">
        <w:rPr>
          <w:lang w:val="uk-UA"/>
        </w:rPr>
        <w:t>повідомлення</w:t>
      </w:r>
    </w:p>
    <w:p w:rsidR="0016145C" w:rsidRPr="002C2CED" w:rsidRDefault="0016145C" w:rsidP="0016145C">
      <w:pPr>
        <w:pStyle w:val="StandardL7"/>
        <w:tabs>
          <w:tab w:val="clear" w:pos="4320"/>
          <w:tab w:val="num" w:pos="709"/>
        </w:tabs>
        <w:ind w:left="709" w:hanging="709"/>
        <w:rPr>
          <w:lang w:val="uk-UA"/>
        </w:rPr>
      </w:pPr>
      <w:r w:rsidRPr="002C2CED">
        <w:rPr>
          <w:lang w:val="uk-UA"/>
        </w:rPr>
        <w:t>Усі повідомлення у зв'язку з цією Угодою будуть вважатися належним чином надісланими, якщо вони надані у письмовій формі та надіслані за рек</w:t>
      </w:r>
      <w:r w:rsidR="000D2A7D" w:rsidRPr="002C2CED">
        <w:rPr>
          <w:lang w:val="uk-UA"/>
        </w:rPr>
        <w:t>візитами, вказаними у Додатку 5</w:t>
      </w:r>
      <w:r w:rsidRPr="002C2CED">
        <w:rPr>
          <w:lang w:val="uk-UA"/>
        </w:rPr>
        <w:t xml:space="preserve">. </w:t>
      </w:r>
      <w:r w:rsidR="006A0C9D" w:rsidRPr="002C2CED">
        <w:rPr>
          <w:lang w:val="uk-UA"/>
        </w:rPr>
        <w:t>Кожна із Сторін оновлює адресатів та інформує про це іншу Сторону</w:t>
      </w:r>
      <w:r w:rsidR="00DD4F93" w:rsidRPr="002C2CED">
        <w:rPr>
          <w:lang w:val="uk-UA"/>
        </w:rPr>
        <w:t>,</w:t>
      </w:r>
      <w:r w:rsidR="006A0C9D" w:rsidRPr="002C2CED">
        <w:rPr>
          <w:lang w:val="uk-UA"/>
        </w:rPr>
        <w:t xml:space="preserve"> з тим, що час від часу змінюється</w:t>
      </w:r>
      <w:r w:rsidRPr="002C2CED">
        <w:rPr>
          <w:lang w:val="uk-UA"/>
        </w:rPr>
        <w:t>.</w:t>
      </w:r>
    </w:p>
    <w:p w:rsidR="0016145C" w:rsidRPr="002C2CED" w:rsidRDefault="0016145C" w:rsidP="0016145C">
      <w:pPr>
        <w:pStyle w:val="StandardL7"/>
        <w:tabs>
          <w:tab w:val="clear" w:pos="4320"/>
          <w:tab w:val="num" w:pos="709"/>
        </w:tabs>
        <w:ind w:left="709" w:hanging="709"/>
        <w:rPr>
          <w:lang w:val="uk-UA"/>
        </w:rPr>
      </w:pPr>
      <w:r w:rsidRPr="002C2CED">
        <w:rPr>
          <w:lang w:val="uk-UA"/>
        </w:rPr>
        <w:t xml:space="preserve">Повідомлення набирають чинності на дату фактичного отримання листа електронної пошти або листа, яким такі повідомлення доставляються. </w:t>
      </w:r>
    </w:p>
    <w:p w:rsidR="008452AA" w:rsidRPr="002C2CED" w:rsidRDefault="0016145C" w:rsidP="001C036F">
      <w:pPr>
        <w:pStyle w:val="StandardL7"/>
        <w:tabs>
          <w:tab w:val="clear" w:pos="4320"/>
          <w:tab w:val="num" w:pos="709"/>
        </w:tabs>
        <w:ind w:left="709" w:hanging="709"/>
        <w:rPr>
          <w:lang w:val="uk-UA"/>
        </w:rPr>
      </w:pPr>
      <w:r w:rsidRPr="002C2CED">
        <w:rPr>
          <w:lang w:val="uk-UA"/>
        </w:rPr>
        <w:t xml:space="preserve">Усі документи, інформація та матеріали, що повинні надаватись за цією Угодою, </w:t>
      </w:r>
      <w:r w:rsidR="00EC2983" w:rsidRPr="002C2CED">
        <w:rPr>
          <w:lang w:val="uk-UA"/>
        </w:rPr>
        <w:t xml:space="preserve">повинні </w:t>
      </w:r>
      <w:r w:rsidRPr="002C2CED">
        <w:rPr>
          <w:lang w:val="uk-UA"/>
        </w:rPr>
        <w:t xml:space="preserve">бути </w:t>
      </w:r>
      <w:r w:rsidR="00EC2983" w:rsidRPr="002C2CED">
        <w:rPr>
          <w:lang w:val="uk-UA"/>
        </w:rPr>
        <w:t>ви</w:t>
      </w:r>
      <w:r w:rsidRPr="002C2CED">
        <w:rPr>
          <w:lang w:val="uk-UA"/>
        </w:rPr>
        <w:t>кладені англійською мовою.</w:t>
      </w:r>
      <w:r w:rsidR="008452AA" w:rsidRPr="002C2CED">
        <w:rPr>
          <w:lang w:val="uk-UA"/>
        </w:rPr>
        <w:t xml:space="preserve"> </w:t>
      </w:r>
    </w:p>
    <w:p w:rsidR="0016145C" w:rsidRPr="002C2CED" w:rsidRDefault="0016145C" w:rsidP="001C036F">
      <w:pPr>
        <w:pStyle w:val="StandardL7"/>
        <w:tabs>
          <w:tab w:val="clear" w:pos="4320"/>
          <w:tab w:val="num" w:pos="709"/>
        </w:tabs>
        <w:ind w:left="709" w:hanging="709"/>
        <w:rPr>
          <w:lang w:val="uk-UA"/>
        </w:rPr>
      </w:pPr>
      <w:r w:rsidRPr="002C2CED">
        <w:rPr>
          <w:lang w:val="uk-UA"/>
        </w:rPr>
        <w:lastRenderedPageBreak/>
        <w:t>Кожна зі Сторін цієї Угоди надасть іншій Стороні перелік та зразки підписів осіб, які уповноважені діяти від її імені за цією Угодою, одразу після підписання нею цієї Угоди. У той же спосіб, у разі зміни переліку, кожна зі Сторін оновить такий перелік та повідомить про це іншу Сторону цієї Угоди.</w:t>
      </w:r>
    </w:p>
    <w:p w:rsidR="0016145C" w:rsidRPr="002C2CED" w:rsidRDefault="0016145C" w:rsidP="0016145C">
      <w:pPr>
        <w:rPr>
          <w:lang w:val="uk-UA"/>
        </w:rPr>
      </w:pPr>
    </w:p>
    <w:p w:rsidR="0016145C" w:rsidRPr="002C2CED" w:rsidRDefault="0016145C" w:rsidP="0016145C">
      <w:pPr>
        <w:pStyle w:val="StandardL1"/>
        <w:spacing w:before="240"/>
        <w:rPr>
          <w:lang w:val="uk-UA"/>
        </w:rPr>
      </w:pPr>
      <w:r w:rsidRPr="002C2CED">
        <w:rPr>
          <w:lang w:val="uk-UA"/>
        </w:rPr>
        <w:t>ІНШІ ПОЛОЖЕННЯ</w:t>
      </w:r>
    </w:p>
    <w:p w:rsidR="0016145C" w:rsidRPr="002C2CED" w:rsidRDefault="0016145C" w:rsidP="0016145C">
      <w:pPr>
        <w:pStyle w:val="StandardL7"/>
        <w:tabs>
          <w:tab w:val="num" w:pos="709"/>
        </w:tabs>
        <w:ind w:left="709" w:hanging="709"/>
        <w:rPr>
          <w:lang w:val="uk-UA"/>
        </w:rPr>
      </w:pPr>
      <w:r w:rsidRPr="002C2CED">
        <w:rPr>
          <w:lang w:val="uk-UA" w:eastAsia="uk-UA"/>
        </w:rPr>
        <w:t xml:space="preserve">Якщо будь-яке одне або більше з </w:t>
      </w:r>
      <w:r w:rsidRPr="002C2CED">
        <w:rPr>
          <w:lang w:val="uk-UA"/>
        </w:rPr>
        <w:t>положень</w:t>
      </w:r>
      <w:r w:rsidRPr="002C2CED">
        <w:rPr>
          <w:lang w:val="uk-UA" w:eastAsia="uk-UA"/>
        </w:rPr>
        <w:t xml:space="preserve"> цієї Угоди виявиться або стане </w:t>
      </w:r>
      <w:r w:rsidRPr="002C2CED">
        <w:rPr>
          <w:lang w:val="uk-UA"/>
        </w:rPr>
        <w:t>повністю</w:t>
      </w:r>
      <w:r w:rsidRPr="002C2CED">
        <w:rPr>
          <w:lang w:val="uk-UA" w:eastAsia="uk-UA"/>
        </w:rPr>
        <w:t xml:space="preserve"> або частково недійсним, незаконним або таким, що не може бути примусово виконане у будь-якому відношенні за будь-яким застосовним правом, дійсність, законність та можливість примусового виконання всіх інших положень, що містяться у цій Угоді, жодним чином не зазнають від цього впливу або шкоди. Положення, які повністю або частково недійсні, незаконні або не можуть бути примусово виконані, мають тлумачитися та таким чином виконуватися відповідно до духу та мети цієї Угоди.</w:t>
      </w:r>
      <w:r w:rsidRPr="002C2CED">
        <w:rPr>
          <w:lang w:val="uk-UA"/>
        </w:rPr>
        <w:t xml:space="preserve"> </w:t>
      </w:r>
    </w:p>
    <w:p w:rsidR="0016145C" w:rsidRPr="002C2CED" w:rsidRDefault="0016145C" w:rsidP="0016145C">
      <w:pPr>
        <w:pStyle w:val="StandardL7"/>
        <w:tabs>
          <w:tab w:val="num" w:pos="709"/>
        </w:tabs>
        <w:ind w:left="709" w:hanging="709"/>
        <w:rPr>
          <w:lang w:val="uk-UA"/>
        </w:rPr>
      </w:pPr>
      <w:r w:rsidRPr="002C2CED">
        <w:rPr>
          <w:lang w:val="uk-UA" w:eastAsia="uk-UA"/>
        </w:rPr>
        <w:t>Преамбула та Додатки до цієї Угоди становлять та становитимуть невід'ємну частину цієї Угоди.</w:t>
      </w:r>
      <w:r w:rsidRPr="002C2CED">
        <w:rPr>
          <w:lang w:val="uk-UA"/>
        </w:rPr>
        <w:t xml:space="preserve"> Ця Угода включає </w:t>
      </w:r>
      <w:r w:rsidR="001616DF" w:rsidRPr="002C2CED">
        <w:rPr>
          <w:lang w:val="uk-UA"/>
        </w:rPr>
        <w:t xml:space="preserve">умови МпВ шляхом </w:t>
      </w:r>
      <w:r w:rsidRPr="002C2CED">
        <w:rPr>
          <w:lang w:val="uk-UA"/>
        </w:rPr>
        <w:t xml:space="preserve">посилання. </w:t>
      </w:r>
    </w:p>
    <w:p w:rsidR="0016145C" w:rsidRPr="002C2CED" w:rsidRDefault="0016145C" w:rsidP="0028075E">
      <w:pPr>
        <w:pStyle w:val="StandardL7"/>
        <w:tabs>
          <w:tab w:val="left" w:pos="709"/>
        </w:tabs>
        <w:ind w:left="709" w:hanging="709"/>
        <w:rPr>
          <w:lang w:val="uk-UA" w:eastAsia="uk-UA"/>
        </w:rPr>
      </w:pPr>
      <w:r w:rsidRPr="002C2CED">
        <w:rPr>
          <w:lang w:val="uk-UA" w:eastAsia="uk-UA"/>
        </w:rPr>
        <w:t xml:space="preserve">На власний розсуд, Кредитор може вдатись до Фінансових трансакцій, які також фінансують транші за іншими кредитними угодами. Якщо це матиме місце, фінансові умови таких </w:t>
      </w:r>
      <w:r w:rsidR="002000A8" w:rsidRPr="002C2CED">
        <w:rPr>
          <w:lang w:val="uk-UA" w:eastAsia="uk-UA"/>
        </w:rPr>
        <w:t>Договорів позики</w:t>
      </w:r>
      <w:r w:rsidRPr="002C2CED">
        <w:rPr>
          <w:lang w:val="uk-UA" w:eastAsia="uk-UA"/>
        </w:rPr>
        <w:t xml:space="preserve"> застосовуватимуться до Позичальника лише </w:t>
      </w:r>
      <w:r w:rsidRPr="002C2CED">
        <w:rPr>
          <w:i/>
          <w:lang w:val="uk-UA" w:eastAsia="uk-UA"/>
        </w:rPr>
        <w:t>пропорційно</w:t>
      </w:r>
      <w:r w:rsidRPr="002C2CED">
        <w:rPr>
          <w:lang w:val="uk-UA" w:eastAsia="uk-UA"/>
        </w:rPr>
        <w:t xml:space="preserve"> його Траншів.</w:t>
      </w:r>
    </w:p>
    <w:p w:rsidR="00415000" w:rsidRPr="002C2CED" w:rsidRDefault="0016145C" w:rsidP="00415000">
      <w:pPr>
        <w:pStyle w:val="StandardL7"/>
        <w:tabs>
          <w:tab w:val="left" w:pos="709"/>
        </w:tabs>
        <w:ind w:left="709" w:hanging="709"/>
        <w:rPr>
          <w:lang w:val="uk-UA" w:eastAsia="uk-UA"/>
        </w:rPr>
      </w:pPr>
      <w:r w:rsidRPr="002C2CED">
        <w:rPr>
          <w:lang w:val="uk-UA" w:eastAsia="uk-UA"/>
        </w:rPr>
        <w:t xml:space="preserve">Метою цієї Угоди є встановлення умов, за якими Кредитор надасть Позичальнику доступ до надходжень від відповідних Фінансових трансакцій, організованих Кредитором з такою метою. Тому Позичальник та Кредитор погоджуються, що їх права та зобов'язання, якщо інше не вказується у цій Угоді, визначаються та тлумачаться з посиланням на відповідну документацію запозичення. Зокрема умови </w:t>
      </w:r>
      <w:r w:rsidR="002000A8" w:rsidRPr="002C2CED">
        <w:rPr>
          <w:lang w:val="uk-UA" w:eastAsia="uk-UA"/>
        </w:rPr>
        <w:t>Договорів позики</w:t>
      </w:r>
      <w:r w:rsidRPr="002C2CED">
        <w:rPr>
          <w:lang w:val="uk-UA" w:eastAsia="uk-UA"/>
        </w:rPr>
        <w:t xml:space="preserve"> застосовуються до Угоди. Однак у разі будь-якого конфлікту між умовами цієї Угоди та будь-якого </w:t>
      </w:r>
      <w:r w:rsidR="002000A8" w:rsidRPr="002C2CED">
        <w:rPr>
          <w:lang w:val="uk-UA" w:eastAsia="uk-UA"/>
        </w:rPr>
        <w:t>Договору позики</w:t>
      </w:r>
      <w:r w:rsidRPr="002C2CED">
        <w:rPr>
          <w:lang w:val="uk-UA" w:eastAsia="uk-UA"/>
        </w:rPr>
        <w:t xml:space="preserve"> щодо запозичення, умови цієї Угоди матимуть переважну силу.</w:t>
      </w:r>
    </w:p>
    <w:p w:rsidR="00415000" w:rsidRPr="002C2CED" w:rsidRDefault="00415000" w:rsidP="00415000">
      <w:pPr>
        <w:pStyle w:val="StandardL7"/>
        <w:tabs>
          <w:tab w:val="left" w:pos="709"/>
        </w:tabs>
        <w:ind w:left="709" w:hanging="709"/>
        <w:rPr>
          <w:lang w:val="uk-UA" w:eastAsia="uk-UA"/>
        </w:rPr>
      </w:pPr>
      <w:r w:rsidRPr="002C2CED">
        <w:rPr>
          <w:lang w:val="uk-UA" w:eastAsia="uk-UA"/>
        </w:rPr>
        <w:t>Позичальник не має права відступити чи перевести будь-які із своїх прав чи обов’язків за цією Угодою без попереднього письмового погодження Кредитора</w:t>
      </w:r>
      <w:r w:rsidRPr="002C2CED">
        <w:rPr>
          <w:lang w:val="uk-UA"/>
        </w:rPr>
        <w:t>.</w:t>
      </w:r>
    </w:p>
    <w:p w:rsidR="00484E95" w:rsidRPr="002C2CED" w:rsidRDefault="002D2F38" w:rsidP="00891297">
      <w:pPr>
        <w:pStyle w:val="StandardL1"/>
        <w:spacing w:before="240"/>
        <w:rPr>
          <w:lang w:val="uk-UA"/>
        </w:rPr>
      </w:pPr>
      <w:r w:rsidRPr="002C2CED">
        <w:rPr>
          <w:bCs/>
          <w:lang w:val="uk-UA" w:eastAsia="uk-UA"/>
        </w:rPr>
        <w:t>ЗАСТОСОВНЕ ПРАВО ТА ЮРИСДИКЦІЯ</w:t>
      </w:r>
      <w:r w:rsidR="00002A4F" w:rsidRPr="002C2CED">
        <w:rPr>
          <w:bCs/>
          <w:lang w:val="uk-UA" w:eastAsia="uk-UA"/>
        </w:rPr>
        <w:t xml:space="preserve"> </w:t>
      </w:r>
    </w:p>
    <w:p w:rsidR="00484E95" w:rsidRPr="002C2CED" w:rsidRDefault="002D2F38" w:rsidP="008C1F06">
      <w:pPr>
        <w:pStyle w:val="Standard70"/>
        <w:numPr>
          <w:ilvl w:val="6"/>
          <w:numId w:val="18"/>
        </w:numPr>
        <w:tabs>
          <w:tab w:val="clear" w:pos="4320"/>
          <w:tab w:val="num" w:pos="709"/>
        </w:tabs>
        <w:ind w:left="720" w:hanging="720"/>
        <w:rPr>
          <w:lang w:val="uk-UA"/>
        </w:rPr>
      </w:pPr>
      <w:r w:rsidRPr="002C2CED">
        <w:rPr>
          <w:rFonts w:eastAsia="Times New Roman"/>
          <w:lang w:val="uk-UA" w:eastAsia="uk-UA"/>
        </w:rPr>
        <w:t xml:space="preserve">Ця Угода та будь-які позадоговірні </w:t>
      </w:r>
      <w:r w:rsidR="005B0E2B" w:rsidRPr="002C2CED">
        <w:rPr>
          <w:rFonts w:eastAsia="Times New Roman"/>
          <w:lang w:val="uk-UA" w:eastAsia="uk-UA"/>
        </w:rPr>
        <w:t>зобов’язання</w:t>
      </w:r>
      <w:r w:rsidRPr="002C2CED">
        <w:rPr>
          <w:rFonts w:eastAsia="Times New Roman"/>
          <w:lang w:val="uk-UA" w:eastAsia="uk-UA"/>
        </w:rPr>
        <w:t xml:space="preserve">, що виникають з чи у зв’язку з цією Угодою, регулюються та тлумачаться відповідно до </w:t>
      </w:r>
      <w:r w:rsidR="000C4CCA" w:rsidRPr="002C2CED">
        <w:rPr>
          <w:rFonts w:eastAsia="Times New Roman"/>
          <w:lang w:val="uk-UA" w:eastAsia="uk-UA"/>
        </w:rPr>
        <w:t>права</w:t>
      </w:r>
      <w:r w:rsidR="00395870" w:rsidRPr="002C2CED">
        <w:rPr>
          <w:rFonts w:eastAsia="Times New Roman"/>
          <w:lang w:val="uk-UA" w:eastAsia="uk-UA"/>
        </w:rPr>
        <w:t xml:space="preserve"> Європейського Союзу,  доповнен</w:t>
      </w:r>
      <w:r w:rsidR="005F31BC" w:rsidRPr="002C2CED">
        <w:rPr>
          <w:rFonts w:eastAsia="Times New Roman"/>
          <w:lang w:val="uk-UA" w:eastAsia="uk-UA"/>
        </w:rPr>
        <w:t>ого</w:t>
      </w:r>
      <w:r w:rsidR="00395870" w:rsidRPr="002C2CED">
        <w:rPr>
          <w:rFonts w:eastAsia="Times New Roman"/>
          <w:lang w:val="uk-UA" w:eastAsia="uk-UA"/>
        </w:rPr>
        <w:t>, де це необхідно</w:t>
      </w:r>
      <w:r w:rsidR="005F31BC" w:rsidRPr="002C2CED">
        <w:rPr>
          <w:rFonts w:eastAsia="Times New Roman"/>
          <w:lang w:val="uk-UA" w:eastAsia="uk-UA"/>
        </w:rPr>
        <w:t>,</w:t>
      </w:r>
      <w:r w:rsidR="00395870" w:rsidRPr="002C2CED">
        <w:rPr>
          <w:rFonts w:eastAsia="Times New Roman"/>
          <w:lang w:val="uk-UA" w:eastAsia="uk-UA"/>
        </w:rPr>
        <w:t xml:space="preserve"> </w:t>
      </w:r>
      <w:r w:rsidR="00002A4F" w:rsidRPr="002C2CED">
        <w:rPr>
          <w:rFonts w:eastAsia="Times New Roman"/>
          <w:lang w:val="uk-UA" w:eastAsia="uk-UA"/>
        </w:rPr>
        <w:t>правом</w:t>
      </w:r>
      <w:r w:rsidR="005F31BC" w:rsidRPr="002C2CED">
        <w:rPr>
          <w:rFonts w:eastAsia="Times New Roman"/>
          <w:lang w:val="uk-UA" w:eastAsia="uk-UA"/>
        </w:rPr>
        <w:t xml:space="preserve"> Люксембургу</w:t>
      </w:r>
      <w:r w:rsidR="00395870" w:rsidRPr="002C2CED">
        <w:rPr>
          <w:rFonts w:eastAsia="Times New Roman"/>
          <w:lang w:val="uk-UA" w:eastAsia="uk-UA"/>
        </w:rPr>
        <w:t xml:space="preserve">. </w:t>
      </w:r>
      <w:r w:rsidR="002524B1" w:rsidRPr="002C2CED">
        <w:rPr>
          <w:rFonts w:eastAsia="Times New Roman"/>
          <w:lang w:val="uk-UA" w:eastAsia="uk-UA"/>
        </w:rPr>
        <w:t>Договори</w:t>
      </w:r>
      <w:r w:rsidR="003E5B06" w:rsidRPr="002C2CED">
        <w:rPr>
          <w:rFonts w:eastAsia="Times New Roman"/>
          <w:lang w:val="uk-UA" w:eastAsia="uk-UA"/>
        </w:rPr>
        <w:t xml:space="preserve"> </w:t>
      </w:r>
      <w:r w:rsidR="00002A4F" w:rsidRPr="002C2CED">
        <w:rPr>
          <w:rFonts w:eastAsia="Times New Roman"/>
          <w:lang w:val="uk-UA" w:eastAsia="uk-UA"/>
        </w:rPr>
        <w:t xml:space="preserve">позики </w:t>
      </w:r>
      <w:r w:rsidR="002524B1" w:rsidRPr="002C2CED">
        <w:rPr>
          <w:rFonts w:eastAsia="Times New Roman"/>
          <w:lang w:val="uk-UA" w:eastAsia="uk-UA"/>
        </w:rPr>
        <w:t>будуть регулюватися</w:t>
      </w:r>
      <w:r w:rsidR="003E5B06" w:rsidRPr="002C2CED">
        <w:rPr>
          <w:rFonts w:eastAsia="Times New Roman"/>
          <w:lang w:val="uk-UA" w:eastAsia="uk-UA"/>
        </w:rPr>
        <w:t xml:space="preserve"> </w:t>
      </w:r>
      <w:r w:rsidR="00395870" w:rsidRPr="002C2CED">
        <w:rPr>
          <w:rFonts w:eastAsia="Times New Roman"/>
          <w:lang w:val="uk-UA" w:eastAsia="uk-UA"/>
        </w:rPr>
        <w:t xml:space="preserve"> </w:t>
      </w:r>
      <w:r w:rsidR="005F31BC" w:rsidRPr="002C2CED">
        <w:rPr>
          <w:rFonts w:eastAsia="Times New Roman"/>
          <w:lang w:val="uk-UA" w:eastAsia="uk-UA"/>
        </w:rPr>
        <w:t xml:space="preserve"> </w:t>
      </w:r>
      <w:r w:rsidR="00002A4F" w:rsidRPr="002C2CED">
        <w:rPr>
          <w:rFonts w:cs="Times New Roman"/>
          <w:lang w:val="uk-UA"/>
        </w:rPr>
        <w:t>правом</w:t>
      </w:r>
      <w:r w:rsidR="005F31BC" w:rsidRPr="002C2CED">
        <w:rPr>
          <w:rFonts w:cs="Times New Roman"/>
          <w:lang w:val="uk-UA"/>
        </w:rPr>
        <w:t xml:space="preserve"> Люксембургу</w:t>
      </w:r>
      <w:r w:rsidR="00484E95" w:rsidRPr="002C2CED">
        <w:rPr>
          <w:lang w:val="uk-UA"/>
        </w:rPr>
        <w:t>.</w:t>
      </w:r>
    </w:p>
    <w:p w:rsidR="00484E95" w:rsidRPr="002C2CED" w:rsidRDefault="002D2F38" w:rsidP="006F0C5F">
      <w:pPr>
        <w:pStyle w:val="Standard70"/>
        <w:numPr>
          <w:ilvl w:val="6"/>
          <w:numId w:val="41"/>
        </w:numPr>
        <w:tabs>
          <w:tab w:val="clear" w:pos="4320"/>
          <w:tab w:val="num" w:pos="709"/>
        </w:tabs>
        <w:ind w:left="752" w:hanging="752"/>
        <w:rPr>
          <w:lang w:val="uk-UA"/>
        </w:rPr>
      </w:pPr>
      <w:r w:rsidRPr="002C2CED">
        <w:rPr>
          <w:rFonts w:eastAsia="Times New Roman"/>
          <w:lang w:val="uk-UA" w:eastAsia="uk-UA"/>
        </w:rPr>
        <w:lastRenderedPageBreak/>
        <w:t xml:space="preserve">Сторони зобов'язуються </w:t>
      </w:r>
      <w:r w:rsidR="005B0E2B" w:rsidRPr="002C2CED">
        <w:rPr>
          <w:rFonts w:eastAsia="Times New Roman"/>
          <w:lang w:val="uk-UA" w:eastAsia="uk-UA"/>
        </w:rPr>
        <w:t>передавати</w:t>
      </w:r>
      <w:r w:rsidRPr="002C2CED">
        <w:rPr>
          <w:rFonts w:eastAsia="Times New Roman"/>
          <w:lang w:val="uk-UA" w:eastAsia="uk-UA"/>
        </w:rPr>
        <w:t xml:space="preserve"> будь-який спір, який може виникнути стосовно законності, дійсності, тлумачення або виконання цієї Угоди, </w:t>
      </w:r>
      <w:r w:rsidR="005B0E2B" w:rsidRPr="002C2CED">
        <w:rPr>
          <w:rFonts w:eastAsia="Times New Roman"/>
          <w:lang w:val="uk-UA" w:eastAsia="uk-UA"/>
        </w:rPr>
        <w:t>до виключної</w:t>
      </w:r>
      <w:r w:rsidRPr="002C2CED">
        <w:rPr>
          <w:rFonts w:eastAsia="Times New Roman"/>
          <w:lang w:val="uk-UA" w:eastAsia="uk-UA"/>
        </w:rPr>
        <w:t xml:space="preserve"> юрисдикції Суду Європейського Союзу згідно зі статтею 272 </w:t>
      </w:r>
      <w:r w:rsidR="009365BA" w:rsidRPr="002C2CED">
        <w:rPr>
          <w:rFonts w:eastAsia="Times New Roman"/>
          <w:lang w:val="uk-UA" w:eastAsia="uk-UA"/>
        </w:rPr>
        <w:t xml:space="preserve">Договору </w:t>
      </w:r>
      <w:r w:rsidRPr="002C2CED">
        <w:rPr>
          <w:rFonts w:eastAsia="Times New Roman"/>
          <w:lang w:val="uk-UA" w:eastAsia="uk-UA"/>
        </w:rPr>
        <w:t>про функціонування Європейського Союзу</w:t>
      </w:r>
      <w:r w:rsidR="00484E95" w:rsidRPr="002C2CED">
        <w:rPr>
          <w:lang w:val="uk-UA"/>
        </w:rPr>
        <w:t>.</w:t>
      </w:r>
    </w:p>
    <w:p w:rsidR="00484E95" w:rsidRPr="002C2CED" w:rsidRDefault="002D2F38" w:rsidP="00F25255">
      <w:pPr>
        <w:pStyle w:val="Standard70"/>
        <w:tabs>
          <w:tab w:val="clear" w:pos="4320"/>
          <w:tab w:val="num" w:pos="709"/>
        </w:tabs>
        <w:ind w:left="709" w:hanging="709"/>
        <w:rPr>
          <w:lang w:val="uk-UA"/>
        </w:rPr>
      </w:pPr>
      <w:r w:rsidRPr="002C2CED">
        <w:rPr>
          <w:rFonts w:eastAsia="Times New Roman"/>
          <w:lang w:val="uk-UA" w:eastAsia="uk-UA"/>
        </w:rPr>
        <w:t xml:space="preserve">Рішення Суду Європейського Союзу є повною мірою обов'язковими для Сторін та </w:t>
      </w:r>
      <w:r w:rsidR="00785F94" w:rsidRPr="002C2CED">
        <w:rPr>
          <w:rFonts w:eastAsia="Times New Roman"/>
          <w:lang w:val="uk-UA" w:eastAsia="uk-UA"/>
        </w:rPr>
        <w:t>підлягають виконанню</w:t>
      </w:r>
      <w:r w:rsidR="00484E95" w:rsidRPr="002C2CED">
        <w:rPr>
          <w:lang w:val="uk-UA"/>
        </w:rPr>
        <w:t>.</w:t>
      </w:r>
    </w:p>
    <w:p w:rsidR="00484E95" w:rsidRPr="002C2CED" w:rsidRDefault="002D2F38" w:rsidP="00525008">
      <w:pPr>
        <w:pStyle w:val="Standard70"/>
        <w:tabs>
          <w:tab w:val="clear" w:pos="4320"/>
        </w:tabs>
        <w:ind w:left="709" w:hanging="709"/>
        <w:rPr>
          <w:lang w:val="uk-UA"/>
        </w:rPr>
      </w:pPr>
      <w:r w:rsidRPr="002C2CED">
        <w:rPr>
          <w:rFonts w:eastAsia="Times New Roman"/>
          <w:lang w:val="uk-UA" w:eastAsia="uk-UA"/>
        </w:rPr>
        <w:t xml:space="preserve">Кредитор може </w:t>
      </w:r>
      <w:r w:rsidR="00E00CDF" w:rsidRPr="002C2CED">
        <w:rPr>
          <w:rFonts w:eastAsia="Times New Roman"/>
          <w:lang w:val="uk-UA" w:eastAsia="uk-UA"/>
        </w:rPr>
        <w:t>застосовувати</w:t>
      </w:r>
      <w:r w:rsidRPr="002C2CED">
        <w:rPr>
          <w:rFonts w:eastAsia="Times New Roman"/>
          <w:lang w:val="uk-UA" w:eastAsia="uk-UA"/>
        </w:rPr>
        <w:t xml:space="preserve"> будь-яке рішення</w:t>
      </w:r>
      <w:r w:rsidR="00E00CDF" w:rsidRPr="002C2CED">
        <w:rPr>
          <w:rFonts w:eastAsia="Times New Roman"/>
          <w:lang w:val="uk-UA" w:eastAsia="uk-UA"/>
        </w:rPr>
        <w:t>, отримане від</w:t>
      </w:r>
      <w:r w:rsidRPr="002C2CED">
        <w:rPr>
          <w:rFonts w:eastAsia="Times New Roman"/>
          <w:lang w:val="uk-UA" w:eastAsia="uk-UA"/>
        </w:rPr>
        <w:t xml:space="preserve"> Суду Європейського Союзу</w:t>
      </w:r>
      <w:r w:rsidR="00E00CDF" w:rsidRPr="002C2CED">
        <w:rPr>
          <w:rFonts w:eastAsia="Times New Roman"/>
          <w:lang w:val="uk-UA" w:eastAsia="uk-UA"/>
        </w:rPr>
        <w:t>,</w:t>
      </w:r>
      <w:r w:rsidRPr="002C2CED">
        <w:rPr>
          <w:rFonts w:eastAsia="Times New Roman"/>
          <w:lang w:val="uk-UA" w:eastAsia="uk-UA"/>
        </w:rPr>
        <w:t xml:space="preserve"> або інші права </w:t>
      </w:r>
      <w:r w:rsidR="005B0E2B" w:rsidRPr="002C2CED">
        <w:rPr>
          <w:rFonts w:eastAsia="Times New Roman"/>
          <w:lang w:val="uk-UA" w:eastAsia="uk-UA"/>
        </w:rPr>
        <w:t>щодо</w:t>
      </w:r>
      <w:r w:rsidRPr="002C2CED">
        <w:rPr>
          <w:rFonts w:eastAsia="Times New Roman"/>
          <w:lang w:val="uk-UA" w:eastAsia="uk-UA"/>
        </w:rPr>
        <w:t xml:space="preserve"> Позичальника в судах країни Позичальника</w:t>
      </w:r>
      <w:r w:rsidR="00525008" w:rsidRPr="002C2CED">
        <w:rPr>
          <w:rFonts w:eastAsia="Times New Roman"/>
          <w:lang w:val="uk-UA" w:eastAsia="uk-UA"/>
        </w:rPr>
        <w:t xml:space="preserve"> відповідно до порядку примусового виконання рішень міжнародних арбітражних судів, встановленого законодавством України</w:t>
      </w:r>
      <w:r w:rsidR="00484E95" w:rsidRPr="002C2CED">
        <w:rPr>
          <w:lang w:val="uk-UA"/>
        </w:rPr>
        <w:t>.</w:t>
      </w:r>
    </w:p>
    <w:p w:rsidR="005A01B5" w:rsidRPr="002C2CED" w:rsidRDefault="002D2F38" w:rsidP="005A01B5">
      <w:pPr>
        <w:pStyle w:val="Standard70"/>
        <w:tabs>
          <w:tab w:val="clear" w:pos="4320"/>
          <w:tab w:val="num" w:pos="709"/>
        </w:tabs>
        <w:ind w:left="709" w:hanging="709"/>
        <w:rPr>
          <w:rFonts w:ascii="Sylfaen" w:hAnsi="Sylfaen"/>
          <w:lang w:val="uk-UA"/>
        </w:rPr>
      </w:pPr>
      <w:r w:rsidRPr="002C2CED">
        <w:rPr>
          <w:rFonts w:eastAsia="Times New Roman"/>
          <w:lang w:val="uk-UA" w:eastAsia="uk-UA"/>
        </w:rPr>
        <w:t>Позичальник цим безвідклично та безумовно відмовляється від будь-якого імунітету, на який він або будь-яке його майно має право або може мати право, від судового провадження стосовно цієї Угоди, включаючи, без обмежень, імунітет від позову, судового рішення чи іншого наказу, обтяження, арешту чи судової заборони до винесення рішення та від виконання, та примусового виконання щодо своїх активів у тій мірі, яка не заборонена імперативними положеннями права</w:t>
      </w:r>
      <w:r w:rsidR="00484E95" w:rsidRPr="002C2CED">
        <w:rPr>
          <w:lang w:val="uk-UA"/>
        </w:rPr>
        <w:t>.</w:t>
      </w:r>
      <w:r w:rsidR="005A01B5" w:rsidRPr="002C2CED">
        <w:rPr>
          <w:rFonts w:ascii="Sylfaen" w:hAnsi="Sylfaen"/>
          <w:lang w:val="uk-UA"/>
        </w:rPr>
        <w:t xml:space="preserve"> </w:t>
      </w:r>
    </w:p>
    <w:p w:rsidR="00C10588" w:rsidRPr="002C2CED" w:rsidRDefault="00C10588" w:rsidP="00D23F60">
      <w:pPr>
        <w:ind w:left="709" w:hanging="709"/>
        <w:jc w:val="both"/>
        <w:rPr>
          <w:lang w:val="uk-UA" w:eastAsia="zh-CN" w:bidi="ar-AE"/>
        </w:rPr>
      </w:pPr>
      <w:r w:rsidRPr="002C2CED">
        <w:rPr>
          <w:lang w:val="uk-UA" w:eastAsia="zh-CN" w:bidi="ar-AE"/>
        </w:rPr>
        <w:t>(6)</w:t>
      </w:r>
      <w:r w:rsidRPr="002C2CED">
        <w:rPr>
          <w:lang w:val="uk-UA" w:eastAsia="zh-CN" w:bidi="ar-AE"/>
        </w:rPr>
        <w:tab/>
      </w:r>
      <w:r w:rsidR="004763BF" w:rsidRPr="002C2CED">
        <w:rPr>
          <w:lang w:val="uk-UA" w:eastAsia="zh-CN" w:bidi="ar-AE"/>
        </w:rPr>
        <w:t>Кредитор визнає, що Позичальник вважає цю Угоду міжнародним договором у розумінні статті 2 Закону України "Про міжнародні договори України"</w:t>
      </w:r>
      <w:r w:rsidR="00415000" w:rsidRPr="002C2CED">
        <w:rPr>
          <w:lang w:val="uk-UA" w:eastAsia="zh-CN" w:bidi="ar-AE"/>
        </w:rPr>
        <w:t>.</w:t>
      </w:r>
    </w:p>
    <w:p w:rsidR="00484E95" w:rsidRPr="002C2CED" w:rsidRDefault="002D2F38" w:rsidP="00891297">
      <w:pPr>
        <w:pStyle w:val="StandardL1"/>
        <w:spacing w:before="240"/>
        <w:rPr>
          <w:lang w:val="uk-UA"/>
        </w:rPr>
      </w:pPr>
      <w:r w:rsidRPr="002C2CED">
        <w:rPr>
          <w:bCs/>
          <w:lang w:val="uk-UA" w:eastAsia="uk-UA"/>
        </w:rPr>
        <w:t>НАБРАННЯ ЧИННОСТІ</w:t>
      </w:r>
    </w:p>
    <w:p w:rsidR="00484E95" w:rsidRPr="002C2CED" w:rsidRDefault="00484E95" w:rsidP="008C1F06">
      <w:pPr>
        <w:pStyle w:val="Standard70"/>
        <w:numPr>
          <w:ilvl w:val="6"/>
          <w:numId w:val="19"/>
        </w:numPr>
        <w:tabs>
          <w:tab w:val="clear" w:pos="4320"/>
          <w:tab w:val="num" w:pos="709"/>
        </w:tabs>
        <w:ind w:left="720" w:hanging="720"/>
        <w:rPr>
          <w:lang w:val="uk-UA"/>
        </w:rPr>
      </w:pPr>
      <w:r w:rsidRPr="002C2CED">
        <w:rPr>
          <w:lang w:val="uk-UA"/>
        </w:rPr>
        <w:tab/>
      </w:r>
      <w:r w:rsidR="002D2F38" w:rsidRPr="002C2CED">
        <w:rPr>
          <w:rFonts w:eastAsia="Times New Roman"/>
          <w:lang w:val="uk-UA" w:eastAsia="uk-UA"/>
        </w:rPr>
        <w:t xml:space="preserve">Після її підписання всіма Сторонами, ця Угода набирає чинності </w:t>
      </w:r>
      <w:r w:rsidR="00F0471A" w:rsidRPr="002C2CED">
        <w:rPr>
          <w:rFonts w:eastAsia="Times New Roman"/>
          <w:lang w:val="uk-UA" w:eastAsia="uk-UA"/>
        </w:rPr>
        <w:t>з дня</w:t>
      </w:r>
      <w:r w:rsidR="002D2F38" w:rsidRPr="002C2CED">
        <w:rPr>
          <w:rFonts w:eastAsia="Times New Roman"/>
          <w:lang w:val="uk-UA" w:eastAsia="uk-UA"/>
        </w:rPr>
        <w:t xml:space="preserve">, </w:t>
      </w:r>
      <w:r w:rsidR="00F0471A" w:rsidRPr="002C2CED">
        <w:rPr>
          <w:rFonts w:eastAsia="Times New Roman"/>
          <w:lang w:val="uk-UA" w:eastAsia="uk-UA"/>
        </w:rPr>
        <w:t xml:space="preserve">коли </w:t>
      </w:r>
      <w:r w:rsidR="002D2F38" w:rsidRPr="002C2CED">
        <w:rPr>
          <w:rFonts w:eastAsia="Times New Roman"/>
          <w:lang w:val="uk-UA" w:eastAsia="uk-UA"/>
        </w:rPr>
        <w:t>Кредитор отрима</w:t>
      </w:r>
      <w:r w:rsidR="00F0471A" w:rsidRPr="002C2CED">
        <w:rPr>
          <w:rFonts w:eastAsia="Times New Roman"/>
          <w:lang w:val="uk-UA" w:eastAsia="uk-UA"/>
        </w:rPr>
        <w:t>в</w:t>
      </w:r>
      <w:r w:rsidR="002D2F38" w:rsidRPr="002C2CED">
        <w:rPr>
          <w:rFonts w:eastAsia="Times New Roman"/>
          <w:lang w:val="uk-UA" w:eastAsia="uk-UA"/>
        </w:rPr>
        <w:t xml:space="preserve"> офіційне повідомлення у формі Юридичного висновку (Додаток 4 до цієї Угоди) від Позичальника про те, що всі конституційні та юридичні вимоги для набрання цією Угодою чинності та дійсне і беззаперечне </w:t>
      </w:r>
      <w:r w:rsidR="00FE77F8" w:rsidRPr="002C2CED">
        <w:rPr>
          <w:rFonts w:eastAsia="Times New Roman"/>
          <w:lang w:val="uk-UA" w:eastAsia="uk-UA"/>
        </w:rPr>
        <w:t>взяття зобов’язання</w:t>
      </w:r>
      <w:r w:rsidR="00996561" w:rsidRPr="002C2CED">
        <w:rPr>
          <w:rFonts w:eastAsia="Times New Roman"/>
          <w:lang w:val="uk-UA" w:eastAsia="uk-UA"/>
        </w:rPr>
        <w:t xml:space="preserve"> </w:t>
      </w:r>
      <w:r w:rsidR="002D2F38" w:rsidRPr="002C2CED">
        <w:rPr>
          <w:rFonts w:eastAsia="Times New Roman"/>
          <w:lang w:val="uk-UA" w:eastAsia="uk-UA"/>
        </w:rPr>
        <w:t>Позичальник</w:t>
      </w:r>
      <w:r w:rsidR="00FE77F8" w:rsidRPr="002C2CED">
        <w:rPr>
          <w:rFonts w:eastAsia="Times New Roman"/>
          <w:lang w:val="uk-UA" w:eastAsia="uk-UA"/>
        </w:rPr>
        <w:t>ом</w:t>
      </w:r>
      <w:r w:rsidR="002D2F38" w:rsidRPr="002C2CED">
        <w:rPr>
          <w:rFonts w:eastAsia="Times New Roman"/>
          <w:lang w:val="uk-UA" w:eastAsia="uk-UA"/>
        </w:rPr>
        <w:t xml:space="preserve"> </w:t>
      </w:r>
      <w:r w:rsidR="00FE77F8" w:rsidRPr="002C2CED">
        <w:rPr>
          <w:rFonts w:eastAsia="Times New Roman"/>
          <w:lang w:val="uk-UA" w:eastAsia="uk-UA"/>
        </w:rPr>
        <w:t xml:space="preserve">за </w:t>
      </w:r>
      <w:r w:rsidR="002D2F38" w:rsidRPr="002C2CED">
        <w:rPr>
          <w:rFonts w:eastAsia="Times New Roman"/>
          <w:lang w:val="uk-UA" w:eastAsia="uk-UA"/>
        </w:rPr>
        <w:t>всім</w:t>
      </w:r>
      <w:r w:rsidR="00FE77F8" w:rsidRPr="002C2CED">
        <w:rPr>
          <w:rFonts w:eastAsia="Times New Roman"/>
          <w:lang w:val="uk-UA" w:eastAsia="uk-UA"/>
        </w:rPr>
        <w:t>а</w:t>
      </w:r>
      <w:r w:rsidR="002D2F38" w:rsidRPr="002C2CED">
        <w:rPr>
          <w:rFonts w:eastAsia="Times New Roman"/>
          <w:lang w:val="uk-UA" w:eastAsia="uk-UA"/>
        </w:rPr>
        <w:t xml:space="preserve"> обов’язкам</w:t>
      </w:r>
      <w:r w:rsidR="00FE77F8" w:rsidRPr="002C2CED">
        <w:rPr>
          <w:rFonts w:eastAsia="Times New Roman"/>
          <w:lang w:val="uk-UA" w:eastAsia="uk-UA"/>
        </w:rPr>
        <w:t>и</w:t>
      </w:r>
      <w:r w:rsidR="002D2F38" w:rsidRPr="002C2CED">
        <w:rPr>
          <w:rFonts w:eastAsia="Times New Roman"/>
          <w:lang w:val="uk-UA" w:eastAsia="uk-UA"/>
        </w:rPr>
        <w:t xml:space="preserve"> за цією Угодою, були виконані</w:t>
      </w:r>
      <w:r w:rsidRPr="002C2CED">
        <w:rPr>
          <w:lang w:val="uk-UA"/>
        </w:rPr>
        <w:t>.</w:t>
      </w:r>
    </w:p>
    <w:p w:rsidR="00484E95" w:rsidRPr="002C2CED" w:rsidRDefault="00484E95" w:rsidP="00F25255">
      <w:pPr>
        <w:pStyle w:val="Standard70"/>
        <w:tabs>
          <w:tab w:val="clear" w:pos="4320"/>
          <w:tab w:val="num" w:pos="709"/>
        </w:tabs>
        <w:ind w:left="709" w:hanging="709"/>
        <w:rPr>
          <w:lang w:val="uk-UA"/>
        </w:rPr>
      </w:pPr>
      <w:r w:rsidRPr="002C2CED">
        <w:rPr>
          <w:lang w:val="uk-UA"/>
        </w:rPr>
        <w:tab/>
      </w:r>
      <w:r w:rsidR="002D2F38" w:rsidRPr="002C2CED">
        <w:rPr>
          <w:rFonts w:eastAsia="Times New Roman"/>
          <w:lang w:val="uk-UA" w:eastAsia="uk-UA"/>
        </w:rPr>
        <w:t>Набрання чинності має відбутися не пізніше, ніж через 6 місяців після підписання Угоди. Якщо Угода не набрала чинності до такої дати, вона перестає бути обов'язковою для Сторін цієї Угоди</w:t>
      </w:r>
      <w:r w:rsidRPr="002C2CED">
        <w:rPr>
          <w:lang w:val="uk-UA"/>
        </w:rPr>
        <w:t>.</w:t>
      </w:r>
    </w:p>
    <w:p w:rsidR="00484E95" w:rsidRPr="002C2CED" w:rsidRDefault="002D2F38" w:rsidP="00891297">
      <w:pPr>
        <w:pStyle w:val="StandardL1"/>
        <w:spacing w:before="240"/>
        <w:rPr>
          <w:lang w:val="uk-UA"/>
        </w:rPr>
      </w:pPr>
      <w:r w:rsidRPr="002C2CED">
        <w:rPr>
          <w:bCs/>
          <w:lang w:val="uk-UA" w:eastAsia="uk-UA"/>
        </w:rPr>
        <w:t>ПІДПИСАННЯ УГОДИ</w:t>
      </w:r>
    </w:p>
    <w:p w:rsidR="00484E95" w:rsidRPr="002C2CED" w:rsidRDefault="002D2F38" w:rsidP="004D350F">
      <w:pPr>
        <w:pStyle w:val="BodyText1"/>
        <w:ind w:left="720"/>
        <w:rPr>
          <w:lang w:val="uk-UA"/>
        </w:rPr>
      </w:pPr>
      <w:r w:rsidRPr="002C2CED">
        <w:rPr>
          <w:szCs w:val="24"/>
          <w:lang w:val="uk-UA" w:eastAsia="uk-UA"/>
        </w:rPr>
        <w:t>Ця Угода підписується кожною Стороною у чотирьох оригінальних примірниках англійською мовою, кожен з яких є оригінальним документом</w:t>
      </w:r>
      <w:ins w:id="1" w:author="Тесля Ірина Юріївна" w:date="2020-06-26T12:26:00Z">
        <w:r w:rsidR="004763BF" w:rsidRPr="002C2CED">
          <w:rPr>
            <w:szCs w:val="24"/>
            <w:lang w:val="uk-UA" w:eastAsia="uk-UA"/>
          </w:rPr>
          <w:t xml:space="preserve"> </w:t>
        </w:r>
      </w:ins>
    </w:p>
    <w:p w:rsidR="00484E95" w:rsidRPr="002C2CED" w:rsidRDefault="002D2F38" w:rsidP="00891297">
      <w:pPr>
        <w:pStyle w:val="StandardL1"/>
        <w:spacing w:before="240"/>
        <w:rPr>
          <w:lang w:val="uk-UA"/>
        </w:rPr>
      </w:pPr>
      <w:r w:rsidRPr="002C2CED">
        <w:rPr>
          <w:bCs/>
          <w:lang w:val="uk-UA" w:eastAsia="uk-UA"/>
        </w:rPr>
        <w:t>ДОДАТКИ</w:t>
      </w:r>
    </w:p>
    <w:p w:rsidR="002D2F38" w:rsidRPr="002C2CED" w:rsidRDefault="002D2F38" w:rsidP="002D2F38">
      <w:pPr>
        <w:spacing w:before="100" w:beforeAutospacing="1" w:after="100" w:afterAutospacing="1"/>
        <w:ind w:left="708"/>
        <w:rPr>
          <w:szCs w:val="24"/>
          <w:lang w:val="uk-UA" w:eastAsia="uk-UA"/>
        </w:rPr>
      </w:pPr>
      <w:r w:rsidRPr="002C2CED">
        <w:rPr>
          <w:szCs w:val="24"/>
          <w:lang w:val="uk-UA" w:eastAsia="uk-UA"/>
        </w:rPr>
        <w:t>Додатки до цієї Угоди становлять її невід'ємну частину:</w:t>
      </w:r>
    </w:p>
    <w:p w:rsidR="002D2F38" w:rsidRPr="002C2CED" w:rsidRDefault="002D2F38" w:rsidP="002D2F38">
      <w:pPr>
        <w:spacing w:before="100" w:beforeAutospacing="1" w:after="100" w:afterAutospacing="1"/>
        <w:ind w:left="708"/>
        <w:rPr>
          <w:szCs w:val="24"/>
          <w:lang w:val="uk-UA" w:eastAsia="uk-UA"/>
        </w:rPr>
      </w:pPr>
      <w:r w:rsidRPr="002C2CED">
        <w:rPr>
          <w:szCs w:val="24"/>
          <w:lang w:val="uk-UA" w:eastAsia="uk-UA"/>
        </w:rPr>
        <w:t xml:space="preserve">1. Форма Запиту </w:t>
      </w:r>
      <w:r w:rsidR="005B0E2B" w:rsidRPr="002C2CED">
        <w:rPr>
          <w:szCs w:val="24"/>
          <w:lang w:val="uk-UA" w:eastAsia="uk-UA"/>
        </w:rPr>
        <w:t xml:space="preserve">про </w:t>
      </w:r>
      <w:r w:rsidR="00FE77F8" w:rsidRPr="002C2CED">
        <w:rPr>
          <w:szCs w:val="24"/>
          <w:lang w:val="uk-UA" w:eastAsia="uk-UA"/>
        </w:rPr>
        <w:t>надання</w:t>
      </w:r>
      <w:r w:rsidRPr="002C2CED">
        <w:rPr>
          <w:szCs w:val="24"/>
          <w:lang w:val="uk-UA" w:eastAsia="uk-UA"/>
        </w:rPr>
        <w:t xml:space="preserve"> коштів</w:t>
      </w:r>
    </w:p>
    <w:p w:rsidR="002D2F38" w:rsidRPr="002C2CED" w:rsidRDefault="002D2F38" w:rsidP="002D2F38">
      <w:pPr>
        <w:spacing w:before="100" w:beforeAutospacing="1" w:after="100" w:afterAutospacing="1"/>
        <w:ind w:left="708"/>
        <w:rPr>
          <w:szCs w:val="24"/>
          <w:lang w:val="uk-UA" w:eastAsia="uk-UA"/>
        </w:rPr>
      </w:pPr>
      <w:r w:rsidRPr="002C2CED">
        <w:rPr>
          <w:szCs w:val="24"/>
          <w:lang w:val="uk-UA" w:eastAsia="uk-UA"/>
        </w:rPr>
        <w:t>2. Форма Повідомлення про підтвердження</w:t>
      </w:r>
    </w:p>
    <w:p w:rsidR="0036375C" w:rsidRPr="002C2CED" w:rsidRDefault="0036375C" w:rsidP="002D2F38">
      <w:pPr>
        <w:spacing w:before="100" w:beforeAutospacing="1" w:after="100" w:afterAutospacing="1"/>
        <w:ind w:left="708"/>
        <w:rPr>
          <w:szCs w:val="24"/>
          <w:lang w:val="uk-UA" w:eastAsia="uk-UA"/>
        </w:rPr>
      </w:pPr>
      <w:r w:rsidRPr="002C2CED">
        <w:rPr>
          <w:szCs w:val="24"/>
          <w:lang w:val="uk-UA" w:eastAsia="uk-UA"/>
        </w:rPr>
        <w:lastRenderedPageBreak/>
        <w:t xml:space="preserve">3. Форма </w:t>
      </w:r>
      <w:r w:rsidR="003E5B06" w:rsidRPr="002C2CED">
        <w:rPr>
          <w:szCs w:val="24"/>
          <w:lang w:val="uk-UA" w:eastAsia="uk-UA"/>
        </w:rPr>
        <w:t xml:space="preserve">Декларації </w:t>
      </w:r>
      <w:r w:rsidRPr="002C2CED">
        <w:rPr>
          <w:szCs w:val="24"/>
          <w:lang w:val="uk-UA" w:eastAsia="uk-UA"/>
        </w:rPr>
        <w:t>про використання кредитних траншів</w:t>
      </w:r>
    </w:p>
    <w:p w:rsidR="00484E95" w:rsidRPr="002C2CED" w:rsidRDefault="002D2F38" w:rsidP="005B0E2B">
      <w:pPr>
        <w:spacing w:before="100" w:beforeAutospacing="1" w:after="100" w:afterAutospacing="1"/>
        <w:ind w:left="708"/>
        <w:rPr>
          <w:lang w:val="uk-UA"/>
        </w:rPr>
      </w:pPr>
      <w:r w:rsidRPr="002C2CED">
        <w:rPr>
          <w:lang w:val="uk-UA" w:eastAsia="uk-UA"/>
        </w:rPr>
        <w:t xml:space="preserve">4. Форма </w:t>
      </w:r>
      <w:r w:rsidR="007A1880" w:rsidRPr="002C2CED">
        <w:rPr>
          <w:lang w:val="uk-UA" w:eastAsia="uk-UA"/>
        </w:rPr>
        <w:t>ю</w:t>
      </w:r>
      <w:r w:rsidRPr="002C2CED">
        <w:rPr>
          <w:lang w:val="uk-UA" w:eastAsia="uk-UA"/>
        </w:rPr>
        <w:t>ридичного висновку</w:t>
      </w:r>
    </w:p>
    <w:p w:rsidR="00484E95" w:rsidRPr="002C2CED" w:rsidRDefault="00581FD7" w:rsidP="005B0E2B">
      <w:pPr>
        <w:spacing w:before="100" w:beforeAutospacing="1" w:after="100" w:afterAutospacing="1"/>
        <w:ind w:left="708"/>
        <w:rPr>
          <w:lang w:val="uk-UA" w:eastAsia="zh-CN" w:bidi="ar-AE"/>
        </w:rPr>
      </w:pPr>
      <w:r w:rsidRPr="002C2CED">
        <w:rPr>
          <w:lang w:val="uk-UA"/>
        </w:rPr>
        <w:t>5</w:t>
      </w:r>
      <w:r w:rsidR="005B0E2B" w:rsidRPr="002C2CED">
        <w:rPr>
          <w:lang w:val="uk-UA"/>
        </w:rPr>
        <w:t xml:space="preserve">. </w:t>
      </w:r>
      <w:r w:rsidR="002D2F38" w:rsidRPr="002C2CED">
        <w:rPr>
          <w:szCs w:val="24"/>
          <w:lang w:val="uk-UA" w:eastAsia="uk-UA"/>
        </w:rPr>
        <w:t>Список контактів</w:t>
      </w:r>
    </w:p>
    <w:p w:rsidR="00484E95" w:rsidRPr="002C2CED" w:rsidRDefault="00484E95" w:rsidP="00CE146A">
      <w:pPr>
        <w:tabs>
          <w:tab w:val="left" w:pos="-1440"/>
          <w:tab w:val="left" w:pos="-720"/>
          <w:tab w:val="left" w:pos="0"/>
          <w:tab w:val="left" w:pos="544"/>
          <w:tab w:val="left" w:pos="1110"/>
          <w:tab w:val="left" w:pos="2160"/>
        </w:tabs>
        <w:suppressAutoHyphens/>
        <w:jc w:val="both"/>
        <w:rPr>
          <w:lang w:val="uk-UA"/>
        </w:rPr>
      </w:pPr>
    </w:p>
    <w:p w:rsidR="00484E95" w:rsidRPr="002C2CED" w:rsidRDefault="00484E95">
      <w:pPr>
        <w:keepNext/>
        <w:keepLines/>
        <w:tabs>
          <w:tab w:val="left" w:pos="-1440"/>
          <w:tab w:val="left" w:pos="-720"/>
          <w:tab w:val="left" w:pos="0"/>
          <w:tab w:val="left" w:pos="544"/>
          <w:tab w:val="left" w:pos="1110"/>
          <w:tab w:val="left" w:pos="2160"/>
        </w:tabs>
        <w:suppressAutoHyphens/>
        <w:jc w:val="both"/>
        <w:rPr>
          <w:lang w:val="uk-UA"/>
        </w:rPr>
      </w:pPr>
    </w:p>
    <w:p w:rsidR="00484E95" w:rsidRPr="002C2CED" w:rsidRDefault="002D2F38">
      <w:pPr>
        <w:keepNext/>
        <w:keepLines/>
        <w:tabs>
          <w:tab w:val="left" w:pos="-1440"/>
          <w:tab w:val="left" w:pos="-720"/>
          <w:tab w:val="left" w:pos="0"/>
          <w:tab w:val="left" w:pos="544"/>
          <w:tab w:val="left" w:pos="1110"/>
          <w:tab w:val="left" w:pos="2160"/>
        </w:tabs>
        <w:suppressAutoHyphens/>
        <w:jc w:val="both"/>
        <w:rPr>
          <w:lang w:val="uk-UA"/>
        </w:rPr>
      </w:pPr>
      <w:r w:rsidRPr="002C2CED">
        <w:rPr>
          <w:szCs w:val="24"/>
          <w:lang w:val="uk-UA" w:eastAsia="uk-UA"/>
        </w:rPr>
        <w:t xml:space="preserve">Учинено в </w:t>
      </w:r>
      <w:r w:rsidR="002C2CED" w:rsidRPr="002C2CED">
        <w:rPr>
          <w:szCs w:val="24"/>
          <w:lang w:val="uk-UA" w:eastAsia="uk-UA"/>
        </w:rPr>
        <w:t xml:space="preserve">м. Брюсселі 23 липня 2020 року </w:t>
      </w:r>
      <w:r w:rsidR="000B44A1" w:rsidRPr="002C2CED">
        <w:rPr>
          <w:szCs w:val="24"/>
          <w:lang w:val="uk-UA" w:eastAsia="uk-UA"/>
        </w:rPr>
        <w:t xml:space="preserve"> в </w:t>
      </w:r>
      <w:r w:rsidR="002C2CED" w:rsidRPr="002C2CED">
        <w:rPr>
          <w:szCs w:val="24"/>
          <w:lang w:val="uk-UA" w:eastAsia="uk-UA"/>
        </w:rPr>
        <w:t>двох</w:t>
      </w:r>
      <w:r w:rsidR="000B44A1" w:rsidRPr="002C2CED">
        <w:rPr>
          <w:szCs w:val="24"/>
          <w:lang w:val="uk-UA" w:eastAsia="uk-UA"/>
        </w:rPr>
        <w:t xml:space="preserve"> примірниках</w:t>
      </w:r>
      <w:r w:rsidRPr="002C2CED">
        <w:rPr>
          <w:szCs w:val="24"/>
          <w:lang w:val="uk-UA" w:eastAsia="uk-UA"/>
        </w:rPr>
        <w:t>.</w:t>
      </w:r>
    </w:p>
    <w:p w:rsidR="00484E95" w:rsidRPr="002C2CED" w:rsidRDefault="00484E95" w:rsidP="00415000">
      <w:pPr>
        <w:pStyle w:val="ListParagraph1"/>
        <w:rPr>
          <w:lang w:val="uk-UA"/>
        </w:rPr>
      </w:pPr>
    </w:p>
    <w:p w:rsidR="00415000" w:rsidRPr="002C2CED" w:rsidRDefault="00415000" w:rsidP="00415000">
      <w:pPr>
        <w:pStyle w:val="ListParagraph1"/>
        <w:rPr>
          <w:lang w:val="uk-UA"/>
        </w:rPr>
      </w:pPr>
    </w:p>
    <w:tbl>
      <w:tblPr>
        <w:tblW w:w="9356" w:type="dxa"/>
        <w:tblInd w:w="-34" w:type="dxa"/>
        <w:tblLook w:val="04A0" w:firstRow="1" w:lastRow="0" w:firstColumn="1" w:lastColumn="0" w:noHBand="0" w:noVBand="1"/>
      </w:tblPr>
      <w:tblGrid>
        <w:gridCol w:w="4561"/>
        <w:gridCol w:w="4795"/>
      </w:tblGrid>
      <w:tr w:rsidR="00415000" w:rsidRPr="002C2CED" w:rsidTr="00555FD4">
        <w:tc>
          <w:tcPr>
            <w:tcW w:w="4561" w:type="dxa"/>
            <w:shd w:val="clear" w:color="auto" w:fill="auto"/>
          </w:tcPr>
          <w:p w:rsidR="00415000" w:rsidRPr="002C2CED" w:rsidRDefault="002C2CED" w:rsidP="00555FD4">
            <w:pPr>
              <w:pStyle w:val="ListParagraph1"/>
              <w:ind w:left="0"/>
              <w:jc w:val="center"/>
              <w:rPr>
                <w:rFonts w:eastAsia="Calibri"/>
                <w:lang w:val="uk-UA"/>
              </w:rPr>
            </w:pPr>
            <w:r w:rsidRPr="002C2CED">
              <w:rPr>
                <w:rFonts w:eastAsia="Calibri"/>
                <w:lang w:val="uk-UA"/>
              </w:rPr>
              <w:t>ЗА</w:t>
            </w:r>
            <w:r w:rsidR="007C0294" w:rsidRPr="002C2CED">
              <w:rPr>
                <w:rFonts w:eastAsia="Calibri"/>
                <w:lang w:val="uk-UA"/>
              </w:rPr>
              <w:t xml:space="preserve"> УКРАЇНУ</w:t>
            </w:r>
          </w:p>
          <w:p w:rsidR="00415000" w:rsidRPr="002C2CED" w:rsidRDefault="00415000" w:rsidP="00555FD4">
            <w:pPr>
              <w:pStyle w:val="ListParagraph1"/>
              <w:ind w:left="0"/>
              <w:jc w:val="center"/>
              <w:rPr>
                <w:rFonts w:eastAsia="Calibri"/>
                <w:lang w:val="uk-UA"/>
              </w:rPr>
            </w:pPr>
            <w:r w:rsidRPr="002C2CED">
              <w:rPr>
                <w:rFonts w:eastAsia="Calibri"/>
                <w:lang w:val="uk-UA"/>
              </w:rPr>
              <w:t>як Позичальник</w:t>
            </w:r>
            <w:r w:rsidR="007C0294" w:rsidRPr="002C2CED">
              <w:rPr>
                <w:rFonts w:eastAsia="Calibri"/>
                <w:lang w:val="uk-UA"/>
              </w:rPr>
              <w:t>а</w:t>
            </w:r>
          </w:p>
          <w:p w:rsidR="00415000" w:rsidRPr="002C2CED" w:rsidRDefault="00415000" w:rsidP="00555FD4">
            <w:pPr>
              <w:pStyle w:val="ListParagraph1"/>
              <w:ind w:left="0"/>
              <w:jc w:val="center"/>
              <w:rPr>
                <w:rFonts w:eastAsia="Calibri"/>
                <w:lang w:val="uk-UA"/>
              </w:rPr>
            </w:pPr>
          </w:p>
          <w:p w:rsidR="00415000" w:rsidRPr="002C2CED" w:rsidRDefault="002C2CED" w:rsidP="00555FD4">
            <w:pPr>
              <w:pStyle w:val="ListParagraph1"/>
              <w:ind w:left="0"/>
              <w:jc w:val="center"/>
              <w:rPr>
                <w:rFonts w:eastAsia="Calibri"/>
                <w:i/>
                <w:lang w:val="uk-UA"/>
              </w:rPr>
            </w:pPr>
            <w:r w:rsidRPr="002C2CED">
              <w:rPr>
                <w:rFonts w:eastAsia="Calibri"/>
                <w:i/>
                <w:lang w:val="uk-UA"/>
              </w:rPr>
              <w:t>(підпис)</w:t>
            </w:r>
          </w:p>
          <w:p w:rsidR="002C2CED" w:rsidRPr="002C2CED" w:rsidRDefault="002C2CED" w:rsidP="00555FD4">
            <w:pPr>
              <w:pStyle w:val="ListParagraph1"/>
              <w:ind w:left="0"/>
              <w:jc w:val="center"/>
              <w:rPr>
                <w:rFonts w:eastAsia="Calibri"/>
                <w:lang w:val="uk-UA"/>
              </w:rPr>
            </w:pPr>
          </w:p>
          <w:p w:rsidR="002C2CED" w:rsidRPr="002C2CED" w:rsidRDefault="002C2CED" w:rsidP="00555FD4">
            <w:pPr>
              <w:pStyle w:val="ListParagraph1"/>
              <w:ind w:left="0"/>
              <w:jc w:val="center"/>
              <w:rPr>
                <w:rFonts w:eastAsia="Calibri"/>
                <w:lang w:val="uk-UA"/>
              </w:rPr>
            </w:pPr>
            <w:r w:rsidRPr="002C2CED">
              <w:rPr>
                <w:rFonts w:eastAsia="Calibri"/>
                <w:lang w:val="uk-UA"/>
              </w:rPr>
              <w:t>Сергій МАРЧЕНКО</w:t>
            </w:r>
          </w:p>
          <w:p w:rsidR="00415000" w:rsidRPr="002C2CED" w:rsidRDefault="00415000" w:rsidP="00555FD4">
            <w:pPr>
              <w:pStyle w:val="ListParagraph1"/>
              <w:ind w:left="0"/>
              <w:jc w:val="center"/>
              <w:rPr>
                <w:rFonts w:eastAsia="Calibri"/>
                <w:lang w:val="uk-UA"/>
              </w:rPr>
            </w:pPr>
            <w:r w:rsidRPr="002C2CED">
              <w:rPr>
                <w:rFonts w:eastAsia="Calibri"/>
                <w:lang w:val="uk-UA"/>
              </w:rPr>
              <w:t>Міністр фінансів України</w:t>
            </w:r>
          </w:p>
          <w:p w:rsidR="00415000" w:rsidRPr="002C2CED" w:rsidRDefault="00415000" w:rsidP="00555FD4">
            <w:pPr>
              <w:pStyle w:val="ListParagraph1"/>
              <w:ind w:left="0"/>
              <w:jc w:val="center"/>
              <w:rPr>
                <w:rFonts w:eastAsia="Calibri"/>
                <w:lang w:val="uk-UA"/>
              </w:rPr>
            </w:pPr>
          </w:p>
          <w:p w:rsidR="00415000" w:rsidRPr="002C2CED" w:rsidRDefault="00415000" w:rsidP="00555FD4">
            <w:pPr>
              <w:pStyle w:val="ListParagraph1"/>
              <w:ind w:left="0"/>
              <w:jc w:val="center"/>
              <w:rPr>
                <w:rFonts w:eastAsia="Calibri"/>
                <w:lang w:val="uk-UA"/>
              </w:rPr>
            </w:pPr>
          </w:p>
        </w:tc>
        <w:tc>
          <w:tcPr>
            <w:tcW w:w="4795" w:type="dxa"/>
            <w:shd w:val="clear" w:color="auto" w:fill="auto"/>
          </w:tcPr>
          <w:p w:rsidR="00415000" w:rsidRPr="002C2CED" w:rsidRDefault="007C0294" w:rsidP="00555FD4">
            <w:pPr>
              <w:pStyle w:val="ListParagraph1"/>
              <w:ind w:left="0"/>
              <w:jc w:val="center"/>
              <w:rPr>
                <w:rFonts w:eastAsia="Calibri"/>
                <w:lang w:val="uk-UA"/>
              </w:rPr>
            </w:pPr>
            <w:r w:rsidRPr="002C2CED">
              <w:rPr>
                <w:rFonts w:eastAsia="Calibri"/>
                <w:lang w:val="uk-UA"/>
              </w:rPr>
              <w:t>З</w:t>
            </w:r>
            <w:r w:rsidR="002C2CED" w:rsidRPr="002C2CED">
              <w:rPr>
                <w:rFonts w:eastAsia="Calibri"/>
                <w:lang w:val="uk-UA"/>
              </w:rPr>
              <w:t>А</w:t>
            </w:r>
            <w:r w:rsidRPr="002C2CED">
              <w:rPr>
                <w:rFonts w:eastAsia="Calibri"/>
                <w:lang w:val="uk-UA"/>
              </w:rPr>
              <w:t xml:space="preserve"> </w:t>
            </w:r>
            <w:r w:rsidR="00415000" w:rsidRPr="002C2CED">
              <w:rPr>
                <w:rFonts w:eastAsia="Calibri"/>
                <w:lang w:val="uk-UA"/>
              </w:rPr>
              <w:t>ЄВРОПЕЙСЬКИЙ СОЮЗ</w:t>
            </w:r>
          </w:p>
          <w:p w:rsidR="00415000" w:rsidRPr="002C2CED" w:rsidRDefault="00415000" w:rsidP="00555FD4">
            <w:pPr>
              <w:pStyle w:val="ListParagraph1"/>
              <w:ind w:left="0"/>
              <w:jc w:val="center"/>
              <w:rPr>
                <w:rFonts w:eastAsia="Calibri"/>
                <w:lang w:val="uk-UA"/>
              </w:rPr>
            </w:pPr>
            <w:r w:rsidRPr="002C2CED">
              <w:rPr>
                <w:rFonts w:eastAsia="Calibri"/>
                <w:lang w:val="uk-UA"/>
              </w:rPr>
              <w:t>як Кредитор</w:t>
            </w:r>
            <w:r w:rsidR="007C0294" w:rsidRPr="002C2CED">
              <w:rPr>
                <w:rFonts w:eastAsia="Calibri"/>
                <w:lang w:val="uk-UA"/>
              </w:rPr>
              <w:t>а</w:t>
            </w:r>
          </w:p>
          <w:p w:rsidR="00415000" w:rsidRPr="002C2CED" w:rsidRDefault="00415000" w:rsidP="00555FD4">
            <w:pPr>
              <w:pStyle w:val="ListParagraph1"/>
              <w:ind w:left="0"/>
              <w:jc w:val="center"/>
              <w:rPr>
                <w:rFonts w:eastAsia="Calibri"/>
                <w:lang w:val="uk-UA"/>
              </w:rPr>
            </w:pPr>
          </w:p>
          <w:p w:rsidR="002C2CED" w:rsidRPr="002C2CED" w:rsidRDefault="002C2CED" w:rsidP="00555FD4">
            <w:pPr>
              <w:pStyle w:val="ListParagraph1"/>
              <w:ind w:left="0"/>
              <w:jc w:val="center"/>
              <w:rPr>
                <w:rFonts w:eastAsia="Calibri"/>
                <w:i/>
                <w:lang w:val="uk-UA"/>
              </w:rPr>
            </w:pPr>
            <w:r w:rsidRPr="002C2CED">
              <w:rPr>
                <w:rFonts w:eastAsia="Calibri"/>
                <w:i/>
                <w:lang w:val="uk-UA"/>
              </w:rPr>
              <w:t>(підпис)</w:t>
            </w:r>
          </w:p>
          <w:p w:rsidR="002C2CED" w:rsidRPr="002C2CED" w:rsidRDefault="002C2CED" w:rsidP="00555FD4">
            <w:pPr>
              <w:pStyle w:val="ListParagraph1"/>
              <w:ind w:left="0"/>
              <w:jc w:val="center"/>
              <w:rPr>
                <w:rFonts w:eastAsia="Calibri"/>
                <w:lang w:val="uk-UA"/>
              </w:rPr>
            </w:pPr>
          </w:p>
          <w:p w:rsidR="002C2CED" w:rsidRPr="002C2CED" w:rsidRDefault="002C2CED" w:rsidP="00555FD4">
            <w:pPr>
              <w:pStyle w:val="ListParagraph1"/>
              <w:ind w:left="0"/>
              <w:jc w:val="center"/>
              <w:rPr>
                <w:rFonts w:eastAsia="Calibri"/>
                <w:lang w:val="uk-UA"/>
              </w:rPr>
            </w:pPr>
            <w:r w:rsidRPr="002C2CED">
              <w:rPr>
                <w:rFonts w:eastAsia="Calibri"/>
                <w:lang w:val="uk-UA"/>
              </w:rPr>
              <w:t>Валдіс ДОМБРОВСКІС</w:t>
            </w:r>
          </w:p>
          <w:p w:rsidR="00415000" w:rsidRPr="002C2CED" w:rsidRDefault="002C2CED" w:rsidP="00555FD4">
            <w:pPr>
              <w:pStyle w:val="ListParagraph1"/>
              <w:ind w:left="0"/>
              <w:jc w:val="center"/>
              <w:rPr>
                <w:rFonts w:eastAsia="Calibri"/>
                <w:lang w:val="uk-UA"/>
              </w:rPr>
            </w:pPr>
            <w:r w:rsidRPr="002C2CED">
              <w:rPr>
                <w:rFonts w:eastAsia="Calibri"/>
                <w:lang w:val="uk-UA"/>
              </w:rPr>
              <w:t xml:space="preserve">Виконавчий Віце-президент </w:t>
            </w:r>
          </w:p>
          <w:p w:rsidR="00415000" w:rsidRPr="002C2CED" w:rsidRDefault="002C2CED" w:rsidP="00555FD4">
            <w:pPr>
              <w:pStyle w:val="ListParagraph1"/>
              <w:ind w:left="0"/>
              <w:jc w:val="center"/>
              <w:rPr>
                <w:rFonts w:eastAsia="Calibri"/>
                <w:lang w:val="uk-UA"/>
              </w:rPr>
            </w:pPr>
            <w:r w:rsidRPr="002C2CED">
              <w:rPr>
                <w:rFonts w:eastAsia="Calibri"/>
                <w:lang w:val="uk-UA"/>
              </w:rPr>
              <w:t>Європейської Комісії</w:t>
            </w:r>
          </w:p>
          <w:p w:rsidR="00415000" w:rsidRPr="002C2CED" w:rsidRDefault="00415000" w:rsidP="00555FD4">
            <w:pPr>
              <w:pStyle w:val="ListParagraph1"/>
              <w:ind w:left="0"/>
              <w:jc w:val="center"/>
              <w:rPr>
                <w:rFonts w:eastAsia="Calibri"/>
                <w:lang w:val="uk-UA"/>
              </w:rPr>
            </w:pPr>
          </w:p>
        </w:tc>
      </w:tr>
      <w:tr w:rsidR="00415000" w:rsidRPr="002C2CED" w:rsidTr="00555FD4">
        <w:tc>
          <w:tcPr>
            <w:tcW w:w="4561" w:type="dxa"/>
            <w:shd w:val="clear" w:color="auto" w:fill="auto"/>
          </w:tcPr>
          <w:p w:rsidR="00415000" w:rsidRPr="002C2CED" w:rsidRDefault="00415000" w:rsidP="00555FD4">
            <w:pPr>
              <w:pStyle w:val="ListParagraph1"/>
              <w:ind w:left="0"/>
              <w:jc w:val="center"/>
              <w:rPr>
                <w:rFonts w:eastAsia="Calibri"/>
                <w:lang w:val="uk-UA"/>
              </w:rPr>
            </w:pPr>
          </w:p>
          <w:p w:rsidR="00415000" w:rsidRPr="002C2CED" w:rsidRDefault="007C0294" w:rsidP="00555FD4">
            <w:pPr>
              <w:pStyle w:val="ListParagraph1"/>
              <w:ind w:left="0"/>
              <w:jc w:val="center"/>
              <w:rPr>
                <w:rFonts w:eastAsia="Calibri"/>
                <w:lang w:val="uk-UA"/>
              </w:rPr>
            </w:pPr>
            <w:r w:rsidRPr="002C2CED">
              <w:rPr>
                <w:rFonts w:eastAsia="Calibri"/>
                <w:lang w:val="uk-UA"/>
              </w:rPr>
              <w:t xml:space="preserve">За </w:t>
            </w:r>
            <w:r w:rsidR="00415000" w:rsidRPr="002C2CED">
              <w:rPr>
                <w:rFonts w:eastAsia="Calibri"/>
                <w:lang w:val="uk-UA"/>
              </w:rPr>
              <w:t>НАЦІОНАЛЬНИЙ БАНК УКРАЇНИ</w:t>
            </w:r>
          </w:p>
          <w:p w:rsidR="00415000" w:rsidRPr="002C2CED" w:rsidRDefault="00F64638" w:rsidP="00555FD4">
            <w:pPr>
              <w:pStyle w:val="ListParagraph1"/>
              <w:ind w:left="0"/>
              <w:jc w:val="center"/>
              <w:rPr>
                <w:rFonts w:eastAsia="Calibri"/>
                <w:lang w:val="uk-UA"/>
              </w:rPr>
            </w:pPr>
            <w:r>
              <w:rPr>
                <w:rFonts w:eastAsia="Calibri"/>
                <w:lang w:val="uk-UA"/>
              </w:rPr>
              <w:t>я</w:t>
            </w:r>
            <w:r w:rsidR="002C2CED" w:rsidRPr="002C2CED">
              <w:rPr>
                <w:rFonts w:eastAsia="Calibri"/>
                <w:lang w:val="uk-UA"/>
              </w:rPr>
              <w:t>к Агента Позичальника</w:t>
            </w:r>
          </w:p>
          <w:p w:rsidR="00415000" w:rsidRPr="002C2CED" w:rsidRDefault="00415000" w:rsidP="00555FD4">
            <w:pPr>
              <w:pStyle w:val="ListParagraph1"/>
              <w:ind w:left="0"/>
              <w:jc w:val="center"/>
              <w:rPr>
                <w:rFonts w:eastAsia="Calibri"/>
                <w:lang w:val="uk-UA"/>
              </w:rPr>
            </w:pPr>
          </w:p>
          <w:p w:rsidR="002C2CED" w:rsidRPr="002C2CED" w:rsidRDefault="002C2CED" w:rsidP="00555FD4">
            <w:pPr>
              <w:pStyle w:val="ListParagraph1"/>
              <w:ind w:left="0"/>
              <w:jc w:val="center"/>
              <w:rPr>
                <w:rFonts w:eastAsia="Calibri"/>
                <w:i/>
                <w:lang w:val="uk-UA"/>
              </w:rPr>
            </w:pPr>
            <w:r w:rsidRPr="002C2CED">
              <w:rPr>
                <w:rFonts w:eastAsia="Calibri"/>
                <w:i/>
                <w:lang w:val="uk-UA"/>
              </w:rPr>
              <w:t>(підпис)</w:t>
            </w:r>
          </w:p>
          <w:p w:rsidR="002C2CED" w:rsidRPr="002C2CED" w:rsidRDefault="002C2CED" w:rsidP="00555FD4">
            <w:pPr>
              <w:pStyle w:val="ListParagraph1"/>
              <w:ind w:left="0"/>
              <w:jc w:val="center"/>
              <w:rPr>
                <w:rFonts w:eastAsia="Calibri"/>
                <w:i/>
                <w:lang w:val="uk-UA"/>
              </w:rPr>
            </w:pPr>
          </w:p>
          <w:p w:rsidR="002C2CED" w:rsidRPr="002C2CED" w:rsidRDefault="002C2CED" w:rsidP="00555FD4">
            <w:pPr>
              <w:pStyle w:val="ListParagraph1"/>
              <w:ind w:left="0"/>
              <w:jc w:val="center"/>
              <w:rPr>
                <w:rFonts w:eastAsia="Calibri"/>
                <w:lang w:val="uk-UA"/>
              </w:rPr>
            </w:pPr>
            <w:r w:rsidRPr="002C2CED">
              <w:rPr>
                <w:rFonts w:eastAsia="Calibri"/>
                <w:lang w:val="uk-UA"/>
              </w:rPr>
              <w:t>Кирило ШЕВЧЕНКО</w:t>
            </w:r>
          </w:p>
          <w:p w:rsidR="00415000" w:rsidRPr="002C2CED" w:rsidRDefault="00415000" w:rsidP="00555FD4">
            <w:pPr>
              <w:pStyle w:val="ListParagraph1"/>
              <w:ind w:left="0"/>
              <w:jc w:val="center"/>
              <w:rPr>
                <w:rFonts w:eastAsia="Calibri"/>
                <w:lang w:val="uk-UA"/>
              </w:rPr>
            </w:pPr>
            <w:r w:rsidRPr="002C2CED">
              <w:rPr>
                <w:rFonts w:eastAsia="Calibri"/>
                <w:lang w:val="uk-UA"/>
              </w:rPr>
              <w:t>Голова</w:t>
            </w:r>
          </w:p>
          <w:p w:rsidR="00415000" w:rsidRPr="002C2CED" w:rsidRDefault="00415000" w:rsidP="00555FD4">
            <w:pPr>
              <w:pStyle w:val="ListParagraph1"/>
              <w:ind w:left="0"/>
              <w:jc w:val="center"/>
              <w:rPr>
                <w:rFonts w:eastAsia="Calibri"/>
                <w:lang w:val="uk-UA"/>
              </w:rPr>
            </w:pPr>
          </w:p>
          <w:p w:rsidR="00415000" w:rsidRPr="002C2CED" w:rsidRDefault="00415000" w:rsidP="00555FD4">
            <w:pPr>
              <w:pStyle w:val="ListParagraph1"/>
              <w:ind w:left="0"/>
              <w:jc w:val="center"/>
              <w:rPr>
                <w:rFonts w:eastAsia="Calibri"/>
                <w:lang w:val="uk-UA"/>
              </w:rPr>
            </w:pPr>
          </w:p>
        </w:tc>
        <w:tc>
          <w:tcPr>
            <w:tcW w:w="4795" w:type="dxa"/>
            <w:shd w:val="clear" w:color="auto" w:fill="auto"/>
          </w:tcPr>
          <w:p w:rsidR="00415000" w:rsidRPr="002C2CED" w:rsidRDefault="00415000" w:rsidP="00555FD4">
            <w:pPr>
              <w:pStyle w:val="ListParagraph1"/>
              <w:ind w:left="0"/>
              <w:jc w:val="center"/>
              <w:rPr>
                <w:rFonts w:eastAsia="Calibri"/>
                <w:lang w:val="uk-UA"/>
              </w:rPr>
            </w:pPr>
          </w:p>
        </w:tc>
      </w:tr>
    </w:tbl>
    <w:p w:rsidR="002D2F38" w:rsidRPr="002C2CED" w:rsidRDefault="00484E95" w:rsidP="00C62632">
      <w:pPr>
        <w:spacing w:before="100" w:beforeAutospacing="1" w:after="100" w:afterAutospacing="1"/>
        <w:rPr>
          <w:lang w:val="uk-UA" w:eastAsia="uk-UA"/>
        </w:rPr>
      </w:pPr>
      <w:r w:rsidRPr="002C2CED">
        <w:rPr>
          <w:lang w:val="uk-UA"/>
        </w:rPr>
        <w:br w:type="page"/>
      </w:r>
      <w:r w:rsidR="002D2F38" w:rsidRPr="002C2CED">
        <w:rPr>
          <w:b/>
          <w:bCs/>
          <w:lang w:val="uk-UA" w:eastAsia="uk-UA"/>
        </w:rPr>
        <w:lastRenderedPageBreak/>
        <w:t>ДОДАТОК 1</w:t>
      </w:r>
    </w:p>
    <w:p w:rsidR="002D2F38" w:rsidRPr="002C2CED" w:rsidRDefault="002D2F38" w:rsidP="002D2F38">
      <w:pPr>
        <w:spacing w:before="100" w:beforeAutospacing="1" w:after="100" w:afterAutospacing="1"/>
        <w:jc w:val="center"/>
        <w:outlineLvl w:val="2"/>
        <w:rPr>
          <w:b/>
          <w:bCs/>
          <w:lang w:val="uk-UA" w:eastAsia="uk-UA"/>
        </w:rPr>
      </w:pPr>
      <w:r w:rsidRPr="002C2CED">
        <w:rPr>
          <w:b/>
          <w:bCs/>
          <w:lang w:val="uk-UA" w:eastAsia="uk-UA"/>
        </w:rPr>
        <w:t xml:space="preserve">ФОРМА ЗАПИТУ </w:t>
      </w:r>
      <w:r w:rsidR="005B0E2B" w:rsidRPr="002C2CED">
        <w:rPr>
          <w:b/>
          <w:bCs/>
          <w:lang w:val="uk-UA" w:eastAsia="uk-UA"/>
        </w:rPr>
        <w:t xml:space="preserve">ПРО </w:t>
      </w:r>
      <w:r w:rsidR="00FE77F8" w:rsidRPr="002C2CED">
        <w:rPr>
          <w:b/>
          <w:bCs/>
          <w:lang w:val="uk-UA" w:eastAsia="uk-UA"/>
        </w:rPr>
        <w:t>НАДАННЯ</w:t>
      </w:r>
      <w:r w:rsidRPr="002C2CED">
        <w:rPr>
          <w:b/>
          <w:bCs/>
          <w:lang w:val="uk-UA" w:eastAsia="uk-UA"/>
        </w:rPr>
        <w:t xml:space="preserve"> КОШТІВ</w:t>
      </w:r>
    </w:p>
    <w:p w:rsidR="002D2F38" w:rsidRPr="002C2CED" w:rsidRDefault="002D2F38" w:rsidP="002D2F38">
      <w:pPr>
        <w:spacing w:before="100" w:beforeAutospacing="1" w:after="100" w:afterAutospacing="1"/>
        <w:rPr>
          <w:lang w:val="uk-UA" w:eastAsia="uk-UA"/>
        </w:rPr>
      </w:pPr>
      <w:r w:rsidRPr="002C2CED">
        <w:rPr>
          <w:iCs/>
          <w:lang w:val="uk-UA" w:eastAsia="uk-UA"/>
        </w:rPr>
        <w:t>[</w:t>
      </w:r>
      <w:r w:rsidRPr="002C2CED">
        <w:rPr>
          <w:i/>
          <w:iCs/>
          <w:lang w:val="uk-UA" w:eastAsia="uk-UA"/>
        </w:rPr>
        <w:t>Бланк Позичальника</w:t>
      </w:r>
      <w:r w:rsidRPr="002C2CED">
        <w:rPr>
          <w:iCs/>
          <w:lang w:val="uk-UA" w:eastAsia="uk-UA"/>
        </w:rPr>
        <w:t>]</w:t>
      </w:r>
    </w:p>
    <w:p w:rsidR="009D7704" w:rsidRPr="002C2CED" w:rsidRDefault="002D2F38" w:rsidP="002D2F38">
      <w:pPr>
        <w:spacing w:before="100" w:beforeAutospacing="1"/>
        <w:rPr>
          <w:bCs/>
          <w:lang w:val="uk-UA" w:eastAsia="uk-UA"/>
        </w:rPr>
      </w:pPr>
      <w:r w:rsidRPr="002C2CED">
        <w:rPr>
          <w:bCs/>
          <w:lang w:val="uk-UA" w:eastAsia="uk-UA"/>
        </w:rPr>
        <w:t xml:space="preserve">Європейська Комісія </w:t>
      </w:r>
    </w:p>
    <w:p w:rsidR="002D2F38" w:rsidRPr="002C2CED" w:rsidRDefault="00F052FD" w:rsidP="002D2F38">
      <w:pPr>
        <w:spacing w:before="100" w:beforeAutospacing="1"/>
        <w:rPr>
          <w:bCs/>
          <w:lang w:val="uk-UA" w:eastAsia="uk-UA"/>
        </w:rPr>
      </w:pPr>
      <w:r w:rsidRPr="002C2CED">
        <w:rPr>
          <w:bCs/>
          <w:lang w:val="uk-UA" w:eastAsia="uk-UA"/>
        </w:rPr>
        <w:t>Генеральний директорат з</w:t>
      </w:r>
      <w:r w:rsidR="00482A74" w:rsidRPr="002C2CED">
        <w:rPr>
          <w:bCs/>
          <w:lang w:val="uk-UA" w:eastAsia="uk-UA"/>
        </w:rPr>
        <w:t xml:space="preserve"> </w:t>
      </w:r>
      <w:r w:rsidR="00914287" w:rsidRPr="002C2CED">
        <w:rPr>
          <w:bCs/>
          <w:lang w:val="uk-UA" w:eastAsia="uk-UA"/>
        </w:rPr>
        <w:t>бюджету</w:t>
      </w:r>
    </w:p>
    <w:p w:rsidR="0075670B" w:rsidRPr="002C2CED" w:rsidRDefault="00482A74" w:rsidP="002D2F38">
      <w:pPr>
        <w:spacing w:before="100" w:beforeAutospacing="1"/>
        <w:rPr>
          <w:szCs w:val="24"/>
          <w:lang w:val="uk-UA" w:eastAsia="uk-UA"/>
        </w:rPr>
      </w:pPr>
      <w:r w:rsidRPr="002C2CED">
        <w:rPr>
          <w:bCs/>
          <w:lang w:val="uk-UA" w:eastAsia="uk-UA"/>
        </w:rPr>
        <w:t xml:space="preserve">Підрозділ </w:t>
      </w:r>
      <w:r w:rsidR="00914287" w:rsidRPr="002C2CED">
        <w:rPr>
          <w:bCs/>
          <w:lang w:val="uk-UA" w:eastAsia="uk-UA"/>
        </w:rPr>
        <w:t>E</w:t>
      </w:r>
      <w:r w:rsidRPr="002C2CED">
        <w:rPr>
          <w:bCs/>
          <w:lang w:val="uk-UA" w:eastAsia="uk-UA"/>
        </w:rPr>
        <w:t>-</w:t>
      </w:r>
      <w:r w:rsidR="00914287" w:rsidRPr="002C2CED">
        <w:rPr>
          <w:bCs/>
          <w:lang w:val="uk-UA" w:eastAsia="uk-UA"/>
        </w:rPr>
        <w:t>3:</w:t>
      </w:r>
      <w:r w:rsidRPr="002C2CED">
        <w:rPr>
          <w:bCs/>
          <w:lang w:val="uk-UA" w:eastAsia="uk-UA"/>
        </w:rPr>
        <w:t xml:space="preserve"> «</w:t>
      </w:r>
      <w:r w:rsidR="00F052FD" w:rsidRPr="002C2CED">
        <w:rPr>
          <w:szCs w:val="24"/>
          <w:lang w:val="uk-UA" w:eastAsia="uk-UA"/>
        </w:rPr>
        <w:t>Запозичення</w:t>
      </w:r>
      <w:r w:rsidR="0075670B" w:rsidRPr="002C2CED">
        <w:rPr>
          <w:szCs w:val="24"/>
          <w:lang w:val="uk-UA" w:eastAsia="uk-UA"/>
        </w:rPr>
        <w:t xml:space="preserve"> та</w:t>
      </w:r>
      <w:r w:rsidR="00F052FD" w:rsidRPr="002C2CED">
        <w:rPr>
          <w:szCs w:val="24"/>
          <w:lang w:val="uk-UA" w:eastAsia="uk-UA"/>
        </w:rPr>
        <w:t xml:space="preserve"> кредитування</w:t>
      </w:r>
      <w:r w:rsidR="0075670B" w:rsidRPr="002C2CED">
        <w:rPr>
          <w:szCs w:val="24"/>
          <w:lang w:val="uk-UA" w:eastAsia="uk-UA"/>
        </w:rPr>
        <w:t xml:space="preserve"> </w:t>
      </w:r>
    </w:p>
    <w:p w:rsidR="00482A74" w:rsidRPr="002C2CED" w:rsidRDefault="00482A74" w:rsidP="002D2F38">
      <w:pPr>
        <w:spacing w:before="100" w:beforeAutospacing="1"/>
        <w:rPr>
          <w:bCs/>
          <w:lang w:val="uk-UA" w:eastAsia="uk-UA"/>
        </w:rPr>
      </w:pPr>
      <w:r w:rsidRPr="002C2CED">
        <w:rPr>
          <w:bCs/>
          <w:lang w:val="uk-UA" w:eastAsia="uk-UA"/>
        </w:rPr>
        <w:t xml:space="preserve">До уваги: </w:t>
      </w:r>
      <w:r w:rsidR="0075670B" w:rsidRPr="002C2CED">
        <w:rPr>
          <w:bCs/>
          <w:lang w:val="uk-UA" w:eastAsia="uk-UA"/>
        </w:rPr>
        <w:t xml:space="preserve">Керівника </w:t>
      </w:r>
      <w:r w:rsidRPr="002C2CED">
        <w:rPr>
          <w:bCs/>
          <w:lang w:val="uk-UA" w:eastAsia="uk-UA"/>
        </w:rPr>
        <w:t>Підрозділу</w:t>
      </w:r>
    </w:p>
    <w:p w:rsidR="00482A74" w:rsidRPr="002C2CED" w:rsidRDefault="00482A74" w:rsidP="002D2F38">
      <w:pPr>
        <w:spacing w:before="100" w:beforeAutospacing="1"/>
        <w:rPr>
          <w:bCs/>
          <w:lang w:val="uk-UA" w:eastAsia="uk-UA"/>
        </w:rPr>
      </w:pPr>
      <w:r w:rsidRPr="002C2CED">
        <w:rPr>
          <w:bCs/>
          <w:lang w:val="uk-UA" w:eastAsia="uk-UA"/>
        </w:rPr>
        <w:t>L-2920 Люксембург</w:t>
      </w:r>
    </w:p>
    <w:p w:rsidR="002D2F38" w:rsidRPr="002C2CED" w:rsidRDefault="002D2F38" w:rsidP="002D2F38">
      <w:pPr>
        <w:rPr>
          <w:bCs/>
          <w:lang w:val="uk-UA" w:eastAsia="uk-UA"/>
        </w:rPr>
      </w:pPr>
    </w:p>
    <w:p w:rsidR="001333D0" w:rsidRPr="002C2CED" w:rsidRDefault="001333D0" w:rsidP="002D2F38">
      <w:pPr>
        <w:spacing w:before="100" w:beforeAutospacing="1"/>
        <w:rPr>
          <w:lang w:val="uk-UA" w:eastAsia="uk-UA"/>
        </w:rPr>
      </w:pPr>
    </w:p>
    <w:p w:rsidR="002D2F38" w:rsidRPr="002C2CED" w:rsidRDefault="002D2F38" w:rsidP="002D2F38">
      <w:pPr>
        <w:rPr>
          <w:lang w:val="uk-UA" w:eastAsia="uk-UA"/>
        </w:rPr>
      </w:pPr>
    </w:p>
    <w:tbl>
      <w:tblPr>
        <w:tblW w:w="0" w:type="auto"/>
        <w:tblLook w:val="04A0" w:firstRow="1" w:lastRow="0" w:firstColumn="1" w:lastColumn="0" w:noHBand="0" w:noVBand="1"/>
      </w:tblPr>
      <w:tblGrid>
        <w:gridCol w:w="1396"/>
        <w:gridCol w:w="7126"/>
      </w:tblGrid>
      <w:tr w:rsidR="002D2F38" w:rsidRPr="002C2CED" w:rsidTr="003A71F6">
        <w:tc>
          <w:tcPr>
            <w:tcW w:w="1526" w:type="dxa"/>
            <w:shd w:val="clear" w:color="auto" w:fill="auto"/>
          </w:tcPr>
          <w:p w:rsidR="002D2F38" w:rsidRPr="002C2CED" w:rsidRDefault="002D2F38" w:rsidP="003A71F6">
            <w:pPr>
              <w:jc w:val="both"/>
              <w:rPr>
                <w:rFonts w:eastAsia="Calibri"/>
                <w:b/>
                <w:szCs w:val="22"/>
                <w:lang w:val="uk-UA"/>
              </w:rPr>
            </w:pPr>
            <w:r w:rsidRPr="002C2CED">
              <w:rPr>
                <w:rFonts w:eastAsia="Calibri"/>
                <w:b/>
                <w:szCs w:val="22"/>
                <w:lang w:val="uk-UA"/>
              </w:rPr>
              <w:t>Тема:</w:t>
            </w:r>
          </w:p>
        </w:tc>
        <w:tc>
          <w:tcPr>
            <w:tcW w:w="8329" w:type="dxa"/>
            <w:shd w:val="clear" w:color="auto" w:fill="auto"/>
          </w:tcPr>
          <w:p w:rsidR="002D2F38" w:rsidRPr="002C2CED" w:rsidRDefault="002D2F38" w:rsidP="00002A4F">
            <w:pPr>
              <w:rPr>
                <w:rFonts w:eastAsia="Calibri"/>
                <w:b/>
                <w:szCs w:val="22"/>
                <w:lang w:val="uk-UA"/>
              </w:rPr>
            </w:pPr>
            <w:r w:rsidRPr="002C2CED">
              <w:rPr>
                <w:rFonts w:eastAsia="Calibri"/>
                <w:b/>
                <w:bCs/>
                <w:szCs w:val="22"/>
                <w:lang w:val="uk-UA"/>
              </w:rPr>
              <w:t xml:space="preserve">Макрофінансова </w:t>
            </w:r>
            <w:r w:rsidR="008074C3" w:rsidRPr="002C2CED">
              <w:rPr>
                <w:rFonts w:eastAsia="Calibri"/>
                <w:b/>
                <w:bCs/>
                <w:szCs w:val="22"/>
                <w:lang w:val="uk-UA"/>
              </w:rPr>
              <w:t xml:space="preserve">Допомога </w:t>
            </w:r>
            <w:r w:rsidRPr="002C2CED">
              <w:rPr>
                <w:rFonts w:eastAsia="Calibri"/>
                <w:b/>
                <w:bCs/>
                <w:szCs w:val="22"/>
                <w:lang w:val="uk-UA"/>
              </w:rPr>
              <w:t>Європейського Союзу</w:t>
            </w:r>
            <w:r w:rsidRPr="002C2CED">
              <w:rPr>
                <w:rFonts w:eastAsia="Calibri"/>
                <w:b/>
                <w:szCs w:val="22"/>
                <w:lang w:val="uk-UA"/>
              </w:rPr>
              <w:br/>
            </w:r>
            <w:r w:rsidRPr="002C2CED">
              <w:rPr>
                <w:rFonts w:eastAsia="Calibri"/>
                <w:b/>
                <w:bCs/>
                <w:szCs w:val="22"/>
                <w:lang w:val="uk-UA"/>
              </w:rPr>
              <w:t xml:space="preserve">Запит </w:t>
            </w:r>
            <w:r w:rsidR="005B0E2B" w:rsidRPr="002C2CED">
              <w:rPr>
                <w:rFonts w:eastAsia="Calibri"/>
                <w:b/>
                <w:bCs/>
                <w:szCs w:val="22"/>
                <w:lang w:val="uk-UA"/>
              </w:rPr>
              <w:t xml:space="preserve">про </w:t>
            </w:r>
            <w:r w:rsidR="00FE77F8" w:rsidRPr="002C2CED">
              <w:rPr>
                <w:rFonts w:eastAsia="Calibri"/>
                <w:b/>
                <w:bCs/>
                <w:szCs w:val="22"/>
                <w:lang w:val="uk-UA"/>
              </w:rPr>
              <w:t>надання</w:t>
            </w:r>
            <w:r w:rsidRPr="002C2CED">
              <w:rPr>
                <w:rFonts w:eastAsia="Calibri"/>
                <w:b/>
                <w:bCs/>
                <w:szCs w:val="22"/>
                <w:lang w:val="uk-UA"/>
              </w:rPr>
              <w:t xml:space="preserve"> коштів щодо </w:t>
            </w:r>
            <w:r w:rsidR="001333D0" w:rsidRPr="002C2CED">
              <w:rPr>
                <w:rFonts w:eastAsia="Calibri"/>
                <w:b/>
                <w:bCs/>
                <w:szCs w:val="22"/>
                <w:lang w:val="uk-UA"/>
              </w:rPr>
              <w:t xml:space="preserve">[•] </w:t>
            </w:r>
            <w:r w:rsidRPr="002C2CED">
              <w:rPr>
                <w:rFonts w:eastAsia="Calibri"/>
                <w:b/>
                <w:bCs/>
                <w:szCs w:val="22"/>
                <w:lang w:val="uk-UA"/>
              </w:rPr>
              <w:t xml:space="preserve">Траншу </w:t>
            </w:r>
          </w:p>
        </w:tc>
      </w:tr>
    </w:tbl>
    <w:p w:rsidR="002D2F38" w:rsidRPr="002C2CED" w:rsidRDefault="002D2F38" w:rsidP="002D2F38">
      <w:pPr>
        <w:spacing w:before="100" w:beforeAutospacing="1" w:after="100" w:afterAutospacing="1"/>
        <w:rPr>
          <w:lang w:val="uk-UA" w:eastAsia="uk-UA"/>
        </w:rPr>
      </w:pPr>
      <w:r w:rsidRPr="002C2CED">
        <w:rPr>
          <w:lang w:val="uk-UA" w:eastAsia="uk-UA"/>
        </w:rPr>
        <w:t>Шановні панове,</w:t>
      </w:r>
    </w:p>
    <w:p w:rsidR="002D2F38" w:rsidRPr="002C2CED" w:rsidRDefault="002D2F38" w:rsidP="00784F66">
      <w:pPr>
        <w:spacing w:before="100" w:beforeAutospacing="1" w:after="100" w:afterAutospacing="1"/>
        <w:jc w:val="both"/>
        <w:rPr>
          <w:lang w:val="uk-UA" w:eastAsia="uk-UA"/>
        </w:rPr>
      </w:pPr>
      <w:r w:rsidRPr="002C2CED">
        <w:rPr>
          <w:lang w:val="uk-UA" w:eastAsia="uk-UA"/>
        </w:rPr>
        <w:t>Ми посилаємось на Кредитну угоду, укладен</w:t>
      </w:r>
      <w:r w:rsidR="004A1C70" w:rsidRPr="002C2CED">
        <w:rPr>
          <w:lang w:val="uk-UA" w:eastAsia="uk-UA"/>
        </w:rPr>
        <w:t>у</w:t>
      </w:r>
      <w:r w:rsidRPr="002C2CED">
        <w:rPr>
          <w:lang w:val="uk-UA" w:eastAsia="uk-UA"/>
        </w:rPr>
        <w:t xml:space="preserve"> </w:t>
      </w:r>
      <w:r w:rsidR="002524B1" w:rsidRPr="002C2CED">
        <w:rPr>
          <w:rFonts w:eastAsia="SimSun" w:cs="Simplified Arabic"/>
          <w:szCs w:val="24"/>
          <w:lang w:val="uk-UA" w:eastAsia="en-GB" w:bidi="ar-AE"/>
        </w:rPr>
        <w:t xml:space="preserve">дата[•] </w:t>
      </w:r>
      <w:r w:rsidRPr="002C2CED">
        <w:rPr>
          <w:lang w:val="uk-UA" w:eastAsia="uk-UA"/>
        </w:rPr>
        <w:t>між Європейським Союзом як Кредитором та Україною як Позичальником та Національним банком України як фінансовим агентом Позичальника від [</w:t>
      </w:r>
      <w:r w:rsidR="00E173A5" w:rsidRPr="002C2CED">
        <w:rPr>
          <w:i/>
          <w:lang w:val="uk-UA" w:eastAsia="uk-UA"/>
        </w:rPr>
        <w:t>дата</w:t>
      </w:r>
      <w:r w:rsidRPr="002C2CED">
        <w:rPr>
          <w:lang w:val="uk-UA" w:eastAsia="uk-UA"/>
        </w:rPr>
        <w:t xml:space="preserve">] </w:t>
      </w:r>
      <w:r w:rsidR="004A1C70" w:rsidRPr="002C2CED">
        <w:rPr>
          <w:lang w:val="uk-UA" w:eastAsia="uk-UA"/>
        </w:rPr>
        <w:t xml:space="preserve">року </w:t>
      </w:r>
      <w:r w:rsidRPr="002C2CED">
        <w:rPr>
          <w:lang w:val="uk-UA" w:eastAsia="uk-UA"/>
        </w:rPr>
        <w:t>(далі – “</w:t>
      </w:r>
      <w:r w:rsidRPr="002C2CED">
        <w:rPr>
          <w:b/>
          <w:lang w:val="uk-UA" w:eastAsia="uk-UA"/>
        </w:rPr>
        <w:t>Угода</w:t>
      </w:r>
      <w:r w:rsidRPr="002C2CED">
        <w:rPr>
          <w:lang w:val="uk-UA" w:eastAsia="uk-UA"/>
        </w:rPr>
        <w:t>”).</w:t>
      </w:r>
      <w:r w:rsidRPr="002C2CED">
        <w:rPr>
          <w:lang w:val="uk-UA"/>
        </w:rPr>
        <w:t xml:space="preserve"> </w:t>
      </w:r>
      <w:r w:rsidRPr="002C2CED">
        <w:rPr>
          <w:lang w:val="uk-UA" w:eastAsia="uk-UA"/>
        </w:rPr>
        <w:t>Терміни, визначені в Угоді, мають те саме значення у цьому листі.</w:t>
      </w:r>
    </w:p>
    <w:p w:rsidR="002D2F38" w:rsidRPr="002C2CED" w:rsidRDefault="002D2F38" w:rsidP="008C1F06">
      <w:pPr>
        <w:pStyle w:val="aff3"/>
        <w:numPr>
          <w:ilvl w:val="0"/>
          <w:numId w:val="22"/>
        </w:numPr>
        <w:ind w:leftChars="353" w:left="1236" w:hangingChars="162" w:hanging="389"/>
        <w:contextualSpacing w:val="0"/>
        <w:rPr>
          <w:rFonts w:eastAsia="Times New Roman"/>
          <w:sz w:val="24"/>
          <w:lang w:val="uk-UA" w:eastAsia="uk-UA"/>
        </w:rPr>
      </w:pPr>
      <w:r w:rsidRPr="002C2CED">
        <w:rPr>
          <w:rFonts w:eastAsia="Times New Roman"/>
          <w:sz w:val="24"/>
          <w:lang w:val="uk-UA" w:eastAsia="uk-UA"/>
        </w:rPr>
        <w:t xml:space="preserve">Цим ми безвідклично </w:t>
      </w:r>
      <w:r w:rsidR="004A1C70" w:rsidRPr="002C2CED">
        <w:rPr>
          <w:rFonts w:eastAsia="Times New Roman"/>
          <w:sz w:val="24"/>
          <w:lang w:val="uk-UA" w:eastAsia="uk-UA"/>
        </w:rPr>
        <w:t>надаємо запит</w:t>
      </w:r>
      <w:r w:rsidRPr="002C2CED">
        <w:rPr>
          <w:rFonts w:eastAsia="Times New Roman"/>
          <w:sz w:val="24"/>
          <w:lang w:val="uk-UA" w:eastAsia="uk-UA"/>
        </w:rPr>
        <w:t xml:space="preserve"> про те, щоб Транш Кредиту був вибраний за та у відповідності з Угодою на таких умовах:</w:t>
      </w:r>
    </w:p>
    <w:p w:rsidR="002D2F38" w:rsidRPr="002C2CED" w:rsidRDefault="002D2F38" w:rsidP="008C1F06">
      <w:pPr>
        <w:pStyle w:val="aff3"/>
        <w:numPr>
          <w:ilvl w:val="0"/>
          <w:numId w:val="21"/>
        </w:numPr>
        <w:ind w:leftChars="675" w:left="2009" w:hangingChars="162" w:hanging="389"/>
        <w:contextualSpacing w:val="0"/>
        <w:rPr>
          <w:rFonts w:eastAsia="Times New Roman"/>
          <w:sz w:val="24"/>
          <w:lang w:val="uk-UA" w:eastAsia="uk-UA"/>
        </w:rPr>
      </w:pPr>
      <w:r w:rsidRPr="002C2CED">
        <w:rPr>
          <w:rFonts w:eastAsia="Times New Roman"/>
          <w:sz w:val="24"/>
          <w:lang w:val="uk-UA" w:eastAsia="uk-UA"/>
        </w:rPr>
        <w:t>Основна сума Траншу становить</w:t>
      </w:r>
      <w:r w:rsidR="00C77364" w:rsidRPr="002C2CED">
        <w:rPr>
          <w:rFonts w:eastAsia="Times New Roman"/>
          <w:sz w:val="24"/>
          <w:lang w:val="uk-UA" w:eastAsia="uk-UA"/>
        </w:rPr>
        <w:t>:</w:t>
      </w:r>
      <w:r w:rsidRPr="002C2CED">
        <w:rPr>
          <w:rFonts w:eastAsia="Times New Roman"/>
          <w:sz w:val="24"/>
          <w:lang w:val="uk-UA" w:eastAsia="uk-UA"/>
        </w:rPr>
        <w:t xml:space="preserve"> [•] євро.</w:t>
      </w:r>
    </w:p>
    <w:p w:rsidR="002D2F38" w:rsidRPr="002C2CED" w:rsidRDefault="002D2F38" w:rsidP="008C1F06">
      <w:pPr>
        <w:pStyle w:val="aff3"/>
        <w:numPr>
          <w:ilvl w:val="0"/>
          <w:numId w:val="21"/>
        </w:numPr>
        <w:ind w:leftChars="675" w:left="2009" w:hangingChars="162" w:hanging="389"/>
        <w:contextualSpacing w:val="0"/>
        <w:rPr>
          <w:rFonts w:eastAsia="Times New Roman"/>
          <w:sz w:val="24"/>
          <w:lang w:val="uk-UA" w:eastAsia="uk-UA"/>
        </w:rPr>
      </w:pPr>
      <w:r w:rsidRPr="002C2CED">
        <w:rPr>
          <w:rFonts w:eastAsia="Times New Roman"/>
          <w:sz w:val="24"/>
          <w:lang w:val="uk-UA" w:eastAsia="uk-UA"/>
        </w:rPr>
        <w:t>Чиста сума вибірки Траншу становить не менше [•]% від основної суми.</w:t>
      </w:r>
    </w:p>
    <w:p w:rsidR="002D2F38" w:rsidRPr="002C2CED" w:rsidRDefault="002D2F38" w:rsidP="008C1F06">
      <w:pPr>
        <w:pStyle w:val="aff3"/>
        <w:numPr>
          <w:ilvl w:val="0"/>
          <w:numId w:val="21"/>
        </w:numPr>
        <w:ind w:leftChars="675" w:left="2009" w:hangingChars="162" w:hanging="389"/>
        <w:contextualSpacing w:val="0"/>
        <w:rPr>
          <w:rFonts w:eastAsia="Times New Roman"/>
          <w:sz w:val="24"/>
          <w:lang w:val="uk-UA" w:eastAsia="uk-UA"/>
        </w:rPr>
      </w:pPr>
      <w:r w:rsidRPr="002C2CED">
        <w:rPr>
          <w:rFonts w:eastAsia="Times New Roman"/>
          <w:sz w:val="24"/>
          <w:lang w:val="uk-UA" w:eastAsia="uk-UA"/>
        </w:rPr>
        <w:t>Фіксована номінальна Процента ставка Траншу не перевищуватиме [•]% річних.</w:t>
      </w:r>
    </w:p>
    <w:p w:rsidR="002D2F38" w:rsidRPr="002C2CED" w:rsidRDefault="002D2F38" w:rsidP="008C1F06">
      <w:pPr>
        <w:pStyle w:val="aff3"/>
        <w:numPr>
          <w:ilvl w:val="0"/>
          <w:numId w:val="21"/>
        </w:numPr>
        <w:ind w:leftChars="675" w:left="2009" w:hangingChars="162" w:hanging="389"/>
        <w:contextualSpacing w:val="0"/>
        <w:rPr>
          <w:rFonts w:eastAsia="Times New Roman"/>
          <w:sz w:val="24"/>
          <w:lang w:val="uk-UA" w:eastAsia="uk-UA"/>
        </w:rPr>
      </w:pPr>
      <w:r w:rsidRPr="002C2CED">
        <w:rPr>
          <w:rFonts w:eastAsia="Times New Roman"/>
          <w:sz w:val="24"/>
          <w:lang w:val="uk-UA" w:eastAsia="uk-UA"/>
        </w:rPr>
        <w:t>Вибірка за цим Траншем буде здійснена до</w:t>
      </w:r>
      <w:r w:rsidR="00C77364" w:rsidRPr="002C2CED">
        <w:rPr>
          <w:rFonts w:eastAsia="Times New Roman"/>
          <w:sz w:val="24"/>
          <w:lang w:val="uk-UA" w:eastAsia="uk-UA"/>
        </w:rPr>
        <w:t>:</w:t>
      </w:r>
      <w:r w:rsidRPr="002C2CED">
        <w:rPr>
          <w:rFonts w:eastAsia="Times New Roman"/>
          <w:sz w:val="24"/>
          <w:lang w:val="uk-UA" w:eastAsia="uk-UA"/>
        </w:rPr>
        <w:t xml:space="preserve"> [•] року.</w:t>
      </w:r>
    </w:p>
    <w:p w:rsidR="002D2F38" w:rsidRPr="002C2CED" w:rsidRDefault="002D2F38" w:rsidP="008C1F06">
      <w:pPr>
        <w:pStyle w:val="aff3"/>
        <w:numPr>
          <w:ilvl w:val="0"/>
          <w:numId w:val="21"/>
        </w:numPr>
        <w:ind w:leftChars="675" w:left="2009" w:hangingChars="162" w:hanging="389"/>
        <w:contextualSpacing w:val="0"/>
        <w:rPr>
          <w:rFonts w:eastAsia="Times New Roman"/>
          <w:sz w:val="24"/>
          <w:lang w:val="uk-UA" w:eastAsia="uk-UA"/>
        </w:rPr>
      </w:pPr>
      <w:r w:rsidRPr="002C2CED">
        <w:rPr>
          <w:rFonts w:eastAsia="Times New Roman"/>
          <w:sz w:val="24"/>
          <w:lang w:val="uk-UA" w:eastAsia="uk-UA"/>
        </w:rPr>
        <w:t xml:space="preserve">Погашення основної суми Траншу </w:t>
      </w:r>
      <w:r w:rsidR="008074C3" w:rsidRPr="002C2CED">
        <w:rPr>
          <w:rFonts w:eastAsia="Times New Roman"/>
          <w:sz w:val="24"/>
          <w:lang w:val="uk-UA" w:eastAsia="uk-UA"/>
        </w:rPr>
        <w:t xml:space="preserve"> має бути</w:t>
      </w:r>
      <w:r w:rsidRPr="002C2CED">
        <w:rPr>
          <w:rFonts w:eastAsia="Times New Roman"/>
          <w:sz w:val="24"/>
          <w:lang w:val="uk-UA" w:eastAsia="uk-UA"/>
        </w:rPr>
        <w:t>:</w:t>
      </w:r>
      <w:r w:rsidR="008074C3" w:rsidRPr="002C2CED">
        <w:rPr>
          <w:rFonts w:eastAsia="Times New Roman"/>
          <w:sz w:val="24"/>
          <w:lang w:val="uk-UA" w:eastAsia="uk-UA"/>
        </w:rPr>
        <w:t xml:space="preserve"> в [рік].</w:t>
      </w: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536"/>
      </w:tblGrid>
      <w:tr w:rsidR="002D2F38" w:rsidRPr="002C2CED" w:rsidTr="003A71F6">
        <w:tc>
          <w:tcPr>
            <w:tcW w:w="1134" w:type="dxa"/>
            <w:shd w:val="clear" w:color="auto" w:fill="BFBFBF"/>
          </w:tcPr>
          <w:p w:rsidR="002D2F38" w:rsidRPr="002C2CED" w:rsidRDefault="002D2F38" w:rsidP="003A71F6">
            <w:pPr>
              <w:spacing w:before="100" w:beforeAutospacing="1" w:after="100" w:afterAutospacing="1"/>
              <w:jc w:val="center"/>
              <w:rPr>
                <w:szCs w:val="22"/>
                <w:lang w:val="uk-UA" w:eastAsia="uk-UA"/>
              </w:rPr>
            </w:pPr>
          </w:p>
        </w:tc>
        <w:tc>
          <w:tcPr>
            <w:tcW w:w="4536" w:type="dxa"/>
            <w:shd w:val="clear" w:color="auto" w:fill="BFBFBF"/>
          </w:tcPr>
          <w:p w:rsidR="002D2F38" w:rsidRPr="002C2CED" w:rsidRDefault="002D2F38" w:rsidP="003A71F6">
            <w:pPr>
              <w:spacing w:before="100" w:beforeAutospacing="1" w:after="100" w:afterAutospacing="1"/>
              <w:jc w:val="center"/>
              <w:rPr>
                <w:szCs w:val="22"/>
                <w:lang w:val="uk-UA" w:eastAsia="uk-UA"/>
              </w:rPr>
            </w:pPr>
          </w:p>
        </w:tc>
      </w:tr>
      <w:tr w:rsidR="002D2F38" w:rsidRPr="002C2CED" w:rsidTr="003A71F6">
        <w:tc>
          <w:tcPr>
            <w:tcW w:w="1134" w:type="dxa"/>
            <w:shd w:val="clear" w:color="auto" w:fill="auto"/>
          </w:tcPr>
          <w:p w:rsidR="002D2F38" w:rsidRPr="002C2CED" w:rsidRDefault="002D2F38" w:rsidP="003A71F6">
            <w:pPr>
              <w:spacing w:before="100" w:beforeAutospacing="1" w:after="100" w:afterAutospacing="1"/>
              <w:jc w:val="center"/>
              <w:rPr>
                <w:szCs w:val="22"/>
                <w:lang w:val="uk-UA" w:eastAsia="uk-UA"/>
              </w:rPr>
            </w:pPr>
          </w:p>
        </w:tc>
        <w:tc>
          <w:tcPr>
            <w:tcW w:w="4536" w:type="dxa"/>
            <w:shd w:val="clear" w:color="auto" w:fill="auto"/>
          </w:tcPr>
          <w:p w:rsidR="002D2F38" w:rsidRPr="002C2CED" w:rsidRDefault="002D2F38" w:rsidP="003A71F6">
            <w:pPr>
              <w:spacing w:before="100" w:beforeAutospacing="1" w:after="100" w:afterAutospacing="1"/>
              <w:jc w:val="center"/>
              <w:rPr>
                <w:szCs w:val="22"/>
                <w:lang w:val="uk-UA" w:eastAsia="uk-UA"/>
              </w:rPr>
            </w:pPr>
          </w:p>
        </w:tc>
      </w:tr>
    </w:tbl>
    <w:p w:rsidR="002D2F38" w:rsidRPr="002C2CED" w:rsidRDefault="002D2F38" w:rsidP="008C1F06">
      <w:pPr>
        <w:pStyle w:val="aff3"/>
        <w:numPr>
          <w:ilvl w:val="0"/>
          <w:numId w:val="22"/>
        </w:numPr>
        <w:spacing w:before="240"/>
        <w:ind w:leftChars="353" w:left="1236" w:hangingChars="162" w:hanging="389"/>
        <w:contextualSpacing w:val="0"/>
        <w:rPr>
          <w:rFonts w:eastAsia="Times New Roman"/>
          <w:sz w:val="24"/>
          <w:lang w:val="uk-UA" w:eastAsia="uk-UA"/>
        </w:rPr>
      </w:pPr>
      <w:r w:rsidRPr="002C2CED">
        <w:rPr>
          <w:rFonts w:eastAsia="Times New Roman"/>
          <w:sz w:val="24"/>
          <w:lang w:val="uk-UA" w:eastAsia="uk-UA"/>
        </w:rPr>
        <w:t>Ми визнаємо та погоджуємось, що вибірка кожного Траншу відповідатиме та відбуватиметься за умови:</w:t>
      </w:r>
    </w:p>
    <w:p w:rsidR="002D2F38" w:rsidRPr="002C2CED" w:rsidRDefault="002D2F38" w:rsidP="008C1F06">
      <w:pPr>
        <w:pStyle w:val="aff3"/>
        <w:numPr>
          <w:ilvl w:val="0"/>
          <w:numId w:val="23"/>
        </w:numPr>
        <w:ind w:left="1843"/>
        <w:contextualSpacing w:val="0"/>
        <w:rPr>
          <w:rFonts w:eastAsia="Times New Roman"/>
          <w:sz w:val="24"/>
          <w:lang w:val="uk-UA" w:eastAsia="uk-UA"/>
        </w:rPr>
      </w:pPr>
      <w:r w:rsidRPr="002C2CED">
        <w:rPr>
          <w:rFonts w:eastAsia="Times New Roman"/>
          <w:sz w:val="24"/>
          <w:lang w:val="uk-UA" w:eastAsia="uk-UA"/>
        </w:rPr>
        <w:t xml:space="preserve">що Кредитор буде </w:t>
      </w:r>
      <w:r w:rsidR="004A1C70" w:rsidRPr="002C2CED">
        <w:rPr>
          <w:rFonts w:eastAsia="Times New Roman"/>
          <w:sz w:val="24"/>
          <w:lang w:val="uk-UA" w:eastAsia="uk-UA"/>
        </w:rPr>
        <w:t>переконаний</w:t>
      </w:r>
      <w:r w:rsidRPr="002C2CED">
        <w:rPr>
          <w:rFonts w:eastAsia="Times New Roman"/>
          <w:sz w:val="24"/>
          <w:lang w:val="uk-UA" w:eastAsia="uk-UA"/>
        </w:rPr>
        <w:t xml:space="preserve"> протягом всього часу, що відповідні кошти доступні йому від контрагента на міжнародних ринках капіталу на умовах, які прийнятні для нього і які відповідають умовам, викладеним у цьому Запиті </w:t>
      </w:r>
      <w:r w:rsidR="005B0E2B" w:rsidRPr="002C2CED">
        <w:rPr>
          <w:rFonts w:eastAsia="Times New Roman"/>
          <w:sz w:val="24"/>
          <w:lang w:val="uk-UA" w:eastAsia="uk-UA"/>
        </w:rPr>
        <w:t xml:space="preserve">про </w:t>
      </w:r>
      <w:r w:rsidR="00FE77F8" w:rsidRPr="002C2CED">
        <w:rPr>
          <w:rFonts w:eastAsia="Times New Roman"/>
          <w:sz w:val="24"/>
          <w:lang w:val="uk-UA" w:eastAsia="uk-UA"/>
        </w:rPr>
        <w:t>надання</w:t>
      </w:r>
      <w:r w:rsidR="001941CF" w:rsidRPr="002C2CED">
        <w:rPr>
          <w:rFonts w:eastAsia="Times New Roman"/>
          <w:sz w:val="24"/>
          <w:lang w:val="uk-UA" w:eastAsia="uk-UA"/>
        </w:rPr>
        <w:t xml:space="preserve"> коштів; </w:t>
      </w:r>
    </w:p>
    <w:p w:rsidR="002D2F38" w:rsidRPr="002C2CED" w:rsidRDefault="002D2F38" w:rsidP="008C1F06">
      <w:pPr>
        <w:pStyle w:val="aff3"/>
        <w:numPr>
          <w:ilvl w:val="0"/>
          <w:numId w:val="23"/>
        </w:numPr>
        <w:ind w:left="1843"/>
        <w:contextualSpacing w:val="0"/>
        <w:rPr>
          <w:rFonts w:eastAsia="Times New Roman"/>
          <w:sz w:val="24"/>
          <w:lang w:val="uk-UA" w:eastAsia="uk-UA"/>
        </w:rPr>
      </w:pPr>
      <w:r w:rsidRPr="002C2CED">
        <w:rPr>
          <w:rFonts w:eastAsia="Times New Roman"/>
          <w:sz w:val="24"/>
          <w:lang w:val="uk-UA" w:eastAsia="uk-UA"/>
        </w:rPr>
        <w:lastRenderedPageBreak/>
        <w:t xml:space="preserve">що Кредитор буде здійснювати одну чи декілька Фінансових трансакцій для отримання доходів, запитаних у цьому Запиті </w:t>
      </w:r>
      <w:r w:rsidR="005B0E2B" w:rsidRPr="002C2CED">
        <w:rPr>
          <w:rFonts w:eastAsia="Times New Roman"/>
          <w:sz w:val="24"/>
          <w:lang w:val="uk-UA" w:eastAsia="uk-UA"/>
        </w:rPr>
        <w:t xml:space="preserve">про </w:t>
      </w:r>
      <w:r w:rsidR="00FE77F8" w:rsidRPr="002C2CED">
        <w:rPr>
          <w:rFonts w:eastAsia="Times New Roman"/>
          <w:sz w:val="24"/>
          <w:lang w:val="uk-UA" w:eastAsia="uk-UA"/>
        </w:rPr>
        <w:t>надання</w:t>
      </w:r>
      <w:r w:rsidRPr="002C2CED">
        <w:rPr>
          <w:rFonts w:eastAsia="Times New Roman"/>
          <w:sz w:val="24"/>
          <w:lang w:val="uk-UA" w:eastAsia="uk-UA"/>
        </w:rPr>
        <w:t xml:space="preserve"> коштів. Ми безвідклично зобов’язуємося сплатити будь-які платежі, витрати чи затрати, зокрема штраф за дострокове погашення та поточні витрати, пов’язані з будь-якими Фінансовими трансакціями, здійсненими Кредитором, </w:t>
      </w:r>
      <w:r w:rsidR="00B5306C" w:rsidRPr="002C2CED">
        <w:rPr>
          <w:rFonts w:eastAsia="Times New Roman"/>
          <w:sz w:val="24"/>
          <w:lang w:val="uk-UA" w:eastAsia="uk-UA"/>
        </w:rPr>
        <w:t>незалежно від того</w:t>
      </w:r>
      <w:r w:rsidRPr="002C2CED">
        <w:rPr>
          <w:rFonts w:eastAsia="Times New Roman"/>
          <w:sz w:val="24"/>
          <w:lang w:val="uk-UA" w:eastAsia="uk-UA"/>
        </w:rPr>
        <w:t xml:space="preserve">, чи вибірка Траншу </w:t>
      </w:r>
      <w:r w:rsidR="00B5306C" w:rsidRPr="002C2CED">
        <w:rPr>
          <w:rFonts w:eastAsia="Times New Roman"/>
          <w:sz w:val="24"/>
          <w:lang w:val="uk-UA" w:eastAsia="uk-UA"/>
        </w:rPr>
        <w:t>в кінцевому підсумку</w:t>
      </w:r>
      <w:r w:rsidRPr="002C2CED">
        <w:rPr>
          <w:rFonts w:eastAsia="Times New Roman"/>
          <w:sz w:val="24"/>
          <w:lang w:val="uk-UA" w:eastAsia="uk-UA"/>
        </w:rPr>
        <w:t xml:space="preserve"> буде здійснена</w:t>
      </w:r>
      <w:r w:rsidR="00E625DE" w:rsidRPr="002C2CED">
        <w:rPr>
          <w:rFonts w:eastAsia="Times New Roman"/>
          <w:sz w:val="24"/>
          <w:lang w:val="uk-UA" w:eastAsia="uk-UA"/>
        </w:rPr>
        <w:t xml:space="preserve">, </w:t>
      </w:r>
    </w:p>
    <w:p w:rsidR="00E625DE" w:rsidRPr="002C2CED" w:rsidRDefault="00E625DE" w:rsidP="008C1F06">
      <w:pPr>
        <w:pStyle w:val="aff3"/>
        <w:numPr>
          <w:ilvl w:val="0"/>
          <w:numId w:val="23"/>
        </w:numPr>
        <w:ind w:left="1843"/>
        <w:contextualSpacing w:val="0"/>
        <w:rPr>
          <w:rFonts w:eastAsia="Times New Roman"/>
          <w:sz w:val="24"/>
          <w:lang w:val="uk-UA" w:eastAsia="uk-UA"/>
        </w:rPr>
      </w:pPr>
      <w:r w:rsidRPr="002C2CED">
        <w:rPr>
          <w:rFonts w:eastAsia="Times New Roman"/>
          <w:sz w:val="24"/>
          <w:lang w:val="uk-UA" w:eastAsia="uk-UA"/>
        </w:rPr>
        <w:t>випуск Кредитором у відповідний час Повідомлення про підтвердження.</w:t>
      </w:r>
    </w:p>
    <w:p w:rsidR="002D2F38" w:rsidRPr="002C2CED" w:rsidRDefault="002D2F38" w:rsidP="008C1F06">
      <w:pPr>
        <w:pStyle w:val="aff3"/>
        <w:numPr>
          <w:ilvl w:val="0"/>
          <w:numId w:val="22"/>
        </w:numPr>
        <w:spacing w:before="120" w:after="120"/>
        <w:ind w:leftChars="353" w:left="1236" w:hangingChars="162" w:hanging="389"/>
        <w:contextualSpacing w:val="0"/>
        <w:rPr>
          <w:rFonts w:eastAsia="Times New Roman"/>
          <w:sz w:val="24"/>
          <w:lang w:val="uk-UA" w:eastAsia="uk-UA"/>
        </w:rPr>
      </w:pPr>
      <w:r w:rsidRPr="002C2CED">
        <w:rPr>
          <w:rFonts w:eastAsia="Times New Roman"/>
          <w:sz w:val="24"/>
          <w:lang w:val="uk-UA" w:eastAsia="uk-UA"/>
        </w:rPr>
        <w:t xml:space="preserve">Ми </w:t>
      </w:r>
      <w:r w:rsidR="00B9671D" w:rsidRPr="002C2CED">
        <w:rPr>
          <w:rFonts w:eastAsia="Times New Roman"/>
          <w:sz w:val="24"/>
          <w:lang w:val="uk-UA" w:eastAsia="uk-UA"/>
        </w:rPr>
        <w:t>підтверджуємо</w:t>
      </w:r>
      <w:r w:rsidRPr="002C2CED">
        <w:rPr>
          <w:rFonts w:eastAsia="Times New Roman"/>
          <w:sz w:val="24"/>
          <w:lang w:val="uk-UA" w:eastAsia="uk-UA"/>
        </w:rPr>
        <w:t>, що:</w:t>
      </w:r>
    </w:p>
    <w:p w:rsidR="002D2F38" w:rsidRPr="002C2CED" w:rsidRDefault="002D2F38" w:rsidP="008C1F06">
      <w:pPr>
        <w:pStyle w:val="aff3"/>
        <w:numPr>
          <w:ilvl w:val="1"/>
          <w:numId w:val="22"/>
        </w:numPr>
        <w:spacing w:before="240" w:after="120"/>
        <w:ind w:left="1786" w:hanging="357"/>
        <w:contextualSpacing w:val="0"/>
        <w:rPr>
          <w:rFonts w:eastAsia="Times New Roman"/>
          <w:sz w:val="24"/>
          <w:lang w:val="uk-UA" w:eastAsia="uk-UA"/>
        </w:rPr>
      </w:pPr>
      <w:r w:rsidRPr="002C2CED">
        <w:rPr>
          <w:rFonts w:eastAsia="Times New Roman"/>
          <w:sz w:val="24"/>
          <w:lang w:val="uk-UA" w:eastAsia="uk-UA"/>
        </w:rPr>
        <w:t>Перелік уповноважених підписантів, надісланий від імені Позичальника Міністром фінансів [</w:t>
      </w:r>
      <w:r w:rsidRPr="002C2CED">
        <w:rPr>
          <w:rFonts w:eastAsia="Times New Roman"/>
          <w:i/>
          <w:sz w:val="24"/>
          <w:lang w:val="uk-UA" w:eastAsia="uk-UA"/>
        </w:rPr>
        <w:t>дата</w:t>
      </w:r>
      <w:r w:rsidRPr="002C2CED">
        <w:rPr>
          <w:rFonts w:eastAsia="Times New Roman"/>
          <w:sz w:val="24"/>
          <w:lang w:val="uk-UA" w:eastAsia="uk-UA"/>
        </w:rPr>
        <w:t>] залишається дійсним та застосовним.</w:t>
      </w:r>
    </w:p>
    <w:p w:rsidR="002D2F38" w:rsidRPr="002C2CED" w:rsidRDefault="002D2F38" w:rsidP="008C1F06">
      <w:pPr>
        <w:pStyle w:val="aff3"/>
        <w:numPr>
          <w:ilvl w:val="1"/>
          <w:numId w:val="22"/>
        </w:numPr>
        <w:spacing w:before="240"/>
        <w:contextualSpacing w:val="0"/>
        <w:rPr>
          <w:rFonts w:eastAsia="Times New Roman"/>
          <w:sz w:val="24"/>
          <w:lang w:val="uk-UA" w:eastAsia="uk-UA"/>
        </w:rPr>
      </w:pPr>
      <w:r w:rsidRPr="002C2CED">
        <w:rPr>
          <w:rFonts w:eastAsia="Times New Roman"/>
          <w:sz w:val="24"/>
          <w:lang w:val="uk-UA" w:eastAsia="uk-UA"/>
        </w:rPr>
        <w:t xml:space="preserve">Не відбулося жодної події, яка б зробила будь-яку заяву, здійснену в юридичному висновку </w:t>
      </w:r>
      <w:r w:rsidR="002524B1" w:rsidRPr="002C2CED">
        <w:rPr>
          <w:rFonts w:eastAsia="Times New Roman"/>
          <w:sz w:val="24"/>
          <w:lang w:val="uk-UA" w:eastAsia="uk-UA"/>
        </w:rPr>
        <w:t>Міністр</w:t>
      </w:r>
      <w:r w:rsidR="0075670B" w:rsidRPr="002C2CED">
        <w:rPr>
          <w:rFonts w:eastAsia="Times New Roman"/>
          <w:sz w:val="24"/>
          <w:lang w:val="uk-UA" w:eastAsia="uk-UA"/>
        </w:rPr>
        <w:t>ом</w:t>
      </w:r>
      <w:r w:rsidRPr="002C2CED">
        <w:rPr>
          <w:rFonts w:eastAsia="Times New Roman"/>
          <w:sz w:val="24"/>
          <w:lang w:val="uk-UA" w:eastAsia="uk-UA"/>
        </w:rPr>
        <w:t xml:space="preserve"> юстиції від [</w:t>
      </w:r>
      <w:r w:rsidRPr="002C2CED">
        <w:rPr>
          <w:rFonts w:eastAsia="Times New Roman"/>
          <w:i/>
          <w:sz w:val="24"/>
          <w:lang w:val="uk-UA" w:eastAsia="uk-UA"/>
        </w:rPr>
        <w:t>дата</w:t>
      </w:r>
      <w:r w:rsidRPr="002C2CED">
        <w:rPr>
          <w:rFonts w:eastAsia="Times New Roman"/>
          <w:sz w:val="24"/>
          <w:lang w:val="uk-UA" w:eastAsia="uk-UA"/>
        </w:rPr>
        <w:t>], неправильною.</w:t>
      </w:r>
    </w:p>
    <w:p w:rsidR="002D2F38" w:rsidRPr="002C2CED" w:rsidRDefault="002D2F38" w:rsidP="00183BA6">
      <w:pPr>
        <w:pStyle w:val="aff3"/>
        <w:numPr>
          <w:ilvl w:val="1"/>
          <w:numId w:val="22"/>
        </w:numPr>
        <w:spacing w:before="240"/>
        <w:contextualSpacing w:val="0"/>
        <w:rPr>
          <w:rFonts w:eastAsia="Times New Roman"/>
          <w:sz w:val="24"/>
          <w:lang w:val="uk-UA" w:eastAsia="uk-UA"/>
        </w:rPr>
      </w:pPr>
      <w:r w:rsidRPr="002C2CED">
        <w:rPr>
          <w:rFonts w:eastAsia="Times New Roman"/>
          <w:sz w:val="24"/>
          <w:lang w:val="uk-UA" w:eastAsia="uk-UA"/>
        </w:rPr>
        <w:t>Не відбулося Випадку невиконання</w:t>
      </w:r>
      <w:r w:rsidR="00183BA6" w:rsidRPr="002C2CED">
        <w:rPr>
          <w:rFonts w:eastAsia="Times New Roman"/>
          <w:sz w:val="24"/>
          <w:lang w:val="uk-UA" w:eastAsia="uk-UA"/>
        </w:rPr>
        <w:t xml:space="preserve"> зобов’язання</w:t>
      </w:r>
      <w:r w:rsidRPr="002C2CED">
        <w:rPr>
          <w:rFonts w:eastAsia="Times New Roman"/>
          <w:sz w:val="24"/>
          <w:lang w:val="uk-UA" w:eastAsia="uk-UA"/>
        </w:rPr>
        <w:t>.</w:t>
      </w:r>
    </w:p>
    <w:p w:rsidR="00B9671D" w:rsidRPr="002C2CED" w:rsidRDefault="00B9671D" w:rsidP="002D2F38">
      <w:pPr>
        <w:rPr>
          <w:lang w:val="uk-UA" w:eastAsia="uk-UA"/>
        </w:rPr>
      </w:pPr>
    </w:p>
    <w:p w:rsidR="008074C3" w:rsidRPr="002C2CED" w:rsidRDefault="00675259" w:rsidP="002D2F38">
      <w:pPr>
        <w:rPr>
          <w:lang w:val="uk-UA" w:eastAsia="uk-UA"/>
        </w:rPr>
      </w:pPr>
      <w:r w:rsidRPr="002C2CED">
        <w:rPr>
          <w:lang w:val="uk-UA" w:eastAsia="uk-UA"/>
        </w:rPr>
        <w:t>[</w:t>
      </w:r>
      <w:r w:rsidR="00B9671D" w:rsidRPr="002C2CED">
        <w:rPr>
          <w:lang w:val="uk-UA" w:eastAsia="uk-UA"/>
        </w:rPr>
        <w:t>Підпис уповноваженої особи</w:t>
      </w:r>
      <w:r w:rsidRPr="002C2CED">
        <w:rPr>
          <w:lang w:val="uk-UA" w:eastAsia="uk-UA"/>
        </w:rPr>
        <w:t>]</w:t>
      </w:r>
    </w:p>
    <w:p w:rsidR="008074C3" w:rsidRPr="002C2CED" w:rsidRDefault="008074C3" w:rsidP="002D2F38">
      <w:pPr>
        <w:rPr>
          <w:lang w:val="uk-UA" w:eastAsia="uk-UA"/>
        </w:rPr>
      </w:pPr>
    </w:p>
    <w:p w:rsidR="008074C3" w:rsidRPr="002C2CED" w:rsidRDefault="008074C3" w:rsidP="002D2F38">
      <w:pPr>
        <w:rPr>
          <w:lang w:val="uk-UA" w:eastAsia="uk-UA"/>
        </w:rPr>
      </w:pPr>
    </w:p>
    <w:p w:rsidR="008074C3" w:rsidRPr="002C2CED" w:rsidRDefault="008074C3" w:rsidP="002D2F38">
      <w:pPr>
        <w:rPr>
          <w:lang w:val="uk-UA" w:eastAsia="uk-UA"/>
        </w:rPr>
      </w:pPr>
      <w:r w:rsidRPr="002C2CED">
        <w:rPr>
          <w:lang w:val="uk-UA" w:eastAsia="uk-UA"/>
        </w:rPr>
        <w:t>Копія Національному Банку України</w:t>
      </w:r>
    </w:p>
    <w:p w:rsidR="008074C3" w:rsidRPr="002C2CED" w:rsidRDefault="008074C3" w:rsidP="002D2F38">
      <w:pPr>
        <w:rPr>
          <w:lang w:val="uk-UA" w:eastAsia="uk-UA"/>
        </w:rPr>
      </w:pPr>
    </w:p>
    <w:p w:rsidR="008074C3" w:rsidRPr="002C2CED" w:rsidRDefault="008074C3" w:rsidP="002D2F38">
      <w:pPr>
        <w:rPr>
          <w:lang w:val="uk-UA" w:eastAsia="uk-UA"/>
        </w:rPr>
      </w:pPr>
      <w:r w:rsidRPr="002C2CED">
        <w:rPr>
          <w:lang w:val="uk-UA" w:eastAsia="uk-UA"/>
        </w:rPr>
        <w:t>[вставити адрес</w:t>
      </w:r>
      <w:r w:rsidR="0075670B" w:rsidRPr="002C2CED">
        <w:rPr>
          <w:lang w:val="uk-UA" w:eastAsia="uk-UA"/>
        </w:rPr>
        <w:t>у</w:t>
      </w:r>
      <w:r w:rsidRPr="002C2CED">
        <w:rPr>
          <w:lang w:val="uk-UA" w:eastAsia="uk-UA"/>
        </w:rPr>
        <w:t>]</w:t>
      </w:r>
    </w:p>
    <w:p w:rsidR="002D2F38" w:rsidRPr="002C2CED" w:rsidRDefault="002D2F38" w:rsidP="002D2F38">
      <w:pPr>
        <w:rPr>
          <w:lang w:val="uk-UA" w:eastAsia="uk-UA"/>
        </w:rPr>
      </w:pPr>
      <w:r w:rsidRPr="002C2CED">
        <w:rPr>
          <w:lang w:val="uk-UA" w:eastAsia="uk-UA"/>
        </w:rPr>
        <w:br w:type="page"/>
      </w:r>
    </w:p>
    <w:p w:rsidR="002D2F38" w:rsidRPr="002C2CED" w:rsidRDefault="002D2F38" w:rsidP="002D2F38">
      <w:pPr>
        <w:spacing w:before="100" w:beforeAutospacing="1" w:after="100" w:afterAutospacing="1"/>
        <w:jc w:val="center"/>
        <w:rPr>
          <w:b/>
          <w:lang w:val="uk-UA" w:eastAsia="uk-UA"/>
        </w:rPr>
      </w:pPr>
      <w:r w:rsidRPr="002C2CED">
        <w:rPr>
          <w:b/>
          <w:lang w:val="uk-UA" w:eastAsia="uk-UA"/>
        </w:rPr>
        <w:t>ДОДАТОК 2</w:t>
      </w:r>
    </w:p>
    <w:p w:rsidR="002D2F38" w:rsidRPr="002C2CED" w:rsidRDefault="002D2F38" w:rsidP="002D2F38">
      <w:pPr>
        <w:spacing w:before="100" w:beforeAutospacing="1" w:after="100" w:afterAutospacing="1"/>
        <w:jc w:val="center"/>
        <w:outlineLvl w:val="2"/>
        <w:rPr>
          <w:b/>
          <w:bCs/>
          <w:lang w:val="uk-UA" w:eastAsia="uk-UA"/>
        </w:rPr>
      </w:pPr>
      <w:r w:rsidRPr="002C2CED">
        <w:rPr>
          <w:b/>
          <w:bCs/>
          <w:lang w:val="uk-UA" w:eastAsia="uk-UA"/>
        </w:rPr>
        <w:t xml:space="preserve">ФОРМА ПОВІДОМЛЕННЯ ПРО </w:t>
      </w:r>
      <w:r w:rsidR="002F5A5C" w:rsidRPr="002C2CED">
        <w:rPr>
          <w:b/>
          <w:bCs/>
          <w:lang w:val="uk-UA" w:eastAsia="uk-UA"/>
        </w:rPr>
        <w:t>ПІДТВЕРДЖЕННЯ</w:t>
      </w:r>
    </w:p>
    <w:tbl>
      <w:tblPr>
        <w:tblW w:w="0" w:type="auto"/>
        <w:tblInd w:w="108" w:type="dxa"/>
        <w:tblLook w:val="04A0" w:firstRow="1" w:lastRow="0" w:firstColumn="1" w:lastColumn="0" w:noHBand="0" w:noVBand="1"/>
      </w:tblPr>
      <w:tblGrid>
        <w:gridCol w:w="2495"/>
        <w:gridCol w:w="5919"/>
      </w:tblGrid>
      <w:tr w:rsidR="002D2F38" w:rsidRPr="002C2CED" w:rsidTr="003A71F6">
        <w:tc>
          <w:tcPr>
            <w:tcW w:w="2552" w:type="dxa"/>
            <w:shd w:val="clear" w:color="auto" w:fill="auto"/>
          </w:tcPr>
          <w:p w:rsidR="002D2F38" w:rsidRPr="002C2CED" w:rsidRDefault="00B04EA2" w:rsidP="003A71F6">
            <w:pPr>
              <w:jc w:val="center"/>
              <w:rPr>
                <w:sz w:val="22"/>
                <w:szCs w:val="22"/>
                <w:lang w:val="uk-UA" w:eastAsia="uk-UA"/>
              </w:rPr>
            </w:pPr>
            <w:r>
              <w:rPr>
                <w:rFonts w:eastAsia="Calibri"/>
                <w:sz w:val="22"/>
                <w:szCs w:val="22"/>
                <w:lang w:val="uk-UA" w:eastAsia="ru-RU"/>
              </w:rPr>
              <w:pict>
                <v:shape id="Picture 4" o:spid="_x0000_i1026" type="#_x0000_t75" alt="Description: http://i.telegraph.co.uk/multimedia/archive/02203/eu_2203429b.jpg" style="width:97.9pt;height:61.65pt;visibility:visible">
                  <v:imagedata r:id="rId14" o:title="eu_2203429b"/>
                </v:shape>
              </w:pict>
            </w:r>
          </w:p>
        </w:tc>
        <w:tc>
          <w:tcPr>
            <w:tcW w:w="6662" w:type="dxa"/>
            <w:shd w:val="clear" w:color="auto" w:fill="auto"/>
          </w:tcPr>
          <w:p w:rsidR="00F87B27" w:rsidRPr="002C2CED" w:rsidRDefault="002D2F38" w:rsidP="00F87B27">
            <w:pPr>
              <w:rPr>
                <w:rFonts w:cs="Arial"/>
                <w:szCs w:val="16"/>
                <w:lang w:val="uk-UA" w:eastAsia="uk-UA"/>
              </w:rPr>
            </w:pPr>
            <w:r w:rsidRPr="002C2CED">
              <w:rPr>
                <w:rFonts w:ascii="Arial" w:hAnsi="Arial" w:cs="Arial"/>
                <w:szCs w:val="24"/>
                <w:lang w:val="uk-UA" w:eastAsia="uk-UA"/>
              </w:rPr>
              <w:t>EUROPEAN COMMISSION</w:t>
            </w:r>
            <w:r w:rsidRPr="002C2CED">
              <w:rPr>
                <w:rFonts w:ascii="Arial" w:hAnsi="Arial" w:cs="Arial"/>
                <w:sz w:val="22"/>
                <w:szCs w:val="22"/>
                <w:lang w:val="uk-UA" w:eastAsia="uk-UA"/>
              </w:rPr>
              <w:br/>
            </w:r>
            <w:r w:rsidRPr="002C2CED">
              <w:rPr>
                <w:rFonts w:ascii="Arial" w:hAnsi="Arial" w:cs="Arial"/>
                <w:sz w:val="16"/>
                <w:szCs w:val="16"/>
                <w:lang w:val="uk-UA" w:eastAsia="uk-UA"/>
              </w:rPr>
              <w:t>DIRECTORATE GENERAL</w:t>
            </w:r>
            <w:r w:rsidRPr="002C2CED">
              <w:rPr>
                <w:rFonts w:ascii="Arial" w:hAnsi="Arial" w:cs="Arial"/>
                <w:sz w:val="16"/>
                <w:szCs w:val="16"/>
                <w:lang w:val="uk-UA" w:eastAsia="uk-UA"/>
              </w:rPr>
              <w:br/>
            </w:r>
            <w:r w:rsidR="008074C3" w:rsidRPr="002C2CED">
              <w:rPr>
                <w:rFonts w:ascii="Arial" w:hAnsi="Arial" w:cs="Arial"/>
                <w:sz w:val="16"/>
                <w:szCs w:val="16"/>
                <w:lang w:val="uk-UA"/>
              </w:rPr>
              <w:t>BUDGET</w:t>
            </w:r>
            <w:r w:rsidR="00F87B27" w:rsidRPr="002C2CED">
              <w:rPr>
                <w:rFonts w:ascii="Arial" w:hAnsi="Arial" w:cs="Arial"/>
                <w:sz w:val="16"/>
                <w:szCs w:val="16"/>
                <w:lang w:val="uk-UA" w:eastAsia="uk-UA"/>
              </w:rPr>
              <w:t xml:space="preserve">and financial </w:t>
            </w:r>
            <w:r w:rsidR="008074C3" w:rsidRPr="002C2CED">
              <w:rPr>
                <w:lang w:val="uk-UA"/>
              </w:rPr>
              <w:t xml:space="preserve"> </w:t>
            </w:r>
            <w:r w:rsidR="008074C3" w:rsidRPr="002C2CED">
              <w:rPr>
                <w:rFonts w:ascii="Arial" w:hAnsi="Arial" w:cs="Arial"/>
                <w:sz w:val="16"/>
                <w:szCs w:val="16"/>
                <w:lang w:val="uk-UA"/>
              </w:rPr>
              <w:t>risk management</w:t>
            </w:r>
          </w:p>
          <w:p w:rsidR="002D2F38" w:rsidRPr="002C2CED" w:rsidRDefault="002D2F38" w:rsidP="009729F0">
            <w:pPr>
              <w:rPr>
                <w:rFonts w:ascii="Arial" w:hAnsi="Arial" w:cs="Arial"/>
                <w:sz w:val="16"/>
                <w:szCs w:val="16"/>
                <w:lang w:val="uk-UA" w:eastAsia="uk-UA"/>
              </w:rPr>
            </w:pPr>
          </w:p>
          <w:p w:rsidR="002D2F38" w:rsidRPr="002C2CED" w:rsidRDefault="002D2F38" w:rsidP="00002A4F">
            <w:pPr>
              <w:rPr>
                <w:b/>
                <w:sz w:val="22"/>
                <w:szCs w:val="22"/>
                <w:lang w:val="uk-UA" w:eastAsia="uk-UA"/>
              </w:rPr>
            </w:pPr>
            <w:r w:rsidRPr="002C2CED">
              <w:rPr>
                <w:rFonts w:ascii="Arial" w:hAnsi="Arial" w:cs="Arial"/>
                <w:b/>
                <w:sz w:val="16"/>
                <w:szCs w:val="16"/>
                <w:lang w:val="uk-UA" w:eastAsia="uk-UA"/>
              </w:rPr>
              <w:t xml:space="preserve">Borrowing, </w:t>
            </w:r>
            <w:r w:rsidR="008074C3" w:rsidRPr="002C2CED">
              <w:rPr>
                <w:rFonts w:ascii="Arial" w:hAnsi="Arial" w:cs="Arial"/>
                <w:b/>
                <w:sz w:val="16"/>
                <w:szCs w:val="16"/>
                <w:lang w:val="uk-UA" w:eastAsia="uk-UA"/>
              </w:rPr>
              <w:t>L</w:t>
            </w:r>
            <w:r w:rsidRPr="002C2CED">
              <w:rPr>
                <w:rFonts w:ascii="Arial" w:hAnsi="Arial" w:cs="Arial"/>
                <w:b/>
                <w:sz w:val="16"/>
                <w:szCs w:val="16"/>
                <w:lang w:val="uk-UA" w:eastAsia="uk-UA"/>
              </w:rPr>
              <w:t>ending</w:t>
            </w:r>
          </w:p>
        </w:tc>
      </w:tr>
    </w:tbl>
    <w:p w:rsidR="002D2F38" w:rsidRPr="002C2CED" w:rsidRDefault="002D2F38" w:rsidP="002D2F38">
      <w:pPr>
        <w:rPr>
          <w:lang w:val="uk-UA" w:eastAsia="uk-UA"/>
        </w:rPr>
      </w:pPr>
    </w:p>
    <w:p w:rsidR="002D2F38" w:rsidRPr="002C2CED" w:rsidRDefault="002F5A5C" w:rsidP="002D2F38">
      <w:pPr>
        <w:spacing w:after="100" w:afterAutospacing="1"/>
        <w:rPr>
          <w:lang w:val="uk-UA" w:eastAsia="uk-UA"/>
        </w:rPr>
      </w:pPr>
      <w:r w:rsidRPr="002C2CED">
        <w:rPr>
          <w:lang w:val="uk-UA" w:eastAsia="uk-UA"/>
        </w:rPr>
        <w:t xml:space="preserve"> </w:t>
      </w:r>
      <w:r w:rsidR="002D2F38" w:rsidRPr="002C2CED">
        <w:rPr>
          <w:lang w:val="uk-UA" w:eastAsia="uk-UA"/>
        </w:rPr>
        <w:t>[</w:t>
      </w:r>
      <w:r w:rsidR="002D2F38" w:rsidRPr="002C2CED">
        <w:rPr>
          <w:i/>
          <w:lang w:val="uk-UA" w:eastAsia="uk-UA"/>
        </w:rPr>
        <w:t>Контактні дані Позичальника</w:t>
      </w:r>
      <w:r w:rsidR="002D2F38" w:rsidRPr="002C2CED">
        <w:rPr>
          <w:lang w:val="uk-UA" w:eastAsia="uk-UA"/>
        </w:rPr>
        <w:t>]</w:t>
      </w:r>
    </w:p>
    <w:p w:rsidR="002D2F38" w:rsidRPr="002C2CED" w:rsidRDefault="002D2F38" w:rsidP="002D2F38">
      <w:pPr>
        <w:spacing w:after="100" w:afterAutospacing="1"/>
        <w:rPr>
          <w:lang w:val="uk-UA" w:eastAsia="uk-UA"/>
        </w:rPr>
      </w:pPr>
    </w:p>
    <w:tbl>
      <w:tblPr>
        <w:tblW w:w="0" w:type="auto"/>
        <w:tblInd w:w="108" w:type="dxa"/>
        <w:tblLook w:val="04A0" w:firstRow="1" w:lastRow="0" w:firstColumn="1" w:lastColumn="0" w:noHBand="0" w:noVBand="1"/>
      </w:tblPr>
      <w:tblGrid>
        <w:gridCol w:w="1221"/>
        <w:gridCol w:w="7193"/>
      </w:tblGrid>
      <w:tr w:rsidR="002D2F38" w:rsidRPr="002C2CED" w:rsidTr="003F0090">
        <w:tc>
          <w:tcPr>
            <w:tcW w:w="1221" w:type="dxa"/>
            <w:shd w:val="clear" w:color="auto" w:fill="auto"/>
          </w:tcPr>
          <w:p w:rsidR="002D2F38" w:rsidRPr="002C2CED" w:rsidRDefault="002D2F38" w:rsidP="003A71F6">
            <w:pPr>
              <w:spacing w:before="100" w:beforeAutospacing="1" w:after="100" w:afterAutospacing="1"/>
              <w:rPr>
                <w:szCs w:val="22"/>
                <w:lang w:val="uk-UA" w:eastAsia="uk-UA"/>
              </w:rPr>
            </w:pPr>
            <w:r w:rsidRPr="002C2CED">
              <w:rPr>
                <w:b/>
                <w:bCs/>
                <w:szCs w:val="22"/>
                <w:lang w:val="uk-UA" w:eastAsia="uk-UA"/>
              </w:rPr>
              <w:t>Тема:</w:t>
            </w:r>
          </w:p>
        </w:tc>
        <w:tc>
          <w:tcPr>
            <w:tcW w:w="7193" w:type="dxa"/>
            <w:shd w:val="clear" w:color="auto" w:fill="auto"/>
          </w:tcPr>
          <w:p w:rsidR="002D2F38" w:rsidRPr="002C2CED" w:rsidRDefault="002D2F38" w:rsidP="00002A4F">
            <w:pPr>
              <w:spacing w:before="100" w:beforeAutospacing="1" w:after="100" w:afterAutospacing="1"/>
              <w:rPr>
                <w:szCs w:val="22"/>
                <w:lang w:val="uk-UA" w:eastAsia="uk-UA"/>
              </w:rPr>
            </w:pPr>
            <w:r w:rsidRPr="002C2CED">
              <w:rPr>
                <w:b/>
                <w:bCs/>
                <w:szCs w:val="22"/>
                <w:lang w:val="uk-UA" w:eastAsia="uk-UA"/>
              </w:rPr>
              <w:t xml:space="preserve">Макрофінансова </w:t>
            </w:r>
            <w:r w:rsidR="00855782" w:rsidRPr="002C2CED">
              <w:rPr>
                <w:b/>
                <w:bCs/>
                <w:szCs w:val="22"/>
                <w:lang w:val="uk-UA" w:eastAsia="uk-UA"/>
              </w:rPr>
              <w:t xml:space="preserve">Допомога </w:t>
            </w:r>
            <w:r w:rsidRPr="002C2CED">
              <w:rPr>
                <w:b/>
                <w:bCs/>
                <w:szCs w:val="22"/>
                <w:lang w:val="uk-UA" w:eastAsia="uk-UA"/>
              </w:rPr>
              <w:t>Європейського Союзу</w:t>
            </w:r>
            <w:r w:rsidRPr="002C2CED">
              <w:rPr>
                <w:szCs w:val="22"/>
                <w:lang w:val="uk-UA" w:eastAsia="uk-UA"/>
              </w:rPr>
              <w:br/>
            </w:r>
            <w:r w:rsidR="002F5A5C" w:rsidRPr="002C2CED">
              <w:rPr>
                <w:b/>
                <w:bCs/>
                <w:szCs w:val="22"/>
                <w:lang w:val="uk-UA" w:eastAsia="uk-UA"/>
              </w:rPr>
              <w:t>Виділення</w:t>
            </w:r>
            <w:r w:rsidRPr="002C2CED">
              <w:rPr>
                <w:b/>
                <w:bCs/>
                <w:szCs w:val="22"/>
                <w:lang w:val="uk-UA" w:eastAsia="uk-UA"/>
              </w:rPr>
              <w:t xml:space="preserve"> </w:t>
            </w:r>
            <w:r w:rsidR="002F5A5C" w:rsidRPr="002C2CED">
              <w:rPr>
                <w:b/>
                <w:bCs/>
                <w:szCs w:val="22"/>
                <w:lang w:val="uk-UA" w:eastAsia="uk-UA"/>
              </w:rPr>
              <w:t xml:space="preserve">[•] </w:t>
            </w:r>
            <w:r w:rsidRPr="002C2CED">
              <w:rPr>
                <w:b/>
                <w:bCs/>
                <w:szCs w:val="22"/>
                <w:lang w:val="uk-UA" w:eastAsia="uk-UA"/>
              </w:rPr>
              <w:t xml:space="preserve">Траншу </w:t>
            </w:r>
          </w:p>
        </w:tc>
      </w:tr>
    </w:tbl>
    <w:p w:rsidR="002D2F38" w:rsidRPr="002C2CED" w:rsidRDefault="003F0090" w:rsidP="00784F66">
      <w:pPr>
        <w:spacing w:before="100" w:beforeAutospacing="1" w:after="100" w:afterAutospacing="1"/>
        <w:jc w:val="both"/>
        <w:rPr>
          <w:lang w:val="uk-UA" w:eastAsia="uk-UA"/>
        </w:rPr>
      </w:pPr>
      <w:r w:rsidRPr="002C2CED">
        <w:rPr>
          <w:lang w:val="uk-UA" w:eastAsia="uk-UA"/>
        </w:rPr>
        <w:t>Шановний(-а) пане/пані,</w:t>
      </w:r>
      <w:r w:rsidR="002D2F38" w:rsidRPr="002C2CED">
        <w:rPr>
          <w:lang w:val="uk-UA" w:eastAsia="uk-UA"/>
        </w:rPr>
        <w:t>Ми посилаємось на</w:t>
      </w:r>
      <w:r w:rsidR="00232D82" w:rsidRPr="002C2CED">
        <w:rPr>
          <w:lang w:val="uk-UA" w:eastAsia="uk-UA"/>
        </w:rPr>
        <w:t xml:space="preserve"> </w:t>
      </w:r>
      <w:r w:rsidR="002D2F38" w:rsidRPr="002C2CED">
        <w:rPr>
          <w:lang w:val="uk-UA" w:eastAsia="uk-UA"/>
        </w:rPr>
        <w:t>Кредитну угоду, укладену між Європейським Союзом як Кредитором та Україною як Позичальником та Національним банком України як фінансовим агентом Позичальника</w:t>
      </w:r>
      <w:r w:rsidR="00232D82" w:rsidRPr="002C2CED">
        <w:rPr>
          <w:lang w:val="uk-UA" w:eastAsia="uk-UA"/>
        </w:rPr>
        <w:t xml:space="preserve"> на </w:t>
      </w:r>
      <w:r w:rsidR="00F56CD6" w:rsidRPr="002C2CED">
        <w:rPr>
          <w:lang w:val="uk-UA" w:eastAsia="uk-UA"/>
        </w:rPr>
        <w:t xml:space="preserve">максимальну </w:t>
      </w:r>
      <w:r w:rsidR="00232D82" w:rsidRPr="002C2CED">
        <w:rPr>
          <w:lang w:val="uk-UA" w:eastAsia="uk-UA"/>
        </w:rPr>
        <w:t>суму  1</w:t>
      </w:r>
      <w:r w:rsidR="00855782" w:rsidRPr="002C2CED">
        <w:rPr>
          <w:lang w:val="uk-UA" w:eastAsia="uk-UA"/>
        </w:rPr>
        <w:t>,2</w:t>
      </w:r>
      <w:r w:rsidR="00232D82" w:rsidRPr="002C2CED">
        <w:rPr>
          <w:lang w:val="uk-UA" w:eastAsia="uk-UA"/>
        </w:rPr>
        <w:t xml:space="preserve"> млрд. євро</w:t>
      </w:r>
      <w:r w:rsidR="002D2F38" w:rsidRPr="002C2CED">
        <w:rPr>
          <w:lang w:val="uk-UA" w:eastAsia="uk-UA"/>
        </w:rPr>
        <w:t>, яку було підписано [</w:t>
      </w:r>
      <w:r w:rsidR="002D2F38" w:rsidRPr="002C2CED">
        <w:rPr>
          <w:i/>
          <w:lang w:val="uk-UA" w:eastAsia="uk-UA"/>
        </w:rPr>
        <w:t>дата</w:t>
      </w:r>
      <w:r w:rsidR="002D2F38" w:rsidRPr="002C2CED">
        <w:rPr>
          <w:lang w:val="uk-UA" w:eastAsia="uk-UA"/>
        </w:rPr>
        <w:t>]</w:t>
      </w:r>
      <w:r w:rsidR="00232D82" w:rsidRPr="002C2CED">
        <w:rPr>
          <w:lang w:val="uk-UA" w:eastAsia="uk-UA"/>
        </w:rPr>
        <w:t xml:space="preserve"> </w:t>
      </w:r>
      <w:r w:rsidR="002524B1" w:rsidRPr="002C2CED">
        <w:rPr>
          <w:szCs w:val="24"/>
          <w:lang w:val="uk-UA"/>
        </w:rPr>
        <w:t>[•]</w:t>
      </w:r>
      <w:r w:rsidR="002524B1" w:rsidRPr="002C2CED">
        <w:rPr>
          <w:lang w:val="uk-UA" w:eastAsia="uk-UA"/>
        </w:rPr>
        <w:t xml:space="preserve"> </w:t>
      </w:r>
      <w:r w:rsidR="002D2F38" w:rsidRPr="002C2CED">
        <w:rPr>
          <w:lang w:val="uk-UA" w:eastAsia="uk-UA"/>
        </w:rPr>
        <w:t>(далі – “</w:t>
      </w:r>
      <w:r w:rsidR="002D2F38" w:rsidRPr="002C2CED">
        <w:rPr>
          <w:b/>
          <w:lang w:val="uk-UA" w:eastAsia="uk-UA"/>
        </w:rPr>
        <w:t>Угода</w:t>
      </w:r>
      <w:r w:rsidR="002D2F38" w:rsidRPr="002C2CED">
        <w:rPr>
          <w:lang w:val="uk-UA" w:eastAsia="uk-UA"/>
        </w:rPr>
        <w:t>”). Терміни, визначені в Угоді, мають те саме значення у цьому листі.</w:t>
      </w:r>
    </w:p>
    <w:p w:rsidR="002D2F38" w:rsidRPr="002C2CED" w:rsidRDefault="00232D82" w:rsidP="00784F66">
      <w:pPr>
        <w:spacing w:before="100" w:beforeAutospacing="1" w:after="100" w:afterAutospacing="1"/>
        <w:jc w:val="both"/>
        <w:rPr>
          <w:lang w:val="uk-UA" w:eastAsia="uk-UA"/>
        </w:rPr>
      </w:pPr>
      <w:r w:rsidRPr="002C2CED">
        <w:rPr>
          <w:lang w:val="uk-UA" w:eastAsia="uk-UA"/>
        </w:rPr>
        <w:t>Відповідно до Запиту про надання коштів від [</w:t>
      </w:r>
      <w:r w:rsidRPr="002C2CED">
        <w:rPr>
          <w:i/>
          <w:lang w:val="uk-UA" w:eastAsia="uk-UA"/>
        </w:rPr>
        <w:t>дата</w:t>
      </w:r>
      <w:r w:rsidRPr="002C2CED">
        <w:rPr>
          <w:lang w:val="uk-UA" w:eastAsia="uk-UA"/>
        </w:rPr>
        <w:t>]</w:t>
      </w:r>
      <w:r w:rsidR="00855782" w:rsidRPr="002C2CED">
        <w:rPr>
          <w:lang w:val="uk-UA" w:eastAsia="uk-UA"/>
        </w:rPr>
        <w:t xml:space="preserve"> </w:t>
      </w:r>
      <w:r w:rsidR="002524B1" w:rsidRPr="002C2CED">
        <w:rPr>
          <w:szCs w:val="24"/>
          <w:lang w:val="uk-UA"/>
        </w:rPr>
        <w:t>[•]</w:t>
      </w:r>
      <w:r w:rsidRPr="002C2CED">
        <w:rPr>
          <w:lang w:val="uk-UA" w:eastAsia="uk-UA"/>
        </w:rPr>
        <w:t xml:space="preserve">, умови Фінансової трансакції, які </w:t>
      </w:r>
      <w:r w:rsidR="00452E38" w:rsidRPr="002C2CED">
        <w:rPr>
          <w:lang w:val="uk-UA" w:eastAsia="uk-UA"/>
        </w:rPr>
        <w:t xml:space="preserve">здійснив </w:t>
      </w:r>
      <w:r w:rsidRPr="002C2CED">
        <w:rPr>
          <w:lang w:val="uk-UA" w:eastAsia="uk-UA"/>
        </w:rPr>
        <w:t>Європейський Союз для фінансування Траншу, є наступними</w:t>
      </w:r>
      <w:r w:rsidR="002D2F38" w:rsidRPr="002C2CED">
        <w:rPr>
          <w:lang w:val="uk-UA" w:eastAsia="uk-UA"/>
        </w:rPr>
        <w:t>:</w:t>
      </w:r>
    </w:p>
    <w:tbl>
      <w:tblPr>
        <w:tblW w:w="0" w:type="auto"/>
        <w:tblLook w:val="04A0" w:firstRow="1" w:lastRow="0" w:firstColumn="1" w:lastColumn="0" w:noHBand="0" w:noVBand="1"/>
      </w:tblPr>
      <w:tblGrid>
        <w:gridCol w:w="4261"/>
        <w:gridCol w:w="4261"/>
      </w:tblGrid>
      <w:tr w:rsidR="001C31F5" w:rsidRPr="002C2CED" w:rsidTr="00BF1268">
        <w:tc>
          <w:tcPr>
            <w:tcW w:w="4261" w:type="dxa"/>
            <w:shd w:val="clear" w:color="auto" w:fill="auto"/>
          </w:tcPr>
          <w:p w:rsidR="001C31F5" w:rsidRPr="002C2CED" w:rsidRDefault="001C31F5" w:rsidP="00BF1268">
            <w:pPr>
              <w:spacing w:before="100" w:beforeAutospacing="1" w:after="100" w:afterAutospacing="1"/>
              <w:jc w:val="both"/>
              <w:rPr>
                <w:rFonts w:eastAsia="Calibri"/>
                <w:sz w:val="22"/>
                <w:szCs w:val="22"/>
                <w:lang w:val="uk-UA" w:eastAsia="uk-UA"/>
              </w:rPr>
            </w:pPr>
            <w:r w:rsidRPr="002C2CED">
              <w:rPr>
                <w:szCs w:val="22"/>
                <w:lang w:val="uk-UA" w:eastAsia="uk-UA"/>
              </w:rPr>
              <w:t>Номінальна сума</w:t>
            </w:r>
          </w:p>
        </w:tc>
        <w:tc>
          <w:tcPr>
            <w:tcW w:w="4261" w:type="dxa"/>
            <w:shd w:val="clear" w:color="auto" w:fill="auto"/>
          </w:tcPr>
          <w:p w:rsidR="001C31F5" w:rsidRPr="002C2CED" w:rsidRDefault="001C31F5" w:rsidP="00BF1268">
            <w:pPr>
              <w:spacing w:before="100" w:beforeAutospacing="1" w:after="100" w:afterAutospacing="1"/>
              <w:jc w:val="both"/>
              <w:rPr>
                <w:rFonts w:eastAsia="Calibri"/>
                <w:sz w:val="22"/>
                <w:szCs w:val="22"/>
                <w:lang w:val="uk-UA" w:eastAsia="uk-UA"/>
              </w:rPr>
            </w:pPr>
            <w:r w:rsidRPr="002C2CED">
              <w:rPr>
                <w:szCs w:val="22"/>
                <w:lang w:val="uk-UA" w:eastAsia="uk-UA"/>
              </w:rPr>
              <w:t>[•] євро</w:t>
            </w:r>
          </w:p>
        </w:tc>
      </w:tr>
      <w:tr w:rsidR="001C31F5" w:rsidRPr="002C2CED" w:rsidTr="00BF1268">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Ціна випуску</w:t>
            </w:r>
          </w:p>
        </w:tc>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 євро</w:t>
            </w:r>
          </w:p>
        </w:tc>
      </w:tr>
      <w:tr w:rsidR="001C31F5" w:rsidRPr="002C2CED" w:rsidTr="00BF1268">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Банківські збори</w:t>
            </w:r>
          </w:p>
        </w:tc>
        <w:tc>
          <w:tcPr>
            <w:tcW w:w="4261" w:type="dxa"/>
            <w:shd w:val="clear" w:color="auto" w:fill="auto"/>
          </w:tcPr>
          <w:p w:rsidR="001C31F5" w:rsidRPr="002C2CED" w:rsidRDefault="001C31F5" w:rsidP="00BF1268">
            <w:pPr>
              <w:jc w:val="both"/>
              <w:rPr>
                <w:rFonts w:eastAsia="Calibri"/>
                <w:sz w:val="22"/>
                <w:szCs w:val="22"/>
                <w:lang w:val="uk-UA"/>
              </w:rPr>
            </w:pPr>
            <w:r w:rsidRPr="002C2CED">
              <w:rPr>
                <w:szCs w:val="22"/>
                <w:lang w:val="uk-UA" w:eastAsia="uk-UA"/>
              </w:rPr>
              <w:t>[•] євро</w:t>
            </w:r>
          </w:p>
        </w:tc>
      </w:tr>
      <w:tr w:rsidR="001C31F5" w:rsidRPr="002C2CED" w:rsidTr="00BF1268">
        <w:tc>
          <w:tcPr>
            <w:tcW w:w="4261" w:type="dxa"/>
            <w:shd w:val="clear" w:color="auto" w:fill="auto"/>
          </w:tcPr>
          <w:p w:rsidR="001C31F5" w:rsidRPr="002C2CED" w:rsidRDefault="001C31F5" w:rsidP="00201405">
            <w:pPr>
              <w:spacing w:before="100" w:beforeAutospacing="1" w:after="100" w:afterAutospacing="1"/>
              <w:rPr>
                <w:szCs w:val="22"/>
                <w:lang w:val="uk-UA" w:eastAsia="uk-UA"/>
              </w:rPr>
            </w:pPr>
            <w:r w:rsidRPr="002C2CED">
              <w:rPr>
                <w:szCs w:val="22"/>
                <w:lang w:val="uk-UA" w:eastAsia="uk-UA"/>
              </w:rPr>
              <w:t>Чист</w:t>
            </w:r>
            <w:r w:rsidR="00FF2FE6" w:rsidRPr="002C2CED">
              <w:rPr>
                <w:szCs w:val="22"/>
                <w:lang w:val="uk-UA" w:eastAsia="uk-UA"/>
              </w:rPr>
              <w:t>і надходження</w:t>
            </w:r>
          </w:p>
        </w:tc>
        <w:tc>
          <w:tcPr>
            <w:tcW w:w="4261" w:type="dxa"/>
            <w:shd w:val="clear" w:color="auto" w:fill="auto"/>
          </w:tcPr>
          <w:p w:rsidR="001C31F5" w:rsidRPr="002C2CED" w:rsidRDefault="001C31F5" w:rsidP="00BF1268">
            <w:pPr>
              <w:jc w:val="both"/>
              <w:rPr>
                <w:rFonts w:eastAsia="Calibri"/>
                <w:sz w:val="22"/>
                <w:szCs w:val="22"/>
                <w:lang w:val="uk-UA"/>
              </w:rPr>
            </w:pPr>
            <w:r w:rsidRPr="002C2CED">
              <w:rPr>
                <w:szCs w:val="22"/>
                <w:lang w:val="uk-UA" w:eastAsia="uk-UA"/>
              </w:rPr>
              <w:t>[•] євро</w:t>
            </w:r>
          </w:p>
        </w:tc>
      </w:tr>
      <w:tr w:rsidR="001C31F5" w:rsidRPr="002C2CED" w:rsidTr="00BF1268">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Відшкодування вартості трансакції</w:t>
            </w:r>
          </w:p>
        </w:tc>
        <w:tc>
          <w:tcPr>
            <w:tcW w:w="4261" w:type="dxa"/>
            <w:shd w:val="clear" w:color="auto" w:fill="auto"/>
          </w:tcPr>
          <w:p w:rsidR="001C31F5" w:rsidRPr="002C2CED" w:rsidRDefault="001C31F5" w:rsidP="00BF1268">
            <w:pPr>
              <w:jc w:val="both"/>
              <w:rPr>
                <w:rFonts w:eastAsia="Calibri"/>
                <w:sz w:val="22"/>
                <w:szCs w:val="22"/>
                <w:lang w:val="uk-UA"/>
              </w:rPr>
            </w:pPr>
            <w:r w:rsidRPr="002C2CED">
              <w:rPr>
                <w:szCs w:val="22"/>
                <w:lang w:val="uk-UA" w:eastAsia="uk-UA"/>
              </w:rPr>
              <w:t>[•] євро</w:t>
            </w:r>
          </w:p>
        </w:tc>
      </w:tr>
      <w:tr w:rsidR="001C31F5" w:rsidRPr="002C2CED" w:rsidTr="00BF1268">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Чиста сума вибірки</w:t>
            </w:r>
          </w:p>
        </w:tc>
        <w:tc>
          <w:tcPr>
            <w:tcW w:w="4261" w:type="dxa"/>
            <w:shd w:val="clear" w:color="auto" w:fill="auto"/>
          </w:tcPr>
          <w:p w:rsidR="001C31F5" w:rsidRPr="002C2CED" w:rsidRDefault="001C31F5" w:rsidP="00BF1268">
            <w:pPr>
              <w:jc w:val="both"/>
              <w:rPr>
                <w:rFonts w:eastAsia="Calibri"/>
                <w:sz w:val="22"/>
                <w:szCs w:val="22"/>
                <w:lang w:val="uk-UA"/>
              </w:rPr>
            </w:pPr>
            <w:r w:rsidRPr="002C2CED">
              <w:rPr>
                <w:szCs w:val="22"/>
                <w:lang w:val="uk-UA" w:eastAsia="uk-UA"/>
              </w:rPr>
              <w:t>[•] євро</w:t>
            </w:r>
          </w:p>
        </w:tc>
      </w:tr>
      <w:tr w:rsidR="001C31F5" w:rsidRPr="002C2CED" w:rsidTr="00BF1268">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Дата вибірки</w:t>
            </w:r>
          </w:p>
        </w:tc>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w:t>
            </w:r>
          </w:p>
        </w:tc>
      </w:tr>
      <w:tr w:rsidR="001C31F5" w:rsidRPr="002C2CED" w:rsidTr="00BF1268">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Дата погашення</w:t>
            </w:r>
          </w:p>
        </w:tc>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w:t>
            </w:r>
          </w:p>
        </w:tc>
      </w:tr>
      <w:tr w:rsidR="001C31F5" w:rsidRPr="002C2CED" w:rsidTr="00BF1268">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Процентна ставка (купон)</w:t>
            </w:r>
          </w:p>
        </w:tc>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 xml:space="preserve">[•] % </w:t>
            </w:r>
            <w:r w:rsidR="00452E38" w:rsidRPr="002C2CED">
              <w:rPr>
                <w:szCs w:val="22"/>
                <w:lang w:val="uk-UA" w:eastAsia="uk-UA"/>
              </w:rPr>
              <w:t>річних</w:t>
            </w:r>
          </w:p>
        </w:tc>
      </w:tr>
      <w:tr w:rsidR="001C31F5" w:rsidRPr="002C2CED" w:rsidTr="00BF1268">
        <w:tc>
          <w:tcPr>
            <w:tcW w:w="4261" w:type="dxa"/>
            <w:shd w:val="clear" w:color="auto" w:fill="auto"/>
          </w:tcPr>
          <w:p w:rsidR="001C31F5" w:rsidRPr="002C2CED" w:rsidRDefault="001C31F5" w:rsidP="00BF1268">
            <w:pPr>
              <w:spacing w:before="100" w:beforeAutospacing="1" w:after="100" w:afterAutospacing="1"/>
              <w:jc w:val="both"/>
              <w:rPr>
                <w:szCs w:val="22"/>
                <w:lang w:val="uk-UA" w:eastAsia="uk-UA"/>
              </w:rPr>
            </w:pPr>
            <w:r w:rsidRPr="002C2CED">
              <w:rPr>
                <w:szCs w:val="22"/>
                <w:lang w:val="uk-UA" w:eastAsia="uk-UA"/>
              </w:rPr>
              <w:t xml:space="preserve">Дата сплати </w:t>
            </w:r>
            <w:r w:rsidR="00452E38" w:rsidRPr="002C2CED">
              <w:rPr>
                <w:szCs w:val="22"/>
                <w:lang w:val="uk-UA" w:eastAsia="uk-UA"/>
              </w:rPr>
              <w:t>процентів</w:t>
            </w:r>
          </w:p>
        </w:tc>
        <w:tc>
          <w:tcPr>
            <w:tcW w:w="4261" w:type="dxa"/>
            <w:shd w:val="clear" w:color="auto" w:fill="auto"/>
          </w:tcPr>
          <w:p w:rsidR="001C31F5" w:rsidRPr="002C2CED" w:rsidRDefault="00A905BB" w:rsidP="00BF1268">
            <w:pPr>
              <w:spacing w:before="100" w:beforeAutospacing="1" w:after="100" w:afterAutospacing="1"/>
              <w:jc w:val="both"/>
              <w:rPr>
                <w:szCs w:val="22"/>
                <w:lang w:val="uk-UA" w:eastAsia="uk-UA"/>
              </w:rPr>
            </w:pPr>
            <w:r w:rsidRPr="002C2CED">
              <w:rPr>
                <w:szCs w:val="22"/>
                <w:lang w:val="uk-UA" w:eastAsia="uk-UA"/>
              </w:rPr>
              <w:t>Щорічного на  [•]</w:t>
            </w:r>
          </w:p>
        </w:tc>
      </w:tr>
      <w:tr w:rsidR="001C31F5" w:rsidRPr="002C2CED" w:rsidTr="00BF1268">
        <w:tc>
          <w:tcPr>
            <w:tcW w:w="4261" w:type="dxa"/>
            <w:shd w:val="clear" w:color="auto" w:fill="auto"/>
          </w:tcPr>
          <w:p w:rsidR="001C31F5" w:rsidRPr="002C2CED" w:rsidRDefault="00A905BB" w:rsidP="00BF1268">
            <w:pPr>
              <w:spacing w:before="100" w:beforeAutospacing="1" w:after="100" w:afterAutospacing="1"/>
              <w:jc w:val="both"/>
              <w:rPr>
                <w:szCs w:val="22"/>
                <w:lang w:val="uk-UA" w:eastAsia="uk-UA"/>
              </w:rPr>
            </w:pPr>
            <w:r w:rsidRPr="002C2CED">
              <w:rPr>
                <w:szCs w:val="22"/>
                <w:lang w:val="uk-UA" w:eastAsia="uk-UA"/>
              </w:rPr>
              <w:t xml:space="preserve">Перша дата сплати </w:t>
            </w:r>
            <w:r w:rsidR="00452E38" w:rsidRPr="002C2CED">
              <w:rPr>
                <w:szCs w:val="22"/>
                <w:lang w:val="uk-UA" w:eastAsia="uk-UA"/>
              </w:rPr>
              <w:t>процентів</w:t>
            </w:r>
          </w:p>
        </w:tc>
        <w:tc>
          <w:tcPr>
            <w:tcW w:w="4261" w:type="dxa"/>
            <w:shd w:val="clear" w:color="auto" w:fill="auto"/>
          </w:tcPr>
          <w:p w:rsidR="001C31F5" w:rsidRPr="002C2CED" w:rsidRDefault="00A905BB" w:rsidP="00BF1268">
            <w:pPr>
              <w:spacing w:before="100" w:beforeAutospacing="1" w:after="100" w:afterAutospacing="1"/>
              <w:jc w:val="both"/>
              <w:rPr>
                <w:szCs w:val="22"/>
                <w:lang w:val="uk-UA" w:eastAsia="uk-UA"/>
              </w:rPr>
            </w:pPr>
            <w:r w:rsidRPr="002C2CED">
              <w:rPr>
                <w:szCs w:val="22"/>
                <w:lang w:val="uk-UA" w:eastAsia="uk-UA"/>
              </w:rPr>
              <w:t>[•]</w:t>
            </w:r>
          </w:p>
        </w:tc>
      </w:tr>
      <w:tr w:rsidR="00A905BB" w:rsidRPr="002C2CED" w:rsidTr="00BF1268">
        <w:tc>
          <w:tcPr>
            <w:tcW w:w="4261" w:type="dxa"/>
            <w:shd w:val="clear" w:color="auto" w:fill="auto"/>
          </w:tcPr>
          <w:p w:rsidR="00A905BB" w:rsidRPr="002C2CED" w:rsidRDefault="00A905BB" w:rsidP="00BF1268">
            <w:pPr>
              <w:spacing w:before="100" w:beforeAutospacing="1" w:after="100" w:afterAutospacing="1"/>
              <w:jc w:val="both"/>
              <w:rPr>
                <w:szCs w:val="22"/>
                <w:lang w:val="uk-UA" w:eastAsia="uk-UA"/>
              </w:rPr>
            </w:pPr>
            <w:r w:rsidRPr="002C2CED">
              <w:rPr>
                <w:szCs w:val="22"/>
                <w:lang w:val="uk-UA" w:eastAsia="uk-UA"/>
              </w:rPr>
              <w:t>(Короткий / довгий) перший внесок відсотків</w:t>
            </w:r>
          </w:p>
        </w:tc>
        <w:tc>
          <w:tcPr>
            <w:tcW w:w="4261" w:type="dxa"/>
            <w:shd w:val="clear" w:color="auto" w:fill="auto"/>
          </w:tcPr>
          <w:p w:rsidR="00A905BB" w:rsidRPr="002C2CED" w:rsidRDefault="00A905BB" w:rsidP="00BF1268">
            <w:pPr>
              <w:jc w:val="both"/>
              <w:rPr>
                <w:rFonts w:eastAsia="Calibri"/>
                <w:sz w:val="22"/>
                <w:szCs w:val="22"/>
                <w:lang w:val="uk-UA"/>
              </w:rPr>
            </w:pPr>
            <w:r w:rsidRPr="002C2CED">
              <w:rPr>
                <w:szCs w:val="22"/>
                <w:lang w:val="uk-UA" w:eastAsia="uk-UA"/>
              </w:rPr>
              <w:t>[•] євро</w:t>
            </w:r>
          </w:p>
        </w:tc>
      </w:tr>
    </w:tbl>
    <w:p w:rsidR="00F56CD6" w:rsidRPr="002C2CED" w:rsidRDefault="00F56CD6" w:rsidP="00F56CD6">
      <w:pPr>
        <w:spacing w:before="100" w:beforeAutospacing="1" w:after="100" w:afterAutospacing="1"/>
        <w:rPr>
          <w:lang w:val="uk-UA" w:eastAsia="uk-UA"/>
        </w:rPr>
      </w:pPr>
      <w:r w:rsidRPr="002C2CED">
        <w:rPr>
          <w:lang w:val="uk-UA" w:eastAsia="uk-UA"/>
        </w:rPr>
        <w:t>Застосовною календарною угодою є [•].</w:t>
      </w:r>
    </w:p>
    <w:p w:rsidR="002D2F38" w:rsidRPr="002C2CED" w:rsidRDefault="00452E38" w:rsidP="00E625DE">
      <w:pPr>
        <w:spacing w:before="100" w:beforeAutospacing="1" w:after="100" w:afterAutospacing="1"/>
        <w:jc w:val="both"/>
        <w:rPr>
          <w:lang w:val="uk-UA" w:eastAsia="uk-UA"/>
        </w:rPr>
      </w:pPr>
      <w:r w:rsidRPr="002C2CED">
        <w:rPr>
          <w:lang w:val="uk-UA" w:eastAsia="uk-UA"/>
        </w:rPr>
        <w:t xml:space="preserve">У додатку ви можете знайти графік платежів </w:t>
      </w:r>
      <w:r w:rsidR="00DC2AFE" w:rsidRPr="002C2CED">
        <w:rPr>
          <w:lang w:val="uk-UA" w:eastAsia="uk-UA"/>
        </w:rPr>
        <w:t>за</w:t>
      </w:r>
      <w:r w:rsidRPr="002C2CED">
        <w:rPr>
          <w:lang w:val="uk-UA" w:eastAsia="uk-UA"/>
        </w:rPr>
        <w:t xml:space="preserve"> позик</w:t>
      </w:r>
      <w:r w:rsidR="00DC2AFE" w:rsidRPr="002C2CED">
        <w:rPr>
          <w:lang w:val="uk-UA" w:eastAsia="uk-UA"/>
        </w:rPr>
        <w:t>ою</w:t>
      </w:r>
      <w:r w:rsidRPr="002C2CED">
        <w:rPr>
          <w:lang w:val="uk-UA" w:eastAsia="uk-UA"/>
        </w:rPr>
        <w:t xml:space="preserve">. </w:t>
      </w:r>
    </w:p>
    <w:p w:rsidR="00452E38" w:rsidRPr="002C2CED" w:rsidRDefault="00452E38" w:rsidP="00452E38">
      <w:pPr>
        <w:spacing w:before="100" w:beforeAutospacing="1" w:after="100" w:afterAutospacing="1"/>
        <w:jc w:val="both"/>
        <w:rPr>
          <w:lang w:val="uk-UA" w:eastAsia="uk-UA"/>
        </w:rPr>
      </w:pPr>
    </w:p>
    <w:p w:rsidR="00452E38" w:rsidRPr="002C2CED" w:rsidRDefault="00452E38" w:rsidP="00452E38">
      <w:pPr>
        <w:spacing w:before="100" w:beforeAutospacing="1" w:after="100" w:afterAutospacing="1"/>
        <w:jc w:val="both"/>
        <w:rPr>
          <w:lang w:val="uk-UA" w:eastAsia="uk-UA"/>
        </w:rPr>
      </w:pPr>
    </w:p>
    <w:p w:rsidR="002D2F38" w:rsidRPr="002C2CED" w:rsidRDefault="002D2F38" w:rsidP="002D2F38">
      <w:pPr>
        <w:spacing w:before="100" w:beforeAutospacing="1" w:after="100" w:afterAutospacing="1"/>
        <w:rPr>
          <w:lang w:val="uk-UA" w:eastAsia="uk-UA"/>
        </w:rPr>
      </w:pPr>
      <w:r w:rsidRPr="002C2CED">
        <w:rPr>
          <w:lang w:val="uk-UA" w:eastAsia="uk-UA"/>
        </w:rPr>
        <w:t>З повагою</w:t>
      </w:r>
    </w:p>
    <w:p w:rsidR="002D2F38" w:rsidRPr="002C2CED" w:rsidRDefault="002D2F38" w:rsidP="002D2F38">
      <w:pPr>
        <w:spacing w:before="100" w:beforeAutospacing="1" w:after="100" w:afterAutospacing="1"/>
        <w:rPr>
          <w:b/>
          <w:bCs/>
          <w:lang w:val="uk-UA" w:eastAsia="uk-UA"/>
        </w:rPr>
      </w:pPr>
      <w:r w:rsidRPr="002C2CED">
        <w:rPr>
          <w:b/>
          <w:bCs/>
          <w:lang w:val="uk-UA" w:eastAsia="uk-UA"/>
        </w:rPr>
        <w:t>ЄВРОПЕЙСЬКИЙ СОЮЗ</w:t>
      </w:r>
    </w:p>
    <w:p w:rsidR="00452E38" w:rsidRPr="002C2CED" w:rsidRDefault="00452E38" w:rsidP="002D2F38">
      <w:pPr>
        <w:spacing w:before="100" w:beforeAutospacing="1" w:after="100" w:afterAutospacing="1"/>
        <w:rPr>
          <w:b/>
          <w:bCs/>
          <w:lang w:val="uk-UA" w:eastAsia="uk-UA"/>
        </w:rPr>
      </w:pPr>
      <w:r w:rsidRPr="002C2CED">
        <w:rPr>
          <w:b/>
          <w:bCs/>
          <w:lang w:val="uk-UA" w:eastAsia="uk-UA"/>
        </w:rPr>
        <w:t xml:space="preserve">представлений </w:t>
      </w:r>
    </w:p>
    <w:p w:rsidR="002D2F38" w:rsidRPr="002C2CED" w:rsidRDefault="002D2F38" w:rsidP="002D2F38">
      <w:pPr>
        <w:spacing w:before="100" w:beforeAutospacing="1" w:after="100" w:afterAutospacing="1"/>
        <w:rPr>
          <w:lang w:val="uk-UA" w:eastAsia="uk-UA"/>
        </w:rPr>
      </w:pPr>
      <w:r w:rsidRPr="002C2CED">
        <w:rPr>
          <w:b/>
          <w:bCs/>
          <w:lang w:val="uk-UA" w:eastAsia="uk-UA"/>
        </w:rPr>
        <w:t>ЄВРОПЕЙСЬК</w:t>
      </w:r>
      <w:r w:rsidR="00452E38" w:rsidRPr="002C2CED">
        <w:rPr>
          <w:b/>
          <w:bCs/>
          <w:lang w:val="uk-UA" w:eastAsia="uk-UA"/>
        </w:rPr>
        <w:t xml:space="preserve">ОЮ </w:t>
      </w:r>
      <w:r w:rsidRPr="002C2CED">
        <w:rPr>
          <w:b/>
          <w:bCs/>
          <w:lang w:val="uk-UA" w:eastAsia="uk-UA"/>
        </w:rPr>
        <w:t>КОМІСІ</w:t>
      </w:r>
      <w:r w:rsidR="00452E38" w:rsidRPr="002C2CED">
        <w:rPr>
          <w:b/>
          <w:bCs/>
          <w:lang w:val="uk-UA" w:eastAsia="uk-UA"/>
        </w:rPr>
        <w:t>ЄЮ</w:t>
      </w:r>
    </w:p>
    <w:tbl>
      <w:tblPr>
        <w:tblW w:w="0" w:type="auto"/>
        <w:tblLook w:val="04A0" w:firstRow="1" w:lastRow="0" w:firstColumn="1" w:lastColumn="0" w:noHBand="0" w:noVBand="1"/>
      </w:tblPr>
      <w:tblGrid>
        <w:gridCol w:w="4261"/>
        <w:gridCol w:w="4261"/>
      </w:tblGrid>
      <w:tr w:rsidR="002D2F38" w:rsidRPr="002C2CED" w:rsidTr="003A71F6">
        <w:tc>
          <w:tcPr>
            <w:tcW w:w="4927" w:type="dxa"/>
            <w:shd w:val="clear" w:color="auto" w:fill="auto"/>
          </w:tcPr>
          <w:p w:rsidR="002D2F38" w:rsidRPr="002C2CED" w:rsidRDefault="002D2F38" w:rsidP="003A71F6">
            <w:pPr>
              <w:spacing w:before="100" w:beforeAutospacing="1" w:after="100" w:afterAutospacing="1"/>
              <w:rPr>
                <w:szCs w:val="22"/>
                <w:lang w:val="uk-UA" w:eastAsia="uk-UA"/>
              </w:rPr>
            </w:pPr>
            <w:r w:rsidRPr="002C2CED">
              <w:rPr>
                <w:szCs w:val="22"/>
                <w:lang w:val="uk-UA" w:eastAsia="uk-UA"/>
              </w:rPr>
              <w:t>[•]</w:t>
            </w:r>
          </w:p>
        </w:tc>
        <w:tc>
          <w:tcPr>
            <w:tcW w:w="4928" w:type="dxa"/>
            <w:shd w:val="clear" w:color="auto" w:fill="auto"/>
          </w:tcPr>
          <w:p w:rsidR="002D2F38" w:rsidRPr="002C2CED" w:rsidRDefault="002D2F38" w:rsidP="003A71F6">
            <w:pPr>
              <w:spacing w:before="100" w:beforeAutospacing="1" w:after="100" w:afterAutospacing="1"/>
              <w:rPr>
                <w:szCs w:val="22"/>
                <w:lang w:val="uk-UA" w:eastAsia="uk-UA"/>
              </w:rPr>
            </w:pPr>
            <w:r w:rsidRPr="002C2CED">
              <w:rPr>
                <w:szCs w:val="22"/>
                <w:lang w:val="uk-UA" w:eastAsia="uk-UA"/>
              </w:rPr>
              <w:t>[•]</w:t>
            </w:r>
          </w:p>
        </w:tc>
      </w:tr>
    </w:tbl>
    <w:p w:rsidR="002D2F38" w:rsidRPr="002C2CED" w:rsidRDefault="002D2F38" w:rsidP="002D2F38">
      <w:pPr>
        <w:spacing w:before="100" w:beforeAutospacing="1" w:after="100" w:afterAutospacing="1"/>
        <w:rPr>
          <w:lang w:val="uk-UA" w:eastAsia="uk-UA"/>
        </w:rPr>
      </w:pPr>
    </w:p>
    <w:p w:rsidR="00DC2AFE" w:rsidRPr="002C2CED" w:rsidRDefault="00DC2AFE" w:rsidP="00B96CE7">
      <w:pPr>
        <w:rPr>
          <w:lang w:val="uk-UA" w:eastAsia="uk-UA"/>
        </w:rPr>
      </w:pPr>
    </w:p>
    <w:p w:rsidR="00DC2AFE" w:rsidRPr="002C2CED" w:rsidRDefault="00DC2AFE" w:rsidP="00B96CE7">
      <w:pPr>
        <w:rPr>
          <w:lang w:val="uk-UA" w:eastAsia="uk-UA"/>
        </w:rPr>
      </w:pPr>
    </w:p>
    <w:p w:rsidR="00DC2AFE" w:rsidRPr="002C2CED" w:rsidRDefault="00DC2AFE" w:rsidP="00B96CE7">
      <w:pPr>
        <w:rPr>
          <w:lang w:val="uk-UA" w:eastAsia="uk-UA"/>
        </w:rPr>
      </w:pPr>
      <w:r w:rsidRPr="002C2CED">
        <w:rPr>
          <w:lang w:val="uk-UA" w:eastAsia="uk-UA"/>
        </w:rPr>
        <w:t>Додаток: Графік платежів за позикою</w:t>
      </w:r>
    </w:p>
    <w:p w:rsidR="00DC2AFE" w:rsidRPr="002C2CED" w:rsidRDefault="00DC2AFE" w:rsidP="00B96CE7">
      <w:pPr>
        <w:rPr>
          <w:lang w:val="uk-UA" w:eastAsia="uk-UA"/>
        </w:rPr>
      </w:pPr>
    </w:p>
    <w:p w:rsidR="002D2F38" w:rsidRPr="002C2CED" w:rsidRDefault="00DC2AFE" w:rsidP="00201405">
      <w:pPr>
        <w:jc w:val="center"/>
        <w:rPr>
          <w:b/>
          <w:lang w:val="uk-UA" w:eastAsia="uk-UA"/>
        </w:rPr>
      </w:pPr>
      <w:r w:rsidRPr="002C2CED">
        <w:rPr>
          <w:i/>
          <w:lang w:val="uk-UA" w:eastAsia="uk-UA"/>
        </w:rPr>
        <w:t>Копія: Національний банк України</w:t>
      </w:r>
      <w:r w:rsidR="002D2F38" w:rsidRPr="002C2CED">
        <w:rPr>
          <w:lang w:val="uk-UA" w:eastAsia="uk-UA"/>
        </w:rPr>
        <w:br w:type="page"/>
      </w:r>
      <w:r w:rsidR="002D2F38" w:rsidRPr="002C2CED">
        <w:rPr>
          <w:b/>
          <w:lang w:val="uk-UA" w:eastAsia="uk-UA"/>
        </w:rPr>
        <w:lastRenderedPageBreak/>
        <w:t>ДОДАТОК 3</w:t>
      </w:r>
    </w:p>
    <w:p w:rsidR="005F60C2" w:rsidRPr="002C2CED" w:rsidRDefault="005F60C2" w:rsidP="005F60C2">
      <w:pPr>
        <w:spacing w:before="100" w:beforeAutospacing="1" w:after="100" w:afterAutospacing="1"/>
        <w:jc w:val="center"/>
        <w:outlineLvl w:val="2"/>
        <w:rPr>
          <w:b/>
          <w:bCs/>
          <w:lang w:val="uk-UA" w:eastAsia="uk-UA"/>
        </w:rPr>
      </w:pPr>
      <w:r w:rsidRPr="002C2CED">
        <w:rPr>
          <w:b/>
          <w:bCs/>
          <w:lang w:val="uk-UA" w:eastAsia="uk-UA"/>
        </w:rPr>
        <w:t xml:space="preserve">ДЕКЛАРАЦІЯ ПРО ВИКОРИСТАННЯ </w:t>
      </w:r>
      <w:r w:rsidR="0075670B" w:rsidRPr="002C2CED">
        <w:rPr>
          <w:b/>
          <w:bCs/>
          <w:lang w:val="uk-UA" w:eastAsia="uk-UA"/>
        </w:rPr>
        <w:t>ТРАНШІВ КРЕДИТУ</w:t>
      </w:r>
    </w:p>
    <w:p w:rsidR="005F60C2" w:rsidRPr="002C2CED" w:rsidRDefault="005F60C2" w:rsidP="005F60C2">
      <w:pPr>
        <w:spacing w:before="100" w:beforeAutospacing="1" w:after="100" w:afterAutospacing="1"/>
        <w:rPr>
          <w:lang w:val="uk-UA" w:eastAsia="uk-UA"/>
        </w:rPr>
      </w:pPr>
      <w:r w:rsidRPr="002C2CED">
        <w:rPr>
          <w:iCs/>
          <w:lang w:val="uk-UA" w:eastAsia="uk-UA"/>
        </w:rPr>
        <w:t>[</w:t>
      </w:r>
      <w:r w:rsidRPr="002C2CED">
        <w:rPr>
          <w:i/>
          <w:iCs/>
          <w:lang w:val="uk-UA" w:eastAsia="uk-UA"/>
        </w:rPr>
        <w:t>Бланк Позичальника</w:t>
      </w:r>
      <w:r w:rsidRPr="002C2CED">
        <w:rPr>
          <w:iCs/>
          <w:lang w:val="uk-UA" w:eastAsia="uk-UA"/>
        </w:rPr>
        <w:t>]</w:t>
      </w:r>
    </w:p>
    <w:p w:rsidR="005F60C2" w:rsidRPr="002C2CED" w:rsidRDefault="005F60C2" w:rsidP="005F60C2">
      <w:pPr>
        <w:spacing w:before="100" w:beforeAutospacing="1"/>
        <w:rPr>
          <w:bCs/>
          <w:lang w:val="uk-UA" w:eastAsia="uk-UA"/>
        </w:rPr>
      </w:pPr>
      <w:r w:rsidRPr="002C2CED">
        <w:rPr>
          <w:bCs/>
          <w:lang w:val="uk-UA" w:eastAsia="uk-UA"/>
        </w:rPr>
        <w:t xml:space="preserve">Європейська Комісія </w:t>
      </w:r>
    </w:p>
    <w:p w:rsidR="005F60C2" w:rsidRPr="002C2CED" w:rsidRDefault="005F60C2" w:rsidP="005F60C2">
      <w:pPr>
        <w:spacing w:before="100" w:beforeAutospacing="1"/>
        <w:rPr>
          <w:bCs/>
          <w:lang w:val="uk-UA" w:eastAsia="uk-UA"/>
        </w:rPr>
      </w:pPr>
      <w:r w:rsidRPr="002C2CED">
        <w:rPr>
          <w:bCs/>
          <w:lang w:val="uk-UA" w:eastAsia="uk-UA"/>
        </w:rPr>
        <w:t xml:space="preserve">Генеральний директорат </w:t>
      </w:r>
      <w:r w:rsidR="00F052FD" w:rsidRPr="002C2CED">
        <w:rPr>
          <w:bCs/>
          <w:lang w:val="uk-UA" w:eastAsia="uk-UA"/>
        </w:rPr>
        <w:t>з</w:t>
      </w:r>
      <w:r w:rsidRPr="002C2CED">
        <w:rPr>
          <w:bCs/>
          <w:lang w:val="uk-UA" w:eastAsia="uk-UA"/>
        </w:rPr>
        <w:t xml:space="preserve"> </w:t>
      </w:r>
      <w:r w:rsidR="005F31BC" w:rsidRPr="002C2CED">
        <w:rPr>
          <w:bCs/>
          <w:lang w:val="uk-UA" w:eastAsia="uk-UA"/>
        </w:rPr>
        <w:t xml:space="preserve">питань </w:t>
      </w:r>
      <w:r w:rsidR="00855782" w:rsidRPr="002C2CED">
        <w:rPr>
          <w:bCs/>
          <w:lang w:val="uk-UA" w:eastAsia="uk-UA"/>
        </w:rPr>
        <w:t>бюджету</w:t>
      </w:r>
    </w:p>
    <w:p w:rsidR="0075670B" w:rsidRPr="002C2CED" w:rsidRDefault="005F60C2" w:rsidP="005F60C2">
      <w:pPr>
        <w:spacing w:before="100" w:beforeAutospacing="1"/>
        <w:rPr>
          <w:szCs w:val="24"/>
          <w:lang w:val="uk-UA" w:eastAsia="uk-UA"/>
        </w:rPr>
      </w:pPr>
      <w:r w:rsidRPr="002C2CED">
        <w:rPr>
          <w:bCs/>
          <w:lang w:val="uk-UA" w:eastAsia="uk-UA"/>
        </w:rPr>
        <w:t xml:space="preserve">Підрозділ </w:t>
      </w:r>
      <w:r w:rsidR="00855782" w:rsidRPr="002C2CED">
        <w:rPr>
          <w:bCs/>
          <w:lang w:val="uk-UA" w:eastAsia="uk-UA"/>
        </w:rPr>
        <w:t>E</w:t>
      </w:r>
      <w:r w:rsidRPr="002C2CED">
        <w:rPr>
          <w:bCs/>
          <w:lang w:val="uk-UA" w:eastAsia="uk-UA"/>
        </w:rPr>
        <w:t>-</w:t>
      </w:r>
      <w:r w:rsidR="00855782" w:rsidRPr="002C2CED">
        <w:rPr>
          <w:bCs/>
          <w:lang w:val="uk-UA" w:eastAsia="uk-UA"/>
        </w:rPr>
        <w:t>3</w:t>
      </w:r>
      <w:r w:rsidRPr="002C2CED">
        <w:rPr>
          <w:bCs/>
          <w:lang w:val="uk-UA" w:eastAsia="uk-UA"/>
        </w:rPr>
        <w:t xml:space="preserve"> «</w:t>
      </w:r>
      <w:r w:rsidR="00F052FD" w:rsidRPr="002C2CED">
        <w:rPr>
          <w:szCs w:val="24"/>
          <w:lang w:val="uk-UA" w:eastAsia="uk-UA"/>
        </w:rPr>
        <w:t>Запозичення</w:t>
      </w:r>
      <w:r w:rsidR="00855782" w:rsidRPr="002C2CED">
        <w:rPr>
          <w:szCs w:val="24"/>
          <w:lang w:val="uk-UA" w:eastAsia="uk-UA"/>
        </w:rPr>
        <w:t xml:space="preserve"> і </w:t>
      </w:r>
      <w:r w:rsidR="00F052FD" w:rsidRPr="002C2CED">
        <w:rPr>
          <w:szCs w:val="24"/>
          <w:lang w:val="uk-UA" w:eastAsia="uk-UA"/>
        </w:rPr>
        <w:t>кредитування</w:t>
      </w:r>
    </w:p>
    <w:p w:rsidR="005F60C2" w:rsidRPr="002C2CED" w:rsidRDefault="005F60C2" w:rsidP="005F60C2">
      <w:pPr>
        <w:spacing w:before="100" w:beforeAutospacing="1"/>
        <w:rPr>
          <w:bCs/>
          <w:lang w:val="uk-UA" w:eastAsia="uk-UA"/>
        </w:rPr>
      </w:pPr>
      <w:r w:rsidRPr="002C2CED">
        <w:rPr>
          <w:bCs/>
          <w:lang w:val="uk-UA" w:eastAsia="uk-UA"/>
        </w:rPr>
        <w:t xml:space="preserve">До уваги: </w:t>
      </w:r>
      <w:r w:rsidR="003F0090" w:rsidRPr="002C2CED">
        <w:rPr>
          <w:bCs/>
          <w:lang w:val="uk-UA" w:eastAsia="uk-UA"/>
        </w:rPr>
        <w:t xml:space="preserve">Керівника </w:t>
      </w:r>
      <w:r w:rsidRPr="002C2CED">
        <w:rPr>
          <w:bCs/>
          <w:lang w:val="uk-UA" w:eastAsia="uk-UA"/>
        </w:rPr>
        <w:t>Підрозділу</w:t>
      </w:r>
    </w:p>
    <w:p w:rsidR="005F60C2" w:rsidRPr="002C2CED" w:rsidRDefault="005F60C2" w:rsidP="005F60C2">
      <w:pPr>
        <w:spacing w:before="100" w:beforeAutospacing="1"/>
        <w:rPr>
          <w:bCs/>
          <w:lang w:val="uk-UA" w:eastAsia="uk-UA"/>
        </w:rPr>
      </w:pPr>
      <w:r w:rsidRPr="002C2CED">
        <w:rPr>
          <w:bCs/>
          <w:lang w:val="uk-UA" w:eastAsia="uk-UA"/>
        </w:rPr>
        <w:t>L-2920 Люксембург</w:t>
      </w:r>
    </w:p>
    <w:p w:rsidR="005F60C2" w:rsidRPr="002C2CED" w:rsidRDefault="005F60C2" w:rsidP="005F60C2">
      <w:pPr>
        <w:rPr>
          <w:bCs/>
          <w:lang w:val="uk-UA" w:eastAsia="uk-UA"/>
        </w:rPr>
      </w:pPr>
    </w:p>
    <w:p w:rsidR="002D2F38" w:rsidRPr="002C2CED" w:rsidRDefault="002D2F38" w:rsidP="002D2F38">
      <w:pPr>
        <w:rPr>
          <w:lang w:val="uk-UA" w:eastAsia="uk-UA"/>
        </w:rPr>
      </w:pPr>
    </w:p>
    <w:tbl>
      <w:tblPr>
        <w:tblW w:w="0" w:type="auto"/>
        <w:tblInd w:w="108" w:type="dxa"/>
        <w:tblLook w:val="04A0" w:firstRow="1" w:lastRow="0" w:firstColumn="1" w:lastColumn="0" w:noHBand="0" w:noVBand="1"/>
      </w:tblPr>
      <w:tblGrid>
        <w:gridCol w:w="1221"/>
        <w:gridCol w:w="7193"/>
      </w:tblGrid>
      <w:tr w:rsidR="002D2F38" w:rsidRPr="002C2CED" w:rsidTr="00CA7D4B">
        <w:tc>
          <w:tcPr>
            <w:tcW w:w="1221" w:type="dxa"/>
            <w:shd w:val="clear" w:color="auto" w:fill="auto"/>
          </w:tcPr>
          <w:p w:rsidR="002D2F38" w:rsidRPr="002C2CED" w:rsidRDefault="002D2F38" w:rsidP="003A71F6">
            <w:pPr>
              <w:spacing w:before="100" w:beforeAutospacing="1" w:after="100" w:afterAutospacing="1"/>
              <w:rPr>
                <w:szCs w:val="22"/>
                <w:lang w:val="uk-UA" w:eastAsia="uk-UA"/>
              </w:rPr>
            </w:pPr>
            <w:r w:rsidRPr="002C2CED">
              <w:rPr>
                <w:b/>
                <w:bCs/>
                <w:szCs w:val="22"/>
                <w:lang w:val="uk-UA" w:eastAsia="uk-UA"/>
              </w:rPr>
              <w:t>Тема:</w:t>
            </w:r>
          </w:p>
        </w:tc>
        <w:tc>
          <w:tcPr>
            <w:tcW w:w="7193" w:type="dxa"/>
            <w:shd w:val="clear" w:color="auto" w:fill="auto"/>
          </w:tcPr>
          <w:p w:rsidR="002D2F38" w:rsidRPr="002C2CED" w:rsidRDefault="002D2F38" w:rsidP="00002A4F">
            <w:pPr>
              <w:spacing w:before="100" w:beforeAutospacing="1" w:after="100" w:afterAutospacing="1"/>
              <w:rPr>
                <w:szCs w:val="22"/>
                <w:lang w:val="uk-UA" w:eastAsia="uk-UA"/>
              </w:rPr>
            </w:pPr>
            <w:r w:rsidRPr="002C2CED">
              <w:rPr>
                <w:b/>
                <w:bCs/>
                <w:szCs w:val="22"/>
                <w:lang w:val="uk-UA" w:eastAsia="uk-UA"/>
              </w:rPr>
              <w:t xml:space="preserve">Макрофінансова </w:t>
            </w:r>
            <w:r w:rsidR="00A431B4" w:rsidRPr="002C2CED">
              <w:rPr>
                <w:b/>
                <w:bCs/>
                <w:szCs w:val="22"/>
                <w:lang w:val="uk-UA" w:eastAsia="uk-UA"/>
              </w:rPr>
              <w:t xml:space="preserve">Допомога </w:t>
            </w:r>
            <w:r w:rsidRPr="002C2CED">
              <w:rPr>
                <w:b/>
                <w:bCs/>
                <w:szCs w:val="22"/>
                <w:lang w:val="uk-UA" w:eastAsia="uk-UA"/>
              </w:rPr>
              <w:t>Європейського Союзу</w:t>
            </w:r>
            <w:r w:rsidRPr="002C2CED">
              <w:rPr>
                <w:szCs w:val="22"/>
                <w:lang w:val="uk-UA" w:eastAsia="uk-UA"/>
              </w:rPr>
              <w:br/>
            </w:r>
            <w:r w:rsidR="00CA7D4B" w:rsidRPr="002C2CED">
              <w:rPr>
                <w:b/>
                <w:bCs/>
                <w:szCs w:val="22"/>
                <w:lang w:val="uk-UA" w:eastAsia="uk-UA"/>
              </w:rPr>
              <w:t>Декларація щодо захисту фінансових інтересів ЄС</w:t>
            </w:r>
          </w:p>
        </w:tc>
      </w:tr>
    </w:tbl>
    <w:p w:rsidR="002D2F38" w:rsidRPr="002C2CED" w:rsidRDefault="002D2F38" w:rsidP="002D2F38">
      <w:pPr>
        <w:spacing w:before="100" w:beforeAutospacing="1" w:after="100" w:afterAutospacing="1"/>
        <w:rPr>
          <w:lang w:val="uk-UA" w:eastAsia="uk-UA"/>
        </w:rPr>
      </w:pPr>
      <w:r w:rsidRPr="002C2CED">
        <w:rPr>
          <w:lang w:val="uk-UA" w:eastAsia="uk-UA"/>
        </w:rPr>
        <w:t>Шановний(-а) пане/пані</w:t>
      </w:r>
      <w:r w:rsidR="000F4DD7" w:rsidRPr="002C2CED">
        <w:rPr>
          <w:lang w:val="uk-UA" w:eastAsia="uk-UA"/>
        </w:rPr>
        <w:t>,</w:t>
      </w:r>
    </w:p>
    <w:p w:rsidR="002D2F38" w:rsidRPr="002C2CED" w:rsidRDefault="002D2F38" w:rsidP="009E10C3">
      <w:pPr>
        <w:spacing w:before="100" w:beforeAutospacing="1" w:after="100" w:afterAutospacing="1"/>
        <w:jc w:val="both"/>
        <w:rPr>
          <w:lang w:val="uk-UA" w:eastAsia="uk-UA"/>
        </w:rPr>
      </w:pPr>
      <w:r w:rsidRPr="002C2CED">
        <w:rPr>
          <w:lang w:val="uk-UA" w:eastAsia="uk-UA"/>
        </w:rPr>
        <w:t>Ми посилаємось на Кредитну угоду, укладену між Європейським Союзом як Кредитором та Україною як Позичальником та Національним банком України як фінансовим агентом Позичальника, яку було підписано [</w:t>
      </w:r>
      <w:r w:rsidRPr="002C2CED">
        <w:rPr>
          <w:i/>
          <w:lang w:val="uk-UA" w:eastAsia="uk-UA"/>
        </w:rPr>
        <w:t>дата</w:t>
      </w:r>
      <w:r w:rsidRPr="002C2CED">
        <w:rPr>
          <w:lang w:val="uk-UA" w:eastAsia="uk-UA"/>
        </w:rPr>
        <w:t>] (далі – “</w:t>
      </w:r>
      <w:r w:rsidRPr="002C2CED">
        <w:rPr>
          <w:b/>
          <w:lang w:val="uk-UA" w:eastAsia="uk-UA"/>
        </w:rPr>
        <w:t>Угода</w:t>
      </w:r>
      <w:r w:rsidR="00967639" w:rsidRPr="002C2CED">
        <w:rPr>
          <w:lang w:val="uk-UA" w:eastAsia="uk-UA"/>
        </w:rPr>
        <w:t>”)</w:t>
      </w:r>
      <w:r w:rsidRPr="002C2CED">
        <w:rPr>
          <w:lang w:val="uk-UA" w:eastAsia="uk-UA"/>
        </w:rPr>
        <w:t>. Терміни, визначені в Угоді, мають те саме значення у цьому листі.</w:t>
      </w:r>
    </w:p>
    <w:p w:rsidR="0068506D" w:rsidRPr="002C2CED" w:rsidRDefault="0068506D" w:rsidP="002D2F38">
      <w:pPr>
        <w:spacing w:before="100" w:beforeAutospacing="1" w:after="100" w:afterAutospacing="1"/>
        <w:rPr>
          <w:lang w:val="uk-UA" w:eastAsia="uk-UA"/>
        </w:rPr>
      </w:pPr>
      <w:r w:rsidRPr="002C2CED">
        <w:rPr>
          <w:lang w:val="uk-UA" w:eastAsia="uk-UA"/>
        </w:rPr>
        <w:t>Цим ми підтверджуємо, що:</w:t>
      </w:r>
    </w:p>
    <w:p w:rsidR="0068506D" w:rsidRPr="002C2CED" w:rsidRDefault="0068506D" w:rsidP="0068506D">
      <w:pPr>
        <w:numPr>
          <w:ilvl w:val="1"/>
          <w:numId w:val="23"/>
        </w:numPr>
        <w:spacing w:before="100" w:beforeAutospacing="1" w:after="100" w:afterAutospacing="1"/>
        <w:ind w:left="0" w:firstLine="0"/>
        <w:jc w:val="both"/>
        <w:rPr>
          <w:lang w:val="uk-UA" w:eastAsia="uk-UA"/>
        </w:rPr>
      </w:pPr>
      <w:r w:rsidRPr="002C2CED">
        <w:rPr>
          <w:lang w:val="uk-UA" w:eastAsia="uk-UA"/>
        </w:rPr>
        <w:t xml:space="preserve">Перший / другий [виключити відповідний] транш кредиту, </w:t>
      </w:r>
      <w:r w:rsidR="003C6C29" w:rsidRPr="002C2CED">
        <w:rPr>
          <w:lang w:val="uk-UA" w:eastAsia="uk-UA"/>
        </w:rPr>
        <w:t>вибраний у</w:t>
      </w:r>
      <w:r w:rsidRPr="002C2CED">
        <w:rPr>
          <w:lang w:val="uk-UA" w:eastAsia="uk-UA"/>
        </w:rPr>
        <w:t xml:space="preserve"> [вставити дату], було </w:t>
      </w:r>
      <w:r w:rsidR="003C6C29" w:rsidRPr="002C2CED">
        <w:rPr>
          <w:lang w:val="uk-UA" w:eastAsia="uk-UA"/>
        </w:rPr>
        <w:t xml:space="preserve">переказано </w:t>
      </w:r>
      <w:r w:rsidRPr="002C2CED">
        <w:rPr>
          <w:lang w:val="uk-UA" w:eastAsia="uk-UA"/>
        </w:rPr>
        <w:t xml:space="preserve">на рахунок </w:t>
      </w:r>
      <w:r w:rsidR="001033D4" w:rsidRPr="002C2CED">
        <w:rPr>
          <w:lang w:val="uk-UA" w:eastAsia="uk-UA"/>
        </w:rPr>
        <w:t xml:space="preserve">Державної казначейської служби </w:t>
      </w:r>
      <w:r w:rsidRPr="002C2CED">
        <w:rPr>
          <w:lang w:val="uk-UA" w:eastAsia="uk-UA"/>
        </w:rPr>
        <w:t>в Національному банку України.</w:t>
      </w:r>
    </w:p>
    <w:p w:rsidR="0068506D" w:rsidRPr="002C2CED" w:rsidRDefault="0068506D" w:rsidP="0068506D">
      <w:pPr>
        <w:numPr>
          <w:ilvl w:val="1"/>
          <w:numId w:val="23"/>
        </w:numPr>
        <w:spacing w:before="100" w:beforeAutospacing="1" w:after="100" w:afterAutospacing="1"/>
        <w:ind w:left="0" w:firstLine="0"/>
        <w:jc w:val="both"/>
        <w:rPr>
          <w:lang w:val="uk-UA" w:eastAsia="uk-UA"/>
        </w:rPr>
      </w:pPr>
      <w:r w:rsidRPr="002C2CED">
        <w:rPr>
          <w:lang w:val="uk-UA" w:eastAsia="uk-UA"/>
        </w:rPr>
        <w:t>Перший /другий транш кредиту [виключити відповідний] було обліковано як "зовнішнє фінансування" на державних рахунках за рік [вставте рік]</w:t>
      </w:r>
      <w:r w:rsidR="001033D4" w:rsidRPr="002C2CED">
        <w:rPr>
          <w:lang w:val="uk-UA" w:eastAsia="uk-UA"/>
        </w:rPr>
        <w:t xml:space="preserve"> на основі курсу євро / </w:t>
      </w:r>
      <w:r w:rsidR="00855782" w:rsidRPr="002C2CED">
        <w:rPr>
          <w:lang w:val="uk-UA" w:eastAsia="uk-UA"/>
        </w:rPr>
        <w:t>[вставити місцеву валюту]</w:t>
      </w:r>
      <w:r w:rsidR="001033D4" w:rsidRPr="002C2CED">
        <w:rPr>
          <w:lang w:val="uk-UA" w:eastAsia="uk-UA"/>
        </w:rPr>
        <w:t xml:space="preserve">[вставити застосовний курс іноземних валют], що застосовується на [вставити дата], </w:t>
      </w:r>
      <w:r w:rsidR="00855782" w:rsidRPr="002C2CED">
        <w:rPr>
          <w:lang w:val="uk-UA" w:eastAsia="uk-UA"/>
        </w:rPr>
        <w:t>[вставити місцеву валюту]</w:t>
      </w:r>
      <w:r w:rsidR="001033D4" w:rsidRPr="002C2CED">
        <w:rPr>
          <w:lang w:val="uk-UA" w:eastAsia="uk-UA"/>
        </w:rPr>
        <w:t xml:space="preserve">еквівалент чистої суми виплат становить </w:t>
      </w:r>
      <w:r w:rsidR="00855782" w:rsidRPr="002C2CED">
        <w:rPr>
          <w:lang w:val="uk-UA" w:eastAsia="uk-UA"/>
        </w:rPr>
        <w:t xml:space="preserve">[вставити місцеву валюту] </w:t>
      </w:r>
      <w:r w:rsidR="001033D4" w:rsidRPr="002C2CED">
        <w:rPr>
          <w:lang w:val="uk-UA" w:eastAsia="uk-UA"/>
        </w:rPr>
        <w:t>[вставити суму]</w:t>
      </w:r>
      <w:r w:rsidRPr="002C2CED">
        <w:rPr>
          <w:lang w:val="uk-UA" w:eastAsia="uk-UA"/>
        </w:rPr>
        <w:t>.</w:t>
      </w:r>
    </w:p>
    <w:p w:rsidR="0068506D" w:rsidRPr="002C2CED" w:rsidRDefault="0068506D" w:rsidP="00C62632">
      <w:pPr>
        <w:jc w:val="both"/>
        <w:rPr>
          <w:lang w:val="uk-UA" w:eastAsia="uk-UA"/>
        </w:rPr>
      </w:pPr>
      <w:r w:rsidRPr="002C2CED">
        <w:rPr>
          <w:lang w:val="uk-UA" w:eastAsia="uk-UA"/>
        </w:rPr>
        <w:t>Відповідні бухгалтерські документи Національного банку України та Міністерства фінансів надаються за запитом.</w:t>
      </w:r>
    </w:p>
    <w:p w:rsidR="0068506D" w:rsidRPr="002C2CED" w:rsidRDefault="0068506D" w:rsidP="002D2F38">
      <w:pPr>
        <w:spacing w:before="100" w:beforeAutospacing="1" w:after="100" w:afterAutospacing="1"/>
        <w:rPr>
          <w:lang w:val="uk-UA" w:eastAsia="uk-UA"/>
        </w:rPr>
      </w:pPr>
    </w:p>
    <w:p w:rsidR="0068506D" w:rsidRPr="002C2CED" w:rsidRDefault="0068506D" w:rsidP="002D2F38">
      <w:pPr>
        <w:spacing w:before="100" w:beforeAutospacing="1" w:after="100" w:afterAutospacing="1"/>
        <w:rPr>
          <w:lang w:val="uk-UA" w:eastAsia="uk-UA"/>
        </w:rPr>
      </w:pPr>
    </w:p>
    <w:p w:rsidR="0068506D" w:rsidRPr="002C2CED" w:rsidRDefault="0068506D" w:rsidP="002D2F38">
      <w:pPr>
        <w:spacing w:before="100" w:beforeAutospacing="1" w:after="100" w:afterAutospacing="1"/>
        <w:rPr>
          <w:i/>
          <w:lang w:val="uk-UA" w:eastAsia="uk-UA"/>
        </w:rPr>
      </w:pPr>
      <w:r w:rsidRPr="002C2CED">
        <w:rPr>
          <w:i/>
          <w:lang w:val="uk-UA" w:eastAsia="uk-UA"/>
        </w:rPr>
        <w:t>Міністр фінансів</w:t>
      </w:r>
      <w:r w:rsidR="004763BF" w:rsidRPr="002C2CED">
        <w:rPr>
          <w:i/>
          <w:lang w:val="uk-UA" w:eastAsia="uk-UA"/>
        </w:rPr>
        <w:t xml:space="preserve"> України</w:t>
      </w:r>
    </w:p>
    <w:p w:rsidR="0068506D" w:rsidRPr="002C2CED" w:rsidRDefault="0068506D" w:rsidP="002D2F38">
      <w:pPr>
        <w:spacing w:before="100" w:beforeAutospacing="1" w:after="100" w:afterAutospacing="1"/>
        <w:rPr>
          <w:lang w:val="uk-UA" w:eastAsia="uk-UA"/>
        </w:rPr>
      </w:pPr>
    </w:p>
    <w:p w:rsidR="0068506D" w:rsidRPr="002C2CED" w:rsidRDefault="0068506D" w:rsidP="002D2F38">
      <w:pPr>
        <w:spacing w:before="100" w:beforeAutospacing="1" w:after="100" w:afterAutospacing="1"/>
        <w:rPr>
          <w:lang w:val="uk-UA" w:eastAsia="uk-UA"/>
        </w:rPr>
      </w:pPr>
      <w:r w:rsidRPr="002C2CED">
        <w:rPr>
          <w:lang w:val="uk-UA" w:eastAsia="uk-UA"/>
        </w:rPr>
        <w:t>Копія: Національний банк України</w:t>
      </w:r>
    </w:p>
    <w:p w:rsidR="0068506D" w:rsidRPr="002C2CED" w:rsidRDefault="0068506D" w:rsidP="002D2F38">
      <w:pPr>
        <w:spacing w:before="100" w:beforeAutospacing="1" w:after="100" w:afterAutospacing="1"/>
        <w:rPr>
          <w:lang w:val="uk-UA" w:eastAsia="uk-UA"/>
        </w:rPr>
      </w:pPr>
    </w:p>
    <w:p w:rsidR="002D2F38" w:rsidRPr="002C2CED" w:rsidRDefault="002D2F38" w:rsidP="002D2F38">
      <w:pPr>
        <w:rPr>
          <w:b/>
          <w:bCs/>
          <w:lang w:val="uk-UA" w:eastAsia="uk-UA"/>
        </w:rPr>
      </w:pPr>
      <w:r w:rsidRPr="002C2CED">
        <w:rPr>
          <w:b/>
          <w:bCs/>
          <w:lang w:val="uk-UA" w:eastAsia="uk-UA"/>
        </w:rPr>
        <w:br w:type="page"/>
      </w:r>
    </w:p>
    <w:p w:rsidR="002D2F38" w:rsidRPr="002C2CED" w:rsidRDefault="002D2F38" w:rsidP="002D2F38">
      <w:pPr>
        <w:spacing w:before="100" w:beforeAutospacing="1" w:after="100" w:afterAutospacing="1"/>
        <w:jc w:val="center"/>
        <w:rPr>
          <w:szCs w:val="24"/>
          <w:lang w:val="uk-UA" w:eastAsia="uk-UA"/>
        </w:rPr>
      </w:pPr>
      <w:r w:rsidRPr="002C2CED">
        <w:rPr>
          <w:b/>
          <w:bCs/>
          <w:szCs w:val="24"/>
          <w:lang w:val="uk-UA" w:eastAsia="uk-UA"/>
        </w:rPr>
        <w:t>ДОДАТОК 4</w:t>
      </w:r>
    </w:p>
    <w:p w:rsidR="002D2F38" w:rsidRPr="002C2CED" w:rsidRDefault="002D2F38" w:rsidP="002D2F38">
      <w:pPr>
        <w:spacing w:before="100" w:beforeAutospacing="1" w:after="100" w:afterAutospacing="1"/>
        <w:jc w:val="center"/>
        <w:outlineLvl w:val="2"/>
        <w:rPr>
          <w:b/>
          <w:bCs/>
          <w:szCs w:val="24"/>
          <w:lang w:val="uk-UA" w:eastAsia="uk-UA"/>
        </w:rPr>
      </w:pPr>
      <w:r w:rsidRPr="002C2CED">
        <w:rPr>
          <w:b/>
          <w:bCs/>
          <w:szCs w:val="24"/>
          <w:lang w:val="uk-UA" w:eastAsia="uk-UA"/>
        </w:rPr>
        <w:t>ФОРМА ЮРИДИЧНОГО ВИСНОВКУ</w:t>
      </w:r>
    </w:p>
    <w:p w:rsidR="002D2F38" w:rsidRPr="002C2CED" w:rsidRDefault="002D2F38" w:rsidP="002D2F38">
      <w:pPr>
        <w:spacing w:before="100" w:beforeAutospacing="1" w:after="100" w:afterAutospacing="1"/>
        <w:jc w:val="center"/>
        <w:rPr>
          <w:szCs w:val="24"/>
          <w:lang w:val="uk-UA" w:eastAsia="uk-UA"/>
        </w:rPr>
      </w:pPr>
      <w:r w:rsidRPr="002C2CED">
        <w:rPr>
          <w:szCs w:val="24"/>
          <w:lang w:val="uk-UA" w:eastAsia="uk-UA"/>
        </w:rPr>
        <w:t>МІНІСТ</w:t>
      </w:r>
      <w:r w:rsidR="003770C0" w:rsidRPr="002C2CED">
        <w:rPr>
          <w:szCs w:val="24"/>
          <w:lang w:val="uk-UA" w:eastAsia="uk-UA"/>
        </w:rPr>
        <w:t>Е</w:t>
      </w:r>
      <w:r w:rsidRPr="002C2CED">
        <w:rPr>
          <w:szCs w:val="24"/>
          <w:lang w:val="uk-UA" w:eastAsia="uk-UA"/>
        </w:rPr>
        <w:t>Р</w:t>
      </w:r>
      <w:r w:rsidR="003770C0" w:rsidRPr="002C2CED">
        <w:rPr>
          <w:szCs w:val="24"/>
          <w:lang w:val="uk-UA" w:eastAsia="uk-UA"/>
        </w:rPr>
        <w:t>СТВО</w:t>
      </w:r>
      <w:r w:rsidRPr="002C2CED">
        <w:rPr>
          <w:szCs w:val="24"/>
          <w:lang w:val="uk-UA" w:eastAsia="uk-UA"/>
        </w:rPr>
        <w:t xml:space="preserve"> ЮСТИЦІЇ </w:t>
      </w:r>
      <w:r w:rsidR="004763BF" w:rsidRPr="002C2CED">
        <w:rPr>
          <w:szCs w:val="24"/>
          <w:lang w:val="uk-UA" w:eastAsia="uk-UA"/>
        </w:rPr>
        <w:t>УКРАЇНИ</w:t>
      </w:r>
    </w:p>
    <w:p w:rsidR="002D2F38" w:rsidRPr="002C2CED" w:rsidRDefault="002D2F38" w:rsidP="002D2F38">
      <w:pPr>
        <w:spacing w:before="100" w:beforeAutospacing="1" w:after="100" w:afterAutospacing="1"/>
        <w:jc w:val="center"/>
        <w:rPr>
          <w:szCs w:val="24"/>
          <w:lang w:val="uk-UA" w:eastAsia="uk-UA"/>
        </w:rPr>
      </w:pPr>
      <w:r w:rsidRPr="002C2CED">
        <w:rPr>
          <w:szCs w:val="24"/>
          <w:lang w:val="uk-UA" w:eastAsia="uk-UA"/>
        </w:rPr>
        <w:t>(нада</w:t>
      </w:r>
      <w:r w:rsidR="00DF2EC1" w:rsidRPr="002C2CED">
        <w:rPr>
          <w:szCs w:val="24"/>
          <w:lang w:val="uk-UA" w:eastAsia="uk-UA"/>
        </w:rPr>
        <w:t>ється</w:t>
      </w:r>
      <w:r w:rsidRPr="002C2CED">
        <w:rPr>
          <w:szCs w:val="24"/>
          <w:lang w:val="uk-UA" w:eastAsia="uk-UA"/>
        </w:rPr>
        <w:t xml:space="preserve"> на </w:t>
      </w:r>
      <w:r w:rsidRPr="002C2CED">
        <w:rPr>
          <w:iCs/>
          <w:szCs w:val="24"/>
          <w:lang w:val="uk-UA" w:eastAsia="uk-UA"/>
        </w:rPr>
        <w:t>бланку Міністерства юстиції</w:t>
      </w:r>
      <w:r w:rsidR="004763BF" w:rsidRPr="002C2CED">
        <w:rPr>
          <w:iCs/>
          <w:szCs w:val="24"/>
          <w:lang w:val="uk-UA" w:eastAsia="uk-UA"/>
        </w:rPr>
        <w:t xml:space="preserve"> України</w:t>
      </w:r>
      <w:r w:rsidRPr="002C2CED">
        <w:rPr>
          <w:szCs w:val="24"/>
          <w:lang w:val="uk-UA" w:eastAsia="uk-UA"/>
        </w:rPr>
        <w:t>)</w:t>
      </w:r>
    </w:p>
    <w:p w:rsidR="002D2F38" w:rsidRPr="002C2CED" w:rsidRDefault="002D2F38" w:rsidP="002D2F38">
      <w:pPr>
        <w:spacing w:before="100" w:beforeAutospacing="1" w:after="100" w:afterAutospacing="1"/>
        <w:jc w:val="right"/>
        <w:rPr>
          <w:szCs w:val="24"/>
          <w:lang w:val="uk-UA" w:eastAsia="uk-UA"/>
        </w:rPr>
      </w:pPr>
      <w:r w:rsidRPr="002C2CED">
        <w:rPr>
          <w:szCs w:val="24"/>
          <w:lang w:val="uk-UA" w:eastAsia="uk-UA"/>
        </w:rPr>
        <w:t>[</w:t>
      </w:r>
      <w:r w:rsidRPr="002C2CED">
        <w:rPr>
          <w:i/>
          <w:iCs/>
          <w:szCs w:val="24"/>
          <w:lang w:val="uk-UA" w:eastAsia="uk-UA"/>
        </w:rPr>
        <w:t>місце, дата</w:t>
      </w:r>
      <w:r w:rsidRPr="002C2CED">
        <w:rPr>
          <w:szCs w:val="24"/>
          <w:lang w:val="uk-UA" w:eastAsia="uk-UA"/>
        </w:rPr>
        <w:t>]</w:t>
      </w:r>
    </w:p>
    <w:p w:rsidR="00F052FD" w:rsidRPr="002C2CED" w:rsidRDefault="002D2F38" w:rsidP="00C62632">
      <w:pPr>
        <w:rPr>
          <w:szCs w:val="24"/>
          <w:lang w:val="uk-UA" w:eastAsia="uk-UA"/>
        </w:rPr>
      </w:pPr>
      <w:r w:rsidRPr="002C2CED">
        <w:rPr>
          <w:szCs w:val="24"/>
          <w:lang w:val="uk-UA" w:eastAsia="uk-UA"/>
        </w:rPr>
        <w:t xml:space="preserve">Європейська Комісія </w:t>
      </w:r>
    </w:p>
    <w:p w:rsidR="00855782" w:rsidRPr="002C2CED" w:rsidRDefault="00855782" w:rsidP="00855782">
      <w:pPr>
        <w:spacing w:before="100" w:beforeAutospacing="1"/>
        <w:rPr>
          <w:bCs/>
          <w:lang w:val="uk-UA" w:eastAsia="uk-UA"/>
        </w:rPr>
      </w:pPr>
      <w:r w:rsidRPr="002C2CED">
        <w:rPr>
          <w:bCs/>
          <w:lang w:val="uk-UA" w:eastAsia="uk-UA"/>
        </w:rPr>
        <w:t xml:space="preserve">Генеральний директорат з </w:t>
      </w:r>
      <w:r w:rsidR="005F31BC" w:rsidRPr="002C2CED">
        <w:rPr>
          <w:bCs/>
          <w:lang w:val="uk-UA" w:eastAsia="uk-UA"/>
        </w:rPr>
        <w:t xml:space="preserve">питань </w:t>
      </w:r>
      <w:r w:rsidRPr="002C2CED">
        <w:rPr>
          <w:bCs/>
          <w:lang w:val="uk-UA" w:eastAsia="uk-UA"/>
        </w:rPr>
        <w:t>бюджету</w:t>
      </w:r>
    </w:p>
    <w:p w:rsidR="002D2F38" w:rsidRPr="002C2CED" w:rsidRDefault="00855782" w:rsidP="00C62632">
      <w:pPr>
        <w:rPr>
          <w:szCs w:val="24"/>
          <w:lang w:val="uk-UA" w:eastAsia="uk-UA"/>
        </w:rPr>
      </w:pPr>
      <w:r w:rsidRPr="002C2CED">
        <w:rPr>
          <w:bCs/>
          <w:lang w:val="uk-UA" w:eastAsia="uk-UA"/>
        </w:rPr>
        <w:t>Підрозділ E-3 «</w:t>
      </w:r>
      <w:r w:rsidRPr="002C2CED">
        <w:rPr>
          <w:szCs w:val="24"/>
          <w:lang w:val="uk-UA" w:eastAsia="uk-UA"/>
        </w:rPr>
        <w:t>Запозичення і кредитування</w:t>
      </w:r>
    </w:p>
    <w:p w:rsidR="009A2C3D" w:rsidRPr="002C2CED" w:rsidRDefault="009A2C3D" w:rsidP="009A2C3D">
      <w:pPr>
        <w:spacing w:before="100" w:beforeAutospacing="1"/>
        <w:rPr>
          <w:bCs/>
          <w:lang w:val="uk-UA" w:eastAsia="uk-UA"/>
        </w:rPr>
      </w:pPr>
      <w:r w:rsidRPr="002C2CED">
        <w:rPr>
          <w:bCs/>
          <w:lang w:val="uk-UA" w:eastAsia="uk-UA"/>
        </w:rPr>
        <w:t>L-2920 Люксембург</w:t>
      </w:r>
    </w:p>
    <w:p w:rsidR="00170A79" w:rsidRPr="002C2CED" w:rsidRDefault="00170A79" w:rsidP="00C62632">
      <w:pPr>
        <w:rPr>
          <w:szCs w:val="24"/>
          <w:lang w:val="uk-UA" w:eastAsia="uk-UA"/>
        </w:rPr>
      </w:pPr>
    </w:p>
    <w:p w:rsidR="002D2F38" w:rsidRPr="002C2CED" w:rsidRDefault="002D2F38" w:rsidP="009E10C3">
      <w:pPr>
        <w:spacing w:before="100" w:beforeAutospacing="1" w:after="100" w:afterAutospacing="1"/>
        <w:jc w:val="both"/>
        <w:rPr>
          <w:b/>
          <w:szCs w:val="24"/>
          <w:lang w:val="uk-UA" w:eastAsia="uk-UA"/>
        </w:rPr>
      </w:pPr>
      <w:r w:rsidRPr="002C2CED">
        <w:rPr>
          <w:b/>
          <w:bCs/>
          <w:szCs w:val="24"/>
          <w:lang w:val="uk-UA" w:eastAsia="uk-UA"/>
        </w:rPr>
        <w:t xml:space="preserve">Тема: </w:t>
      </w:r>
      <w:r w:rsidRPr="002C2CED">
        <w:rPr>
          <w:b/>
          <w:szCs w:val="24"/>
          <w:lang w:val="uk-UA" w:eastAsia="uk-UA"/>
        </w:rPr>
        <w:t>Кредитна угода між Європейським Союзом (як Кредитором) та Україною (як Позичальником) та Національним банком України (як фінансовим агентом Пози</w:t>
      </w:r>
      <w:r w:rsidR="00DF2EC1" w:rsidRPr="002C2CED">
        <w:rPr>
          <w:b/>
          <w:szCs w:val="24"/>
          <w:lang w:val="uk-UA" w:eastAsia="uk-UA"/>
        </w:rPr>
        <w:t>чальника) на максимальну суму 1</w:t>
      </w:r>
      <w:r w:rsidR="00855782" w:rsidRPr="002C2CED">
        <w:rPr>
          <w:b/>
          <w:szCs w:val="24"/>
          <w:lang w:val="uk-UA" w:eastAsia="uk-UA"/>
        </w:rPr>
        <w:t>,2</w:t>
      </w:r>
      <w:r w:rsidRPr="002C2CED">
        <w:rPr>
          <w:b/>
          <w:szCs w:val="24"/>
          <w:lang w:val="uk-UA" w:eastAsia="uk-UA"/>
        </w:rPr>
        <w:t xml:space="preserve"> мільярд євро</w:t>
      </w:r>
    </w:p>
    <w:p w:rsidR="002D2F38" w:rsidRPr="002C2CED" w:rsidRDefault="002D2F38" w:rsidP="009E10C3">
      <w:pPr>
        <w:spacing w:before="100" w:beforeAutospacing="1" w:after="100" w:afterAutospacing="1"/>
        <w:jc w:val="both"/>
        <w:rPr>
          <w:szCs w:val="24"/>
          <w:lang w:val="uk-UA" w:eastAsia="uk-UA"/>
        </w:rPr>
      </w:pPr>
      <w:r w:rsidRPr="002C2CED">
        <w:rPr>
          <w:szCs w:val="24"/>
          <w:lang w:val="uk-UA" w:eastAsia="uk-UA"/>
        </w:rPr>
        <w:t>Шановні панове,</w:t>
      </w:r>
    </w:p>
    <w:p w:rsidR="002D2F38" w:rsidRPr="002C2CED" w:rsidRDefault="002D2F38" w:rsidP="009E10C3">
      <w:pPr>
        <w:spacing w:before="100" w:beforeAutospacing="1" w:after="100" w:afterAutospacing="1"/>
        <w:jc w:val="both"/>
        <w:rPr>
          <w:szCs w:val="24"/>
          <w:lang w:val="uk-UA" w:eastAsia="uk-UA"/>
        </w:rPr>
      </w:pPr>
      <w:r w:rsidRPr="002C2CED">
        <w:rPr>
          <w:szCs w:val="24"/>
          <w:lang w:val="uk-UA" w:eastAsia="uk-UA"/>
        </w:rPr>
        <w:t>Я</w:t>
      </w:r>
      <w:r w:rsidR="0090165C" w:rsidRPr="002C2CED">
        <w:rPr>
          <w:szCs w:val="24"/>
          <w:lang w:val="uk-UA" w:eastAsia="uk-UA"/>
        </w:rPr>
        <w:t>к Міністр юстиції</w:t>
      </w:r>
      <w:r w:rsidR="008F2B66" w:rsidRPr="002C2CED">
        <w:rPr>
          <w:szCs w:val="24"/>
          <w:lang w:val="uk-UA" w:eastAsia="uk-UA"/>
        </w:rPr>
        <w:t>, я</w:t>
      </w:r>
      <w:r w:rsidRPr="002C2CED">
        <w:rPr>
          <w:szCs w:val="24"/>
          <w:lang w:val="uk-UA" w:eastAsia="uk-UA"/>
        </w:rPr>
        <w:t xml:space="preserve"> посилаюсь на вищезазначену Кредитну </w:t>
      </w:r>
      <w:r w:rsidR="00DF2EC1" w:rsidRPr="002C2CED">
        <w:rPr>
          <w:szCs w:val="24"/>
          <w:lang w:val="uk-UA" w:eastAsia="uk-UA"/>
        </w:rPr>
        <w:t xml:space="preserve">угоду </w:t>
      </w:r>
      <w:r w:rsidRPr="002C2CED">
        <w:rPr>
          <w:szCs w:val="24"/>
          <w:lang w:val="uk-UA" w:eastAsia="uk-UA"/>
        </w:rPr>
        <w:t>та її Додатки, що є її невід'ємною частиною (далі разом – “</w:t>
      </w:r>
      <w:r w:rsidRPr="002C2CED">
        <w:rPr>
          <w:b/>
          <w:szCs w:val="24"/>
          <w:lang w:val="uk-UA" w:eastAsia="uk-UA"/>
        </w:rPr>
        <w:t>Угода</w:t>
      </w:r>
      <w:r w:rsidRPr="002C2CED">
        <w:rPr>
          <w:szCs w:val="24"/>
          <w:lang w:val="uk-UA" w:eastAsia="uk-UA"/>
        </w:rPr>
        <w:t>”), укладен</w:t>
      </w:r>
      <w:r w:rsidR="00DF2EC1" w:rsidRPr="002C2CED">
        <w:rPr>
          <w:szCs w:val="24"/>
          <w:lang w:val="uk-UA" w:eastAsia="uk-UA"/>
        </w:rPr>
        <w:t>у</w:t>
      </w:r>
      <w:r w:rsidRPr="002C2CED">
        <w:rPr>
          <w:szCs w:val="24"/>
          <w:lang w:val="uk-UA" w:eastAsia="uk-UA"/>
        </w:rPr>
        <w:t xml:space="preserve"> між Європейським Союзом (далі – “</w:t>
      </w:r>
      <w:r w:rsidRPr="002C2CED">
        <w:rPr>
          <w:b/>
          <w:szCs w:val="24"/>
          <w:lang w:val="uk-UA" w:eastAsia="uk-UA"/>
        </w:rPr>
        <w:t>Кредитор</w:t>
      </w:r>
      <w:r w:rsidRPr="002C2CED">
        <w:rPr>
          <w:szCs w:val="24"/>
          <w:lang w:val="uk-UA" w:eastAsia="uk-UA"/>
        </w:rPr>
        <w:t>”) та Україною (далі – “</w:t>
      </w:r>
      <w:r w:rsidRPr="002C2CED">
        <w:rPr>
          <w:b/>
          <w:szCs w:val="24"/>
          <w:lang w:val="uk-UA" w:eastAsia="uk-UA"/>
        </w:rPr>
        <w:t>Позичальник</w:t>
      </w:r>
      <w:r w:rsidRPr="002C2CED">
        <w:rPr>
          <w:szCs w:val="24"/>
          <w:lang w:val="uk-UA" w:eastAsia="uk-UA"/>
        </w:rPr>
        <w:t xml:space="preserve">”) та Національним банком України як фінансовим агентом Позичальника на максимальну </w:t>
      </w:r>
      <w:r w:rsidR="00DF2EC1" w:rsidRPr="002C2CED">
        <w:rPr>
          <w:szCs w:val="24"/>
          <w:lang w:val="uk-UA" w:eastAsia="uk-UA"/>
        </w:rPr>
        <w:t>суму 1</w:t>
      </w:r>
      <w:r w:rsidR="00855782" w:rsidRPr="002C2CED">
        <w:rPr>
          <w:szCs w:val="24"/>
          <w:lang w:val="uk-UA" w:eastAsia="uk-UA"/>
        </w:rPr>
        <w:t>,2</w:t>
      </w:r>
      <w:r w:rsidRPr="002C2CED">
        <w:rPr>
          <w:szCs w:val="24"/>
          <w:lang w:val="uk-UA" w:eastAsia="uk-UA"/>
        </w:rPr>
        <w:t xml:space="preserve"> мільярд євро [</w:t>
      </w:r>
      <w:r w:rsidR="0002463E" w:rsidRPr="002C2CED">
        <w:rPr>
          <w:i/>
          <w:szCs w:val="24"/>
          <w:lang w:val="uk-UA" w:eastAsia="uk-UA"/>
        </w:rPr>
        <w:t xml:space="preserve">вставити </w:t>
      </w:r>
      <w:r w:rsidRPr="002C2CED">
        <w:rPr>
          <w:i/>
          <w:szCs w:val="24"/>
          <w:lang w:val="uk-UA" w:eastAsia="uk-UA"/>
        </w:rPr>
        <w:t>дат</w:t>
      </w:r>
      <w:r w:rsidR="0002463E" w:rsidRPr="002C2CED">
        <w:rPr>
          <w:i/>
          <w:szCs w:val="24"/>
          <w:lang w:val="uk-UA" w:eastAsia="uk-UA"/>
        </w:rPr>
        <w:t>у</w:t>
      </w:r>
      <w:r w:rsidRPr="002C2CED">
        <w:rPr>
          <w:szCs w:val="24"/>
          <w:lang w:val="uk-UA" w:eastAsia="uk-UA"/>
        </w:rPr>
        <w:t>]. Я також посилаюсь на М</w:t>
      </w:r>
      <w:r w:rsidR="0002463E" w:rsidRPr="002C2CED">
        <w:rPr>
          <w:szCs w:val="24"/>
          <w:lang w:val="uk-UA" w:eastAsia="uk-UA"/>
        </w:rPr>
        <w:t xml:space="preserve">еморандум </w:t>
      </w:r>
      <w:r w:rsidR="00AA5853" w:rsidRPr="002C2CED">
        <w:rPr>
          <w:szCs w:val="24"/>
          <w:lang w:val="uk-UA" w:eastAsia="uk-UA"/>
        </w:rPr>
        <w:t>п</w:t>
      </w:r>
      <w:r w:rsidR="0002463E" w:rsidRPr="002C2CED">
        <w:rPr>
          <w:szCs w:val="24"/>
          <w:lang w:val="uk-UA" w:eastAsia="uk-UA"/>
        </w:rPr>
        <w:t>ро взаєморозуміння</w:t>
      </w:r>
      <w:r w:rsidRPr="002C2CED">
        <w:rPr>
          <w:szCs w:val="24"/>
          <w:lang w:val="uk-UA" w:eastAsia="uk-UA"/>
        </w:rPr>
        <w:t>, який був підписаний [</w:t>
      </w:r>
      <w:r w:rsidR="0002463E" w:rsidRPr="002C2CED">
        <w:rPr>
          <w:i/>
          <w:szCs w:val="24"/>
          <w:lang w:val="uk-UA" w:eastAsia="uk-UA"/>
        </w:rPr>
        <w:t xml:space="preserve">вставити </w:t>
      </w:r>
      <w:r w:rsidRPr="002C2CED">
        <w:rPr>
          <w:i/>
          <w:szCs w:val="24"/>
          <w:lang w:val="uk-UA" w:eastAsia="uk-UA"/>
        </w:rPr>
        <w:t>дат</w:t>
      </w:r>
      <w:r w:rsidR="0002463E" w:rsidRPr="002C2CED">
        <w:rPr>
          <w:i/>
          <w:szCs w:val="24"/>
          <w:lang w:val="uk-UA" w:eastAsia="uk-UA"/>
        </w:rPr>
        <w:t>у</w:t>
      </w:r>
      <w:r w:rsidRPr="002C2CED">
        <w:rPr>
          <w:szCs w:val="24"/>
          <w:lang w:val="uk-UA" w:eastAsia="uk-UA"/>
        </w:rPr>
        <w:t>] між Європейським Союзом та Україною (далі – “</w:t>
      </w:r>
      <w:r w:rsidR="007F4302" w:rsidRPr="002C2CED">
        <w:rPr>
          <w:b/>
          <w:bCs/>
          <w:szCs w:val="24"/>
          <w:lang w:val="uk-UA" w:eastAsia="uk-UA"/>
        </w:rPr>
        <w:t>М</w:t>
      </w:r>
      <w:r w:rsidR="00AA5853" w:rsidRPr="002C2CED">
        <w:rPr>
          <w:b/>
          <w:bCs/>
          <w:szCs w:val="24"/>
          <w:lang w:val="uk-UA" w:eastAsia="uk-UA"/>
        </w:rPr>
        <w:t>пВ</w:t>
      </w:r>
      <w:r w:rsidRPr="002C2CED">
        <w:rPr>
          <w:szCs w:val="24"/>
          <w:lang w:val="uk-UA" w:eastAsia="uk-UA"/>
        </w:rPr>
        <w:t>”).</w:t>
      </w:r>
    </w:p>
    <w:p w:rsidR="002D2F38" w:rsidRPr="002C2CED" w:rsidRDefault="00DF2EC1" w:rsidP="009E10C3">
      <w:pPr>
        <w:spacing w:before="100" w:beforeAutospacing="1" w:after="100" w:afterAutospacing="1"/>
        <w:jc w:val="both"/>
        <w:rPr>
          <w:szCs w:val="24"/>
          <w:lang w:val="uk-UA" w:eastAsia="uk-UA"/>
        </w:rPr>
      </w:pPr>
      <w:r w:rsidRPr="002C2CED">
        <w:rPr>
          <w:szCs w:val="24"/>
          <w:lang w:val="uk-UA" w:eastAsia="uk-UA"/>
        </w:rPr>
        <w:t>Я запевняю, що я є повністю уповноваженим на</w:t>
      </w:r>
      <w:r w:rsidR="002D2F38" w:rsidRPr="002C2CED">
        <w:rPr>
          <w:szCs w:val="24"/>
          <w:lang w:val="uk-UA" w:eastAsia="uk-UA"/>
        </w:rPr>
        <w:t>давати цей юридичний висновок стосовно Угоди від імені Позичальника.</w:t>
      </w:r>
    </w:p>
    <w:p w:rsidR="002D2F38" w:rsidRPr="002C2CED" w:rsidRDefault="002D2F38" w:rsidP="009E10C3">
      <w:pPr>
        <w:spacing w:before="100" w:beforeAutospacing="1" w:after="100" w:afterAutospacing="1"/>
        <w:jc w:val="both"/>
        <w:rPr>
          <w:szCs w:val="24"/>
          <w:lang w:val="uk-UA" w:eastAsia="uk-UA"/>
        </w:rPr>
      </w:pPr>
      <w:r w:rsidRPr="002C2CED">
        <w:rPr>
          <w:szCs w:val="24"/>
          <w:lang w:val="uk-UA" w:eastAsia="uk-UA"/>
        </w:rPr>
        <w:t xml:space="preserve">Я вивчив оригінали або копії примірників для підписання Угоди та </w:t>
      </w:r>
      <w:r w:rsidR="007F4302" w:rsidRPr="002C2CED">
        <w:rPr>
          <w:bCs/>
          <w:szCs w:val="24"/>
          <w:lang w:val="uk-UA" w:eastAsia="uk-UA"/>
        </w:rPr>
        <w:t>М</w:t>
      </w:r>
      <w:r w:rsidR="00AA5853" w:rsidRPr="002C2CED">
        <w:rPr>
          <w:bCs/>
          <w:szCs w:val="24"/>
          <w:lang w:val="uk-UA" w:eastAsia="uk-UA"/>
        </w:rPr>
        <w:t>пВ</w:t>
      </w:r>
      <w:r w:rsidRPr="002C2CED">
        <w:rPr>
          <w:szCs w:val="24"/>
          <w:lang w:val="uk-UA" w:eastAsia="uk-UA"/>
        </w:rPr>
        <w:t>. Також я вивчив відповідні положення національного та м</w:t>
      </w:r>
      <w:r w:rsidR="008F2B66" w:rsidRPr="002C2CED">
        <w:rPr>
          <w:szCs w:val="24"/>
          <w:lang w:val="uk-UA" w:eastAsia="uk-UA"/>
        </w:rPr>
        <w:t>іжнародного права, що застосовую</w:t>
      </w:r>
      <w:r w:rsidRPr="002C2CED">
        <w:rPr>
          <w:szCs w:val="24"/>
          <w:lang w:val="uk-UA" w:eastAsia="uk-UA"/>
        </w:rPr>
        <w:t xml:space="preserve">ться до Позичальника та Національного банку України, </w:t>
      </w:r>
      <w:r w:rsidR="00953866" w:rsidRPr="002C2CED">
        <w:rPr>
          <w:szCs w:val="24"/>
          <w:lang w:val="uk-UA" w:eastAsia="uk-UA"/>
        </w:rPr>
        <w:t>повноваження підписантів</w:t>
      </w:r>
      <w:r w:rsidRPr="002C2CED">
        <w:rPr>
          <w:szCs w:val="24"/>
          <w:lang w:val="uk-UA" w:eastAsia="uk-UA"/>
        </w:rPr>
        <w:t xml:space="preserve"> та інші документи, які я вважав необхідними або доречними. Крім того, я провів інші дослідження та розглянув юридичні питання, які я вважав такими, що стосуються висновку, який надається в цьому документі.</w:t>
      </w:r>
    </w:p>
    <w:p w:rsidR="008F2B66" w:rsidRPr="002C2CED" w:rsidRDefault="002D2F38" w:rsidP="008F2B66">
      <w:pPr>
        <w:spacing w:before="100" w:beforeAutospacing="1" w:after="100" w:afterAutospacing="1"/>
        <w:jc w:val="both"/>
        <w:rPr>
          <w:lang w:val="uk-UA"/>
        </w:rPr>
      </w:pPr>
      <w:r w:rsidRPr="002C2CED">
        <w:rPr>
          <w:szCs w:val="24"/>
          <w:lang w:val="uk-UA" w:eastAsia="uk-UA"/>
        </w:rPr>
        <w:t xml:space="preserve">Я </w:t>
      </w:r>
      <w:r w:rsidR="007F4302" w:rsidRPr="002C2CED">
        <w:rPr>
          <w:szCs w:val="24"/>
          <w:lang w:val="uk-UA" w:eastAsia="uk-UA"/>
        </w:rPr>
        <w:t>презюмував</w:t>
      </w:r>
      <w:r w:rsidRPr="002C2CED">
        <w:rPr>
          <w:szCs w:val="24"/>
          <w:lang w:val="uk-UA" w:eastAsia="uk-UA"/>
        </w:rPr>
        <w:t xml:space="preserve"> (i) справжність всіх підписів (за винятком Позичальника і Національного банку України) та відповідність усіх копій оригіналам, та (ii) правоздатність і повноваження щодо укладання та належно оформлене надання повноважень і підписання </w:t>
      </w:r>
      <w:r w:rsidR="00E5310B" w:rsidRPr="002C2CED">
        <w:rPr>
          <w:szCs w:val="24"/>
          <w:lang w:val="uk-UA" w:eastAsia="uk-UA"/>
        </w:rPr>
        <w:t xml:space="preserve">Угоди </w:t>
      </w:r>
      <w:r w:rsidRPr="002C2CED">
        <w:rPr>
          <w:szCs w:val="24"/>
          <w:lang w:val="uk-UA" w:eastAsia="uk-UA"/>
        </w:rPr>
        <w:t xml:space="preserve">кожною Стороною, крім Позичальника та Національного банку України та (ііі) дійсність, обов’язковість та можливість примусового </w:t>
      </w:r>
      <w:r w:rsidR="00DF2EC1" w:rsidRPr="002C2CED">
        <w:rPr>
          <w:szCs w:val="24"/>
          <w:lang w:val="uk-UA" w:eastAsia="uk-UA"/>
        </w:rPr>
        <w:t>виконання</w:t>
      </w:r>
      <w:r w:rsidRPr="002C2CED">
        <w:rPr>
          <w:szCs w:val="24"/>
          <w:lang w:val="uk-UA" w:eastAsia="uk-UA"/>
        </w:rPr>
        <w:t xml:space="preserve"> Угоди стосовно кожної Сторони </w:t>
      </w:r>
      <w:r w:rsidR="008F2B66" w:rsidRPr="002C2CED">
        <w:rPr>
          <w:szCs w:val="24"/>
          <w:lang w:val="uk-UA" w:eastAsia="uk-UA"/>
        </w:rPr>
        <w:t>відповідно до права ЄС</w:t>
      </w:r>
      <w:r w:rsidR="00E56AF8" w:rsidRPr="002C2CED">
        <w:rPr>
          <w:szCs w:val="24"/>
          <w:lang w:val="uk-UA" w:eastAsia="uk-UA"/>
        </w:rPr>
        <w:t>,</w:t>
      </w:r>
      <w:r w:rsidR="007D2F3C" w:rsidRPr="002C2CED">
        <w:rPr>
          <w:szCs w:val="24"/>
          <w:lang w:val="uk-UA" w:eastAsia="uk-UA"/>
        </w:rPr>
        <w:t xml:space="preserve"> а у виключних випадках, які не передбачені правом ЄС, </w:t>
      </w:r>
      <w:r w:rsidR="00FB1582" w:rsidRPr="002C2CED">
        <w:rPr>
          <w:szCs w:val="24"/>
          <w:lang w:val="uk-UA" w:eastAsia="uk-UA"/>
        </w:rPr>
        <w:t>п</w:t>
      </w:r>
      <w:r w:rsidR="007D2F3C" w:rsidRPr="002C2CED">
        <w:rPr>
          <w:szCs w:val="24"/>
          <w:lang w:val="uk-UA" w:eastAsia="uk-UA"/>
        </w:rPr>
        <w:t>равом Люксембургу</w:t>
      </w:r>
      <w:r w:rsidR="008F2B66" w:rsidRPr="002C2CED">
        <w:rPr>
          <w:lang w:val="uk-UA"/>
        </w:rPr>
        <w:t>.</w:t>
      </w:r>
    </w:p>
    <w:p w:rsidR="002D2F38" w:rsidRPr="002C2CED" w:rsidRDefault="002D2F38" w:rsidP="009E10C3">
      <w:pPr>
        <w:spacing w:before="100" w:beforeAutospacing="1" w:after="100" w:afterAutospacing="1"/>
        <w:jc w:val="both"/>
        <w:rPr>
          <w:szCs w:val="24"/>
          <w:lang w:val="uk-UA" w:eastAsia="uk-UA"/>
        </w:rPr>
      </w:pPr>
      <w:r w:rsidRPr="002C2CED">
        <w:rPr>
          <w:szCs w:val="24"/>
          <w:lang w:val="uk-UA" w:eastAsia="uk-UA"/>
        </w:rPr>
        <w:t xml:space="preserve">Терміни, використані, але не визначені у цьому висновку, мають значення, надане їм в Угоді та </w:t>
      </w:r>
      <w:r w:rsidR="007F4302" w:rsidRPr="002C2CED">
        <w:rPr>
          <w:bCs/>
          <w:szCs w:val="24"/>
          <w:lang w:val="uk-UA" w:eastAsia="uk-UA"/>
        </w:rPr>
        <w:t>М</w:t>
      </w:r>
      <w:r w:rsidR="00AA5853" w:rsidRPr="002C2CED">
        <w:rPr>
          <w:bCs/>
          <w:szCs w:val="24"/>
          <w:lang w:val="uk-UA" w:eastAsia="uk-UA"/>
        </w:rPr>
        <w:t>пВ</w:t>
      </w:r>
      <w:r w:rsidRPr="002C2CED">
        <w:rPr>
          <w:szCs w:val="24"/>
          <w:lang w:val="uk-UA" w:eastAsia="uk-UA"/>
        </w:rPr>
        <w:t>.</w:t>
      </w:r>
    </w:p>
    <w:p w:rsidR="002D2F38" w:rsidRPr="002C2CED" w:rsidRDefault="002D2F38" w:rsidP="009E10C3">
      <w:pPr>
        <w:spacing w:before="100" w:beforeAutospacing="1" w:after="100" w:afterAutospacing="1"/>
        <w:jc w:val="both"/>
        <w:rPr>
          <w:szCs w:val="24"/>
          <w:lang w:val="uk-UA" w:eastAsia="uk-UA"/>
        </w:rPr>
      </w:pPr>
      <w:r w:rsidRPr="002C2CED">
        <w:rPr>
          <w:szCs w:val="24"/>
          <w:lang w:val="uk-UA" w:eastAsia="uk-UA"/>
        </w:rPr>
        <w:lastRenderedPageBreak/>
        <w:t>Цей висновок є обмеженим правом України станом на дату цього висновку.</w:t>
      </w:r>
    </w:p>
    <w:p w:rsidR="002D2F38" w:rsidRPr="002C2CED" w:rsidRDefault="002D2F38" w:rsidP="009E10C3">
      <w:pPr>
        <w:spacing w:before="100" w:beforeAutospacing="1" w:after="100" w:afterAutospacing="1"/>
        <w:jc w:val="both"/>
        <w:rPr>
          <w:szCs w:val="24"/>
          <w:lang w:val="uk-UA" w:eastAsia="uk-UA"/>
        </w:rPr>
      </w:pPr>
      <w:r w:rsidRPr="002C2CED">
        <w:rPr>
          <w:szCs w:val="24"/>
          <w:lang w:val="uk-UA" w:eastAsia="uk-UA"/>
        </w:rPr>
        <w:t>З урахуванням вищезазначеного, мій висновок є таким:</w:t>
      </w:r>
    </w:p>
    <w:p w:rsidR="002D2F38" w:rsidRPr="002C2CED" w:rsidRDefault="002D2F38"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З точки зору законів, положень та юридично обов'язкових рішень, наразі чинних в Україні, </w:t>
      </w:r>
      <w:r w:rsidR="00F57A4D" w:rsidRPr="002C2CED">
        <w:rPr>
          <w:rFonts w:eastAsia="Times New Roman"/>
          <w:sz w:val="24"/>
          <w:szCs w:val="24"/>
          <w:lang w:val="uk-UA" w:eastAsia="uk-UA"/>
        </w:rPr>
        <w:t xml:space="preserve">Позичальник </w:t>
      </w:r>
      <w:r w:rsidRPr="002C2CED">
        <w:rPr>
          <w:rFonts w:eastAsia="Times New Roman"/>
          <w:sz w:val="24"/>
          <w:szCs w:val="24"/>
          <w:lang w:val="uk-UA" w:eastAsia="uk-UA"/>
        </w:rPr>
        <w:t xml:space="preserve">шляхом підписання Угоди </w:t>
      </w:r>
      <w:r w:rsidR="00F57A4D" w:rsidRPr="002C2CED">
        <w:rPr>
          <w:rFonts w:eastAsia="Times New Roman"/>
          <w:sz w:val="24"/>
          <w:szCs w:val="24"/>
          <w:lang w:val="uk-UA" w:eastAsia="uk-UA"/>
        </w:rPr>
        <w:t>[</w:t>
      </w:r>
      <w:r w:rsidR="00F57A4D" w:rsidRPr="002C2CED">
        <w:rPr>
          <w:rFonts w:eastAsia="Times New Roman"/>
          <w:i/>
          <w:sz w:val="24"/>
          <w:szCs w:val="24"/>
          <w:lang w:val="uk-UA" w:eastAsia="uk-UA"/>
        </w:rPr>
        <w:t>вставити ім’я</w:t>
      </w:r>
      <w:r w:rsidR="00076FA0" w:rsidRPr="002C2CED">
        <w:rPr>
          <w:rFonts w:eastAsia="Times New Roman"/>
          <w:sz w:val="24"/>
          <w:szCs w:val="24"/>
          <w:lang w:val="uk-UA" w:eastAsia="uk-UA"/>
        </w:rPr>
        <w:t>]</w:t>
      </w:r>
      <w:r w:rsidR="00F57A4D" w:rsidRPr="002C2CED">
        <w:rPr>
          <w:rFonts w:eastAsia="Times New Roman"/>
          <w:sz w:val="24"/>
          <w:szCs w:val="24"/>
          <w:lang w:val="uk-UA" w:eastAsia="uk-UA"/>
        </w:rPr>
        <w:t>,</w:t>
      </w:r>
      <w:r w:rsidRPr="002C2CED">
        <w:rPr>
          <w:rFonts w:eastAsia="Times New Roman"/>
          <w:sz w:val="24"/>
          <w:szCs w:val="24"/>
          <w:lang w:val="uk-UA" w:eastAsia="uk-UA"/>
        </w:rPr>
        <w:t xml:space="preserve"> дійсно та безвідклично зобов'язався виконати всі свої зобов'язання за Угодою.</w:t>
      </w:r>
    </w:p>
    <w:p w:rsidR="002D2F38" w:rsidRPr="002C2CED" w:rsidRDefault="002D2F38"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Підписання</w:t>
      </w:r>
      <w:r w:rsidR="00F57A4D" w:rsidRPr="002C2CED">
        <w:rPr>
          <w:rFonts w:eastAsia="Times New Roman"/>
          <w:sz w:val="24"/>
          <w:szCs w:val="24"/>
          <w:lang w:val="uk-UA" w:eastAsia="uk-UA"/>
        </w:rPr>
        <w:t>,</w:t>
      </w:r>
      <w:r w:rsidR="003A5005" w:rsidRPr="002C2CED">
        <w:rPr>
          <w:rFonts w:eastAsia="Times New Roman"/>
          <w:sz w:val="24"/>
          <w:szCs w:val="24"/>
          <w:lang w:val="uk-UA" w:eastAsia="uk-UA"/>
        </w:rPr>
        <w:t xml:space="preserve"> </w:t>
      </w:r>
      <w:r w:rsidRPr="002C2CED">
        <w:rPr>
          <w:rFonts w:eastAsia="Times New Roman"/>
          <w:sz w:val="24"/>
          <w:szCs w:val="24"/>
          <w:lang w:val="uk-UA" w:eastAsia="uk-UA"/>
        </w:rPr>
        <w:t xml:space="preserve">надання </w:t>
      </w:r>
      <w:r w:rsidR="00F57A4D" w:rsidRPr="002C2CED">
        <w:rPr>
          <w:rFonts w:eastAsia="Times New Roman"/>
          <w:sz w:val="24"/>
          <w:szCs w:val="24"/>
          <w:lang w:val="uk-UA" w:eastAsia="uk-UA"/>
        </w:rPr>
        <w:t xml:space="preserve">та виконання </w:t>
      </w:r>
      <w:r w:rsidRPr="002C2CED">
        <w:rPr>
          <w:rFonts w:eastAsia="Times New Roman"/>
          <w:sz w:val="24"/>
          <w:szCs w:val="24"/>
          <w:lang w:val="uk-UA" w:eastAsia="uk-UA"/>
        </w:rPr>
        <w:t xml:space="preserve">Угоди та </w:t>
      </w:r>
      <w:r w:rsidR="007F4302" w:rsidRPr="002C2CED">
        <w:rPr>
          <w:rFonts w:eastAsia="Times New Roman"/>
          <w:bCs/>
          <w:sz w:val="24"/>
          <w:szCs w:val="24"/>
          <w:lang w:val="uk-UA" w:eastAsia="uk-UA"/>
        </w:rPr>
        <w:t>М</w:t>
      </w:r>
      <w:r w:rsidR="00AA5853" w:rsidRPr="002C2CED">
        <w:rPr>
          <w:rFonts w:eastAsia="Times New Roman"/>
          <w:bCs/>
          <w:sz w:val="24"/>
          <w:szCs w:val="24"/>
          <w:lang w:val="uk-UA" w:eastAsia="uk-UA"/>
        </w:rPr>
        <w:t xml:space="preserve">пВ </w:t>
      </w:r>
      <w:r w:rsidRPr="002C2CED">
        <w:rPr>
          <w:rFonts w:eastAsia="Times New Roman"/>
          <w:sz w:val="24"/>
          <w:szCs w:val="24"/>
          <w:lang w:val="uk-UA" w:eastAsia="uk-UA"/>
        </w:rPr>
        <w:t xml:space="preserve">Позичальником: (i) належним чином </w:t>
      </w:r>
      <w:r w:rsidR="007F4302" w:rsidRPr="002C2CED">
        <w:rPr>
          <w:rFonts w:eastAsia="Times New Roman"/>
          <w:sz w:val="24"/>
          <w:szCs w:val="24"/>
          <w:lang w:val="uk-UA" w:eastAsia="uk-UA"/>
        </w:rPr>
        <w:t>погоджено</w:t>
      </w:r>
      <w:r w:rsidRPr="002C2CED">
        <w:rPr>
          <w:rFonts w:eastAsia="Times New Roman"/>
          <w:sz w:val="24"/>
          <w:szCs w:val="24"/>
          <w:lang w:val="uk-UA" w:eastAsia="uk-UA"/>
        </w:rPr>
        <w:t xml:space="preserve"> всіма необхідними дозволами, діями, погодженнями та повноваженнями; та (i</w:t>
      </w:r>
      <w:r w:rsidR="00DF2EC1" w:rsidRPr="002C2CED">
        <w:rPr>
          <w:rFonts w:eastAsia="Times New Roman"/>
          <w:sz w:val="24"/>
          <w:szCs w:val="24"/>
          <w:lang w:val="uk-UA" w:eastAsia="uk-UA"/>
        </w:rPr>
        <w:t>i) не поруш</w:t>
      </w:r>
      <w:r w:rsidR="00F57A4D" w:rsidRPr="002C2CED">
        <w:rPr>
          <w:rFonts w:eastAsia="Times New Roman"/>
          <w:sz w:val="24"/>
          <w:szCs w:val="24"/>
          <w:lang w:val="uk-UA" w:eastAsia="uk-UA"/>
        </w:rPr>
        <w:t>ує</w:t>
      </w:r>
      <w:r w:rsidR="00DF2EC1" w:rsidRPr="002C2CED">
        <w:rPr>
          <w:rFonts w:eastAsia="Times New Roman"/>
          <w:sz w:val="24"/>
          <w:szCs w:val="24"/>
          <w:lang w:val="uk-UA" w:eastAsia="uk-UA"/>
        </w:rPr>
        <w:t xml:space="preserve"> жодного застосов</w:t>
      </w:r>
      <w:r w:rsidRPr="002C2CED">
        <w:rPr>
          <w:rFonts w:eastAsia="Times New Roman"/>
          <w:sz w:val="24"/>
          <w:szCs w:val="24"/>
          <w:lang w:val="uk-UA" w:eastAsia="uk-UA"/>
        </w:rPr>
        <w:t>ного положення або рішення будь-якого компетентного органу чи будь-якої міжнародної угоди чи договору, що є обов’язковим для Позичальника.</w:t>
      </w:r>
    </w:p>
    <w:p w:rsidR="002D2F38" w:rsidRPr="002C2CED" w:rsidRDefault="002D2F38"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Ніщо в цій Угоді не суперечить чи </w:t>
      </w:r>
      <w:r w:rsidR="007F4302" w:rsidRPr="002C2CED">
        <w:rPr>
          <w:rFonts w:eastAsia="Times New Roman"/>
          <w:sz w:val="24"/>
          <w:szCs w:val="24"/>
          <w:lang w:val="uk-UA" w:eastAsia="uk-UA"/>
        </w:rPr>
        <w:t xml:space="preserve">не </w:t>
      </w:r>
      <w:r w:rsidRPr="002C2CED">
        <w:rPr>
          <w:rFonts w:eastAsia="Times New Roman"/>
          <w:sz w:val="24"/>
          <w:szCs w:val="24"/>
          <w:lang w:val="uk-UA" w:eastAsia="uk-UA"/>
        </w:rPr>
        <w:t xml:space="preserve">обмежує права Позичальника здійснити вчасну та </w:t>
      </w:r>
      <w:r w:rsidR="007F4302" w:rsidRPr="002C2CED">
        <w:rPr>
          <w:rFonts w:eastAsia="Times New Roman"/>
          <w:sz w:val="24"/>
          <w:szCs w:val="24"/>
          <w:lang w:val="uk-UA" w:eastAsia="uk-UA"/>
        </w:rPr>
        <w:t xml:space="preserve">чинну </w:t>
      </w:r>
      <w:r w:rsidRPr="002C2CED">
        <w:rPr>
          <w:rFonts w:eastAsia="Times New Roman"/>
          <w:sz w:val="24"/>
          <w:szCs w:val="24"/>
          <w:lang w:val="uk-UA" w:eastAsia="uk-UA"/>
        </w:rPr>
        <w:t>сплату будь-якої суми, що підлягає сплаті за рахунок основної суми, процентів чи інших платежів за цією Угодою.</w:t>
      </w:r>
    </w:p>
    <w:p w:rsidR="002D2F38" w:rsidRPr="002C2CED" w:rsidRDefault="002D2F38"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Угода та </w:t>
      </w:r>
      <w:r w:rsidR="007F4302" w:rsidRPr="002C2CED">
        <w:rPr>
          <w:rFonts w:eastAsia="Times New Roman"/>
          <w:bCs/>
          <w:sz w:val="24"/>
          <w:szCs w:val="24"/>
          <w:lang w:val="uk-UA" w:eastAsia="uk-UA"/>
        </w:rPr>
        <w:t>М</w:t>
      </w:r>
      <w:r w:rsidR="00AA5853" w:rsidRPr="002C2CED">
        <w:rPr>
          <w:rFonts w:eastAsia="Times New Roman"/>
          <w:bCs/>
          <w:sz w:val="24"/>
          <w:szCs w:val="24"/>
          <w:lang w:val="uk-UA" w:eastAsia="uk-UA"/>
        </w:rPr>
        <w:t xml:space="preserve">пВ </w:t>
      </w:r>
      <w:r w:rsidRPr="002C2CED">
        <w:rPr>
          <w:rFonts w:eastAsia="Times New Roman"/>
          <w:sz w:val="24"/>
          <w:szCs w:val="24"/>
          <w:lang w:val="uk-UA" w:eastAsia="uk-UA"/>
        </w:rPr>
        <w:t xml:space="preserve">має належну юридичну форму за законодавством України для цілей примусового виконання щодо Позичальника. Примусове виконання не суперечитиме </w:t>
      </w:r>
      <w:r w:rsidR="00C24DE5" w:rsidRPr="002C2CED">
        <w:rPr>
          <w:rFonts w:eastAsia="Times New Roman"/>
          <w:sz w:val="24"/>
          <w:szCs w:val="24"/>
          <w:lang w:val="uk-UA" w:eastAsia="uk-UA"/>
        </w:rPr>
        <w:t xml:space="preserve">імперативним </w:t>
      </w:r>
      <w:r w:rsidRPr="002C2CED">
        <w:rPr>
          <w:rFonts w:eastAsia="Times New Roman"/>
          <w:sz w:val="24"/>
          <w:szCs w:val="24"/>
          <w:lang w:val="uk-UA" w:eastAsia="uk-UA"/>
        </w:rPr>
        <w:t xml:space="preserve">положенням </w:t>
      </w:r>
      <w:r w:rsidR="009A2039" w:rsidRPr="002C2CED">
        <w:rPr>
          <w:rFonts w:eastAsia="Times New Roman"/>
          <w:sz w:val="24"/>
          <w:szCs w:val="24"/>
          <w:lang w:val="uk-UA" w:eastAsia="uk-UA"/>
        </w:rPr>
        <w:t xml:space="preserve">законодавству </w:t>
      </w:r>
      <w:r w:rsidRPr="002C2CED">
        <w:rPr>
          <w:rFonts w:eastAsia="Times New Roman"/>
          <w:sz w:val="24"/>
          <w:szCs w:val="24"/>
          <w:lang w:val="uk-UA" w:eastAsia="uk-UA"/>
        </w:rPr>
        <w:t>України, публічному порядку України, міжнародним договорам або загальноприйнятим принципам міжнародного права, обов'язковим для Позичальника.</w:t>
      </w:r>
    </w:p>
    <w:p w:rsidR="002D2F38" w:rsidRPr="002C2CED" w:rsidRDefault="002D2F38"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Для підтвердження законності, дійсності або можливості примусового виконання Угоди та </w:t>
      </w:r>
      <w:r w:rsidR="007F4302" w:rsidRPr="002C2CED">
        <w:rPr>
          <w:rFonts w:eastAsia="Times New Roman"/>
          <w:bCs/>
          <w:sz w:val="24"/>
          <w:szCs w:val="24"/>
          <w:lang w:val="uk-UA" w:eastAsia="uk-UA"/>
        </w:rPr>
        <w:t>М</w:t>
      </w:r>
      <w:r w:rsidR="00AA5853" w:rsidRPr="002C2CED">
        <w:rPr>
          <w:rFonts w:eastAsia="Times New Roman"/>
          <w:bCs/>
          <w:sz w:val="24"/>
          <w:szCs w:val="24"/>
          <w:lang w:val="uk-UA" w:eastAsia="uk-UA"/>
        </w:rPr>
        <w:t xml:space="preserve">пВ </w:t>
      </w:r>
      <w:r w:rsidRPr="002C2CED">
        <w:rPr>
          <w:rFonts w:eastAsia="Times New Roman"/>
          <w:sz w:val="24"/>
          <w:szCs w:val="24"/>
          <w:lang w:val="uk-UA" w:eastAsia="uk-UA"/>
        </w:rPr>
        <w:t>не потребується їх подання, запис або реєстрація у жодному суді чи органі України.</w:t>
      </w:r>
    </w:p>
    <w:p w:rsidR="002D2F38" w:rsidRPr="002C2CED" w:rsidRDefault="00DF2EC1"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П</w:t>
      </w:r>
      <w:r w:rsidR="002D2F38" w:rsidRPr="002C2CED">
        <w:rPr>
          <w:rFonts w:eastAsia="Times New Roman"/>
          <w:sz w:val="24"/>
          <w:szCs w:val="24"/>
          <w:lang w:val="uk-UA" w:eastAsia="uk-UA"/>
        </w:rPr>
        <w:t>ідписання та надання Угоди, та сплат</w:t>
      </w:r>
      <w:r w:rsidRPr="002C2CED">
        <w:rPr>
          <w:rFonts w:eastAsia="Times New Roman"/>
          <w:sz w:val="24"/>
          <w:szCs w:val="24"/>
          <w:lang w:val="uk-UA" w:eastAsia="uk-UA"/>
        </w:rPr>
        <w:t>а</w:t>
      </w:r>
      <w:r w:rsidR="002D2F38" w:rsidRPr="002C2CED">
        <w:rPr>
          <w:rFonts w:eastAsia="Times New Roman"/>
          <w:sz w:val="24"/>
          <w:szCs w:val="24"/>
          <w:lang w:val="uk-UA" w:eastAsia="uk-UA"/>
        </w:rPr>
        <w:t xml:space="preserve"> або перерахування основної суми, процентів, комісій та інших сум, належних до сплати за цією Угодою, сплачуються без стягнення будь-яких податків, </w:t>
      </w:r>
      <w:r w:rsidRPr="002C2CED">
        <w:rPr>
          <w:rFonts w:eastAsia="Times New Roman"/>
          <w:sz w:val="24"/>
          <w:szCs w:val="24"/>
          <w:lang w:val="uk-UA" w:eastAsia="uk-UA"/>
        </w:rPr>
        <w:t>комісій,</w:t>
      </w:r>
      <w:r w:rsidR="002D2F38" w:rsidRPr="002C2CED">
        <w:rPr>
          <w:rFonts w:eastAsia="Times New Roman"/>
          <w:sz w:val="24"/>
          <w:szCs w:val="24"/>
          <w:lang w:val="uk-UA" w:eastAsia="uk-UA"/>
        </w:rPr>
        <w:t xml:space="preserve"> зборів та будь-яких інших відрахувань</w:t>
      </w:r>
      <w:r w:rsidRPr="002C2CED">
        <w:rPr>
          <w:rFonts w:eastAsia="Times New Roman"/>
          <w:sz w:val="24"/>
          <w:szCs w:val="24"/>
          <w:lang w:val="uk-UA" w:eastAsia="uk-UA"/>
        </w:rPr>
        <w:t>,</w:t>
      </w:r>
      <w:r w:rsidR="002D2F38" w:rsidRPr="002C2CED">
        <w:rPr>
          <w:rFonts w:eastAsia="Times New Roman"/>
          <w:sz w:val="24"/>
          <w:szCs w:val="24"/>
          <w:lang w:val="uk-UA" w:eastAsia="uk-UA"/>
        </w:rPr>
        <w:t xml:space="preserve"> накладених Україною чи будь-яким податковим органом </w:t>
      </w:r>
      <w:r w:rsidRPr="002C2CED">
        <w:rPr>
          <w:rFonts w:eastAsia="Times New Roman"/>
          <w:sz w:val="24"/>
          <w:szCs w:val="24"/>
          <w:lang w:val="uk-UA" w:eastAsia="uk-UA"/>
        </w:rPr>
        <w:t>в Україні</w:t>
      </w:r>
      <w:r w:rsidR="002D2F38" w:rsidRPr="002C2CED">
        <w:rPr>
          <w:rFonts w:eastAsia="Times New Roman"/>
          <w:sz w:val="24"/>
          <w:szCs w:val="24"/>
          <w:lang w:val="uk-UA" w:eastAsia="uk-UA"/>
        </w:rPr>
        <w:t>.</w:t>
      </w:r>
    </w:p>
    <w:p w:rsidR="002D2F38" w:rsidRPr="002C2CED" w:rsidRDefault="002D2F38"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Для перерахування будь-якої суми, належної до сплати за Угодою, не вимагається жодних дозволів за законодавством про валютний контроль, і не потрібно сплачувати жодних зборів або інших комісійних зборів. </w:t>
      </w:r>
    </w:p>
    <w:p w:rsidR="002D2F38" w:rsidRPr="002C2CED" w:rsidRDefault="002D2F38"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Підписання Угоди та </w:t>
      </w:r>
      <w:r w:rsidR="007F4302" w:rsidRPr="002C2CED">
        <w:rPr>
          <w:rFonts w:eastAsia="Times New Roman"/>
          <w:bCs/>
          <w:sz w:val="24"/>
          <w:szCs w:val="24"/>
          <w:lang w:val="uk-UA" w:eastAsia="uk-UA"/>
        </w:rPr>
        <w:t>М</w:t>
      </w:r>
      <w:r w:rsidR="00AA5853" w:rsidRPr="002C2CED">
        <w:rPr>
          <w:rFonts w:eastAsia="Times New Roman"/>
          <w:bCs/>
          <w:sz w:val="24"/>
          <w:szCs w:val="24"/>
          <w:lang w:val="uk-UA" w:eastAsia="uk-UA"/>
        </w:rPr>
        <w:t xml:space="preserve">пВ </w:t>
      </w:r>
      <w:r w:rsidR="00E552EA" w:rsidRPr="002C2CED">
        <w:rPr>
          <w:rFonts w:eastAsia="Times New Roman"/>
          <w:sz w:val="24"/>
          <w:szCs w:val="24"/>
          <w:lang w:val="uk-UA" w:eastAsia="uk-UA"/>
        </w:rPr>
        <w:t>[</w:t>
      </w:r>
      <w:r w:rsidR="00E552EA" w:rsidRPr="002C2CED">
        <w:rPr>
          <w:rFonts w:eastAsia="Times New Roman"/>
          <w:i/>
          <w:sz w:val="24"/>
          <w:szCs w:val="24"/>
          <w:lang w:val="uk-UA" w:eastAsia="uk-UA"/>
        </w:rPr>
        <w:t>вставити ім’я</w:t>
      </w:r>
      <w:r w:rsidR="00E552EA" w:rsidRPr="002C2CED">
        <w:rPr>
          <w:rFonts w:eastAsia="Times New Roman"/>
          <w:sz w:val="24"/>
          <w:szCs w:val="24"/>
          <w:lang w:val="uk-UA" w:eastAsia="uk-UA"/>
        </w:rPr>
        <w:t xml:space="preserve">], </w:t>
      </w:r>
      <w:r w:rsidR="00A431B4" w:rsidRPr="002C2CED">
        <w:rPr>
          <w:rFonts w:eastAsia="Times New Roman"/>
          <w:sz w:val="24"/>
          <w:szCs w:val="24"/>
          <w:lang w:val="uk-UA" w:eastAsia="uk-UA"/>
        </w:rPr>
        <w:t>Головою</w:t>
      </w:r>
      <w:r w:rsidR="00002A4F" w:rsidRPr="002C2CED">
        <w:rPr>
          <w:rFonts w:eastAsia="Times New Roman"/>
          <w:sz w:val="24"/>
          <w:szCs w:val="24"/>
          <w:lang w:val="uk-UA" w:eastAsia="uk-UA"/>
        </w:rPr>
        <w:t xml:space="preserve"> </w:t>
      </w:r>
      <w:r w:rsidR="00E552EA" w:rsidRPr="002C2CED">
        <w:rPr>
          <w:rFonts w:eastAsia="Times New Roman"/>
          <w:sz w:val="24"/>
          <w:szCs w:val="24"/>
          <w:lang w:val="uk-UA" w:eastAsia="uk-UA"/>
        </w:rPr>
        <w:t>Національного банку України,</w:t>
      </w:r>
      <w:r w:rsidRPr="002C2CED">
        <w:rPr>
          <w:rFonts w:eastAsia="Times New Roman"/>
          <w:sz w:val="24"/>
          <w:szCs w:val="24"/>
          <w:lang w:val="uk-UA" w:eastAsia="uk-UA"/>
        </w:rPr>
        <w:t xml:space="preserve"> законним та належним чином зобов'язує Національний банк України.</w:t>
      </w:r>
    </w:p>
    <w:p w:rsidR="002D2F38" w:rsidRPr="002C2CED" w:rsidRDefault="002D2F38" w:rsidP="00805F83">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Вибір </w:t>
      </w:r>
      <w:r w:rsidR="00805F83" w:rsidRPr="002C2CED">
        <w:rPr>
          <w:rFonts w:eastAsia="Times New Roman"/>
          <w:sz w:val="24"/>
          <w:szCs w:val="24"/>
          <w:lang w:val="uk-UA" w:eastAsia="uk-UA"/>
        </w:rPr>
        <w:t xml:space="preserve">права ЄС </w:t>
      </w:r>
      <w:r w:rsidRPr="002C2CED">
        <w:rPr>
          <w:rFonts w:eastAsia="Times New Roman"/>
          <w:sz w:val="24"/>
          <w:szCs w:val="24"/>
          <w:lang w:val="uk-UA" w:eastAsia="uk-UA"/>
        </w:rPr>
        <w:t xml:space="preserve">як застосовного права для Угоди є дійсним вибором права, обов'язковим для Позичальника та Національного банку України, і не суперечить </w:t>
      </w:r>
      <w:r w:rsidR="000C4CCA" w:rsidRPr="002C2CED">
        <w:rPr>
          <w:rFonts w:eastAsia="Times New Roman"/>
          <w:sz w:val="24"/>
          <w:szCs w:val="24"/>
          <w:lang w:val="uk-UA" w:eastAsia="uk-UA"/>
        </w:rPr>
        <w:t>праву</w:t>
      </w:r>
      <w:r w:rsidR="009A2039" w:rsidRPr="002C2CED">
        <w:rPr>
          <w:rFonts w:eastAsia="Times New Roman"/>
          <w:sz w:val="24"/>
          <w:szCs w:val="24"/>
          <w:lang w:val="uk-UA" w:eastAsia="uk-UA"/>
        </w:rPr>
        <w:t xml:space="preserve"> </w:t>
      </w:r>
      <w:r w:rsidRPr="002C2CED">
        <w:rPr>
          <w:rFonts w:eastAsia="Times New Roman"/>
          <w:sz w:val="24"/>
          <w:szCs w:val="24"/>
          <w:lang w:val="uk-UA" w:eastAsia="uk-UA"/>
        </w:rPr>
        <w:t>України</w:t>
      </w:r>
      <w:r w:rsidR="007D2F3C" w:rsidRPr="002C2CED">
        <w:rPr>
          <w:rFonts w:eastAsia="Times New Roman"/>
          <w:sz w:val="24"/>
          <w:szCs w:val="24"/>
          <w:lang w:val="uk-UA" w:eastAsia="uk-UA"/>
        </w:rPr>
        <w:t>,</w:t>
      </w:r>
      <w:r w:rsidR="007D2F3C" w:rsidRPr="002C2CED">
        <w:rPr>
          <w:szCs w:val="24"/>
          <w:lang w:val="uk-UA" w:eastAsia="uk-UA"/>
        </w:rPr>
        <w:t xml:space="preserve"> а у виключних випадках, які не передбачені правом ЄС, </w:t>
      </w:r>
      <w:r w:rsidR="00FB1582" w:rsidRPr="002C2CED">
        <w:rPr>
          <w:szCs w:val="24"/>
          <w:lang w:val="uk-UA" w:eastAsia="uk-UA"/>
        </w:rPr>
        <w:t>п</w:t>
      </w:r>
      <w:r w:rsidR="007D2F3C" w:rsidRPr="002C2CED">
        <w:rPr>
          <w:szCs w:val="24"/>
          <w:lang w:val="uk-UA" w:eastAsia="uk-UA"/>
        </w:rPr>
        <w:t>равом Люксембургу</w:t>
      </w:r>
      <w:r w:rsidR="007D2F3C" w:rsidRPr="002C2CED">
        <w:rPr>
          <w:lang w:val="uk-UA"/>
        </w:rPr>
        <w:t>.</w:t>
      </w:r>
      <w:r w:rsidRPr="002C2CED">
        <w:rPr>
          <w:rFonts w:eastAsia="Times New Roman"/>
          <w:sz w:val="24"/>
          <w:szCs w:val="24"/>
          <w:lang w:val="uk-UA" w:eastAsia="uk-UA"/>
        </w:rPr>
        <w:t>.</w:t>
      </w:r>
    </w:p>
    <w:p w:rsidR="002D2F38" w:rsidRPr="002C2CED" w:rsidRDefault="002D2F38"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Позичальник </w:t>
      </w:r>
      <w:r w:rsidR="00B63A09" w:rsidRPr="002C2CED">
        <w:rPr>
          <w:rFonts w:eastAsia="Times New Roman"/>
          <w:sz w:val="24"/>
          <w:szCs w:val="24"/>
          <w:lang w:val="uk-UA" w:eastAsia="uk-UA"/>
        </w:rPr>
        <w:t>законно</w:t>
      </w:r>
      <w:r w:rsidRPr="002C2CED">
        <w:rPr>
          <w:rFonts w:eastAsia="Times New Roman"/>
          <w:sz w:val="24"/>
          <w:szCs w:val="24"/>
          <w:lang w:val="uk-UA" w:eastAsia="uk-UA"/>
        </w:rPr>
        <w:t xml:space="preserve">, </w:t>
      </w:r>
      <w:r w:rsidR="00B63A09" w:rsidRPr="002C2CED">
        <w:rPr>
          <w:rFonts w:eastAsia="Times New Roman"/>
          <w:sz w:val="24"/>
          <w:szCs w:val="24"/>
          <w:lang w:val="uk-UA" w:eastAsia="uk-UA"/>
        </w:rPr>
        <w:t>чинно</w:t>
      </w:r>
      <w:r w:rsidRPr="002C2CED">
        <w:rPr>
          <w:rFonts w:eastAsia="Times New Roman"/>
          <w:sz w:val="24"/>
          <w:szCs w:val="24"/>
          <w:lang w:val="uk-UA" w:eastAsia="uk-UA"/>
        </w:rPr>
        <w:t xml:space="preserve"> та безвідклично підпорядкувався виключній юрисдикції Суду Європейського Союзу у зв'язку з Угодою, та будь-яке судове рішення цього суду </w:t>
      </w:r>
      <w:r w:rsidR="004C52A0" w:rsidRPr="002C2CED">
        <w:rPr>
          <w:rFonts w:eastAsia="Times New Roman"/>
          <w:sz w:val="24"/>
          <w:szCs w:val="24"/>
          <w:lang w:val="uk-UA" w:eastAsia="uk-UA"/>
        </w:rPr>
        <w:t>буде остаточним і обов’язковим для виконання</w:t>
      </w:r>
      <w:r w:rsidRPr="002C2CED">
        <w:rPr>
          <w:rFonts w:eastAsia="Times New Roman"/>
          <w:sz w:val="24"/>
          <w:szCs w:val="24"/>
          <w:lang w:val="uk-UA" w:eastAsia="uk-UA"/>
        </w:rPr>
        <w:t xml:space="preserve"> в </w:t>
      </w:r>
      <w:r w:rsidR="006C7B12" w:rsidRPr="002C2CED">
        <w:rPr>
          <w:rFonts w:eastAsia="Times New Roman"/>
          <w:sz w:val="24"/>
          <w:szCs w:val="24"/>
          <w:lang w:val="uk-UA" w:eastAsia="uk-UA"/>
        </w:rPr>
        <w:t xml:space="preserve"> в Україні</w:t>
      </w:r>
      <w:r w:rsidRPr="002C2CED">
        <w:rPr>
          <w:rFonts w:eastAsia="Times New Roman"/>
          <w:sz w:val="24"/>
          <w:szCs w:val="24"/>
          <w:lang w:val="uk-UA" w:eastAsia="uk-UA"/>
        </w:rPr>
        <w:t>.</w:t>
      </w:r>
    </w:p>
    <w:p w:rsidR="00387E5B" w:rsidRPr="002C2CED" w:rsidRDefault="00387E5B" w:rsidP="00387E5B">
      <w:pPr>
        <w:pStyle w:val="aff3"/>
        <w:numPr>
          <w:ilvl w:val="0"/>
          <w:numId w:val="42"/>
        </w:numPr>
        <w:contextualSpacing w:val="0"/>
        <w:rPr>
          <w:rFonts w:ascii="Arial" w:hAnsi="Arial" w:cs="Arial"/>
          <w:color w:val="222222"/>
          <w:lang w:val="uk-UA"/>
        </w:rPr>
      </w:pPr>
      <w:r w:rsidRPr="002C2CED">
        <w:rPr>
          <w:rFonts w:eastAsia="Times New Roman"/>
          <w:sz w:val="24"/>
          <w:szCs w:val="24"/>
          <w:lang w:val="uk-UA" w:eastAsia="uk-UA"/>
        </w:rPr>
        <w:lastRenderedPageBreak/>
        <w:t xml:space="preserve">Ані Позичальник, ані його майно не мають імунітету на підставі суверенітету чи </w:t>
      </w:r>
      <w:r w:rsidR="009C6908" w:rsidRPr="002C2CED">
        <w:rPr>
          <w:rFonts w:eastAsia="Times New Roman"/>
          <w:sz w:val="24"/>
          <w:szCs w:val="24"/>
          <w:lang w:val="uk-UA" w:eastAsia="uk-UA"/>
        </w:rPr>
        <w:t>іншим чином від</w:t>
      </w:r>
      <w:r w:rsidRPr="002C2CED">
        <w:rPr>
          <w:rFonts w:eastAsia="Times New Roman"/>
          <w:sz w:val="24"/>
          <w:szCs w:val="24"/>
          <w:lang w:val="uk-UA" w:eastAsia="uk-UA"/>
        </w:rPr>
        <w:t xml:space="preserve"> юрисдикції, обтяження – до чи після винесення рішення – або виконання </w:t>
      </w:r>
      <w:r w:rsidR="00626F9B" w:rsidRPr="002C2CED">
        <w:rPr>
          <w:rFonts w:eastAsia="Times New Roman"/>
          <w:sz w:val="24"/>
          <w:szCs w:val="24"/>
          <w:lang w:val="uk-UA" w:eastAsia="uk-UA"/>
        </w:rPr>
        <w:t xml:space="preserve">щодо </w:t>
      </w:r>
      <w:r w:rsidRPr="002C2CED">
        <w:rPr>
          <w:rFonts w:eastAsia="Times New Roman"/>
          <w:sz w:val="24"/>
          <w:szCs w:val="24"/>
          <w:lang w:val="uk-UA" w:eastAsia="uk-UA"/>
        </w:rPr>
        <w:t>будь-яких дій чи проваджень, пов’язаних з Угодою</w:t>
      </w:r>
      <w:r w:rsidR="008F2A51" w:rsidRPr="002C2CED">
        <w:rPr>
          <w:rFonts w:eastAsia="Times New Roman"/>
          <w:sz w:val="24"/>
          <w:szCs w:val="24"/>
          <w:lang w:val="uk-UA" w:eastAsia="uk-UA"/>
        </w:rPr>
        <w:t>.</w:t>
      </w:r>
    </w:p>
    <w:p w:rsidR="002D2F38" w:rsidRPr="002C2CED" w:rsidRDefault="002D2F38" w:rsidP="00FB1582">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Підписання Угоди та </w:t>
      </w:r>
      <w:r w:rsidR="00B63A09" w:rsidRPr="002C2CED">
        <w:rPr>
          <w:rFonts w:eastAsia="Times New Roman"/>
          <w:sz w:val="24"/>
          <w:szCs w:val="24"/>
          <w:lang w:val="uk-UA" w:eastAsia="uk-UA"/>
        </w:rPr>
        <w:t>М</w:t>
      </w:r>
      <w:r w:rsidR="00AA5853" w:rsidRPr="002C2CED">
        <w:rPr>
          <w:rFonts w:eastAsia="Times New Roman"/>
          <w:sz w:val="24"/>
          <w:szCs w:val="24"/>
          <w:lang w:val="uk-UA" w:eastAsia="uk-UA"/>
        </w:rPr>
        <w:t xml:space="preserve">пВ </w:t>
      </w:r>
      <w:r w:rsidRPr="002C2CED">
        <w:rPr>
          <w:rFonts w:eastAsia="Times New Roman"/>
          <w:sz w:val="24"/>
          <w:szCs w:val="24"/>
          <w:lang w:val="uk-UA" w:eastAsia="uk-UA"/>
        </w:rPr>
        <w:t>було здійснено відповід</w:t>
      </w:r>
      <w:r w:rsidR="00DF2EC1" w:rsidRPr="002C2CED">
        <w:rPr>
          <w:rFonts w:eastAsia="Times New Roman"/>
          <w:sz w:val="24"/>
          <w:szCs w:val="24"/>
          <w:lang w:val="uk-UA" w:eastAsia="uk-UA"/>
        </w:rPr>
        <w:t xml:space="preserve">но до всіх </w:t>
      </w:r>
      <w:r w:rsidR="008F2A51" w:rsidRPr="002C2CED">
        <w:rPr>
          <w:rFonts w:eastAsia="Times New Roman"/>
          <w:sz w:val="24"/>
          <w:szCs w:val="24"/>
          <w:lang w:val="uk-UA" w:eastAsia="uk-UA"/>
        </w:rPr>
        <w:t>внутрішніх конституційних</w:t>
      </w:r>
      <w:r w:rsidR="00DF2EC1" w:rsidRPr="002C2CED">
        <w:rPr>
          <w:rFonts w:eastAsia="Times New Roman"/>
          <w:sz w:val="24"/>
          <w:szCs w:val="24"/>
          <w:lang w:val="uk-UA" w:eastAsia="uk-UA"/>
        </w:rPr>
        <w:t xml:space="preserve"> вимог з метою</w:t>
      </w:r>
      <w:r w:rsidRPr="002C2CED">
        <w:rPr>
          <w:rFonts w:eastAsia="Times New Roman"/>
          <w:sz w:val="24"/>
          <w:szCs w:val="24"/>
          <w:lang w:val="uk-UA" w:eastAsia="uk-UA"/>
        </w:rPr>
        <w:t xml:space="preserve"> того</w:t>
      </w:r>
      <w:r w:rsidR="00DF2EC1" w:rsidRPr="002C2CED">
        <w:rPr>
          <w:rFonts w:eastAsia="Times New Roman"/>
          <w:sz w:val="24"/>
          <w:szCs w:val="24"/>
          <w:lang w:val="uk-UA" w:eastAsia="uk-UA"/>
        </w:rPr>
        <w:t>,</w:t>
      </w:r>
      <w:r w:rsidRPr="002C2CED">
        <w:rPr>
          <w:rFonts w:eastAsia="Times New Roman"/>
          <w:sz w:val="24"/>
          <w:szCs w:val="24"/>
          <w:lang w:val="uk-UA" w:eastAsia="uk-UA"/>
        </w:rPr>
        <w:t xml:space="preserve"> щоб Угода та </w:t>
      </w:r>
      <w:r w:rsidR="00B63A09" w:rsidRPr="002C2CED">
        <w:rPr>
          <w:rFonts w:eastAsia="Times New Roman"/>
          <w:bCs/>
          <w:sz w:val="24"/>
          <w:szCs w:val="24"/>
          <w:lang w:val="uk-UA" w:eastAsia="uk-UA"/>
        </w:rPr>
        <w:t>М</w:t>
      </w:r>
      <w:r w:rsidR="00AA5853" w:rsidRPr="002C2CED">
        <w:rPr>
          <w:rFonts w:eastAsia="Times New Roman"/>
          <w:bCs/>
          <w:sz w:val="24"/>
          <w:szCs w:val="24"/>
          <w:lang w:val="uk-UA" w:eastAsia="uk-UA"/>
        </w:rPr>
        <w:t xml:space="preserve">пВ </w:t>
      </w:r>
      <w:r w:rsidRPr="002C2CED">
        <w:rPr>
          <w:rFonts w:eastAsia="Times New Roman"/>
          <w:sz w:val="24"/>
          <w:szCs w:val="24"/>
          <w:lang w:val="uk-UA" w:eastAsia="uk-UA"/>
        </w:rPr>
        <w:t xml:space="preserve">виконувались за </w:t>
      </w:r>
      <w:r w:rsidR="00DF2EC1" w:rsidRPr="002C2CED">
        <w:rPr>
          <w:rFonts w:eastAsia="Times New Roman"/>
          <w:sz w:val="24"/>
          <w:szCs w:val="24"/>
          <w:lang w:val="uk-UA" w:eastAsia="uk-UA"/>
        </w:rPr>
        <w:t>законодавством</w:t>
      </w:r>
      <w:r w:rsidRPr="002C2CED">
        <w:rPr>
          <w:rFonts w:eastAsia="Times New Roman"/>
          <w:sz w:val="24"/>
          <w:szCs w:val="24"/>
          <w:lang w:val="uk-UA" w:eastAsia="uk-UA"/>
        </w:rPr>
        <w:t xml:space="preserve"> України та були обов’язковими для </w:t>
      </w:r>
      <w:r w:rsidR="00DF2EC1" w:rsidRPr="002C2CED">
        <w:rPr>
          <w:rFonts w:eastAsia="Times New Roman"/>
          <w:sz w:val="24"/>
          <w:szCs w:val="24"/>
          <w:lang w:val="uk-UA" w:eastAsia="uk-UA"/>
        </w:rPr>
        <w:t>України</w:t>
      </w:r>
      <w:r w:rsidRPr="002C2CED">
        <w:rPr>
          <w:rFonts w:eastAsia="Times New Roman"/>
          <w:sz w:val="24"/>
          <w:szCs w:val="24"/>
          <w:lang w:val="uk-UA" w:eastAsia="uk-UA"/>
        </w:rPr>
        <w:t xml:space="preserve"> та Національного банку України, та було здійснено відповідно до </w:t>
      </w:r>
      <w:r w:rsidR="00A431B4" w:rsidRPr="002C2CED">
        <w:rPr>
          <w:rFonts w:eastAsia="Times New Roman"/>
          <w:sz w:val="24"/>
          <w:szCs w:val="24"/>
          <w:lang w:val="uk-UA" w:eastAsia="uk-UA"/>
        </w:rPr>
        <w:t>законодавства</w:t>
      </w:r>
      <w:r w:rsidR="006C7B12" w:rsidRPr="002C2CED">
        <w:rPr>
          <w:rFonts w:eastAsia="Times New Roman"/>
          <w:sz w:val="24"/>
          <w:szCs w:val="24"/>
          <w:lang w:val="uk-UA" w:eastAsia="uk-UA"/>
        </w:rPr>
        <w:t xml:space="preserve"> України</w:t>
      </w:r>
      <w:r w:rsidRPr="002C2CED">
        <w:rPr>
          <w:rFonts w:eastAsia="Times New Roman"/>
          <w:sz w:val="24"/>
          <w:szCs w:val="24"/>
          <w:lang w:val="uk-UA" w:eastAsia="uk-UA"/>
        </w:rPr>
        <w:t>.</w:t>
      </w:r>
    </w:p>
    <w:p w:rsidR="002D2F38" w:rsidRPr="002C2CED" w:rsidRDefault="002D2F38"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 xml:space="preserve">Угода та </w:t>
      </w:r>
      <w:r w:rsidR="00B63A09" w:rsidRPr="002C2CED">
        <w:rPr>
          <w:rFonts w:eastAsia="Times New Roman"/>
          <w:bCs/>
          <w:sz w:val="24"/>
          <w:szCs w:val="24"/>
          <w:lang w:val="uk-UA" w:eastAsia="uk-UA"/>
        </w:rPr>
        <w:t>М</w:t>
      </w:r>
      <w:r w:rsidR="00AA5853" w:rsidRPr="002C2CED">
        <w:rPr>
          <w:rFonts w:eastAsia="Times New Roman"/>
          <w:bCs/>
          <w:sz w:val="24"/>
          <w:szCs w:val="24"/>
          <w:lang w:val="uk-UA" w:eastAsia="uk-UA"/>
        </w:rPr>
        <w:t xml:space="preserve">пВ </w:t>
      </w:r>
      <w:r w:rsidR="006C7B12" w:rsidRPr="002C2CED">
        <w:rPr>
          <w:rFonts w:eastAsia="Times New Roman"/>
          <w:sz w:val="24"/>
          <w:szCs w:val="24"/>
          <w:lang w:val="uk-UA" w:eastAsia="uk-UA"/>
        </w:rPr>
        <w:t xml:space="preserve"> </w:t>
      </w:r>
      <w:r w:rsidR="00D82E96" w:rsidRPr="002C2CED">
        <w:rPr>
          <w:rFonts w:eastAsia="Times New Roman"/>
          <w:sz w:val="24"/>
          <w:szCs w:val="24"/>
          <w:lang w:val="uk-UA" w:eastAsia="uk-UA"/>
        </w:rPr>
        <w:t>були належним чином ратифікован</w:t>
      </w:r>
      <w:r w:rsidR="00FB1582" w:rsidRPr="002C2CED">
        <w:rPr>
          <w:rFonts w:eastAsia="Times New Roman"/>
          <w:sz w:val="24"/>
          <w:szCs w:val="24"/>
          <w:lang w:val="uk-UA" w:eastAsia="uk-UA"/>
        </w:rPr>
        <w:t>і у відповідності до положень [</w:t>
      </w:r>
      <w:r w:rsidR="00D82E96" w:rsidRPr="002C2CED">
        <w:rPr>
          <w:rFonts w:eastAsia="Times New Roman"/>
          <w:i/>
          <w:sz w:val="24"/>
          <w:szCs w:val="24"/>
          <w:lang w:val="uk-UA" w:eastAsia="uk-UA"/>
        </w:rPr>
        <w:t>вставити посилання на національне законодавство</w:t>
      </w:r>
      <w:r w:rsidR="00FB1582" w:rsidRPr="002C2CED">
        <w:rPr>
          <w:rFonts w:eastAsia="Times New Roman"/>
          <w:sz w:val="24"/>
          <w:szCs w:val="24"/>
          <w:lang w:val="uk-UA" w:eastAsia="uk-UA"/>
        </w:rPr>
        <w:t>]</w:t>
      </w:r>
      <w:r w:rsidRPr="002C2CED">
        <w:rPr>
          <w:rFonts w:eastAsia="Times New Roman"/>
          <w:sz w:val="24"/>
          <w:szCs w:val="24"/>
          <w:lang w:val="uk-UA" w:eastAsia="uk-UA"/>
        </w:rPr>
        <w:t>.</w:t>
      </w:r>
    </w:p>
    <w:p w:rsidR="002D2F38" w:rsidRPr="002C2CED" w:rsidRDefault="001914FD" w:rsidP="00F57A4D">
      <w:pPr>
        <w:pStyle w:val="aff3"/>
        <w:numPr>
          <w:ilvl w:val="0"/>
          <w:numId w:val="42"/>
        </w:numPr>
        <w:contextualSpacing w:val="0"/>
        <w:rPr>
          <w:rFonts w:eastAsia="Times New Roman"/>
          <w:sz w:val="24"/>
          <w:szCs w:val="24"/>
          <w:lang w:val="uk-UA" w:eastAsia="uk-UA"/>
        </w:rPr>
      </w:pPr>
      <w:r w:rsidRPr="002C2CED">
        <w:rPr>
          <w:rFonts w:eastAsia="Times New Roman"/>
          <w:sz w:val="24"/>
          <w:szCs w:val="24"/>
          <w:lang w:val="uk-UA" w:eastAsia="uk-UA"/>
        </w:rPr>
        <w:t>Отже</w:t>
      </w:r>
      <w:r w:rsidR="002D2F38" w:rsidRPr="002C2CED">
        <w:rPr>
          <w:rFonts w:eastAsia="Times New Roman"/>
          <w:sz w:val="24"/>
          <w:szCs w:val="24"/>
          <w:lang w:val="uk-UA" w:eastAsia="uk-UA"/>
        </w:rPr>
        <w:t xml:space="preserve">, Угода та </w:t>
      </w:r>
      <w:r w:rsidR="00B63A09" w:rsidRPr="002C2CED">
        <w:rPr>
          <w:rFonts w:eastAsia="Times New Roman"/>
          <w:bCs/>
          <w:sz w:val="24"/>
          <w:szCs w:val="24"/>
          <w:lang w:val="uk-UA" w:eastAsia="uk-UA"/>
        </w:rPr>
        <w:t>М</w:t>
      </w:r>
      <w:r w:rsidR="00AA5853" w:rsidRPr="002C2CED">
        <w:rPr>
          <w:rFonts w:eastAsia="Times New Roman"/>
          <w:bCs/>
          <w:sz w:val="24"/>
          <w:szCs w:val="24"/>
          <w:lang w:val="uk-UA" w:eastAsia="uk-UA"/>
        </w:rPr>
        <w:t xml:space="preserve">пВ </w:t>
      </w:r>
      <w:r w:rsidR="002D2F38" w:rsidRPr="002C2CED">
        <w:rPr>
          <w:rFonts w:eastAsia="Times New Roman"/>
          <w:sz w:val="24"/>
          <w:szCs w:val="24"/>
          <w:lang w:val="uk-UA" w:eastAsia="uk-UA"/>
        </w:rPr>
        <w:t xml:space="preserve">були належним чином укладені від імені Позичальника, й усі зобов'язання Позичальника стосовно Угоди та </w:t>
      </w:r>
      <w:r w:rsidR="00B63A09" w:rsidRPr="002C2CED">
        <w:rPr>
          <w:rFonts w:eastAsia="Times New Roman"/>
          <w:bCs/>
          <w:sz w:val="24"/>
          <w:szCs w:val="24"/>
          <w:lang w:val="uk-UA" w:eastAsia="uk-UA"/>
        </w:rPr>
        <w:t>М</w:t>
      </w:r>
      <w:r w:rsidR="00AA5853" w:rsidRPr="002C2CED">
        <w:rPr>
          <w:rFonts w:eastAsia="Times New Roman"/>
          <w:bCs/>
          <w:sz w:val="24"/>
          <w:szCs w:val="24"/>
          <w:lang w:val="uk-UA" w:eastAsia="uk-UA"/>
        </w:rPr>
        <w:t xml:space="preserve">пВ </w:t>
      </w:r>
      <w:r w:rsidR="002D2F38" w:rsidRPr="002C2CED">
        <w:rPr>
          <w:rFonts w:eastAsia="Times New Roman"/>
          <w:sz w:val="24"/>
          <w:szCs w:val="24"/>
          <w:lang w:val="uk-UA" w:eastAsia="uk-UA"/>
        </w:rPr>
        <w:t>є чинними, обов'язковими до виконання та можуть бути примусово виконані відповідно до їх умов, і жодних подальших дій не вимагається для того, щоб вони набрали чинності.</w:t>
      </w:r>
    </w:p>
    <w:p w:rsidR="00F53AC9" w:rsidRPr="002C2CED" w:rsidRDefault="00F53AC9" w:rsidP="00F53AC9">
      <w:pPr>
        <w:rPr>
          <w:bCs/>
          <w:i/>
          <w:szCs w:val="24"/>
          <w:lang w:val="uk-UA" w:eastAsia="uk-UA"/>
        </w:rPr>
      </w:pPr>
    </w:p>
    <w:p w:rsidR="00F53AC9" w:rsidRPr="002C2CED" w:rsidRDefault="006C1C79" w:rsidP="00F53AC9">
      <w:pPr>
        <w:rPr>
          <w:bCs/>
          <w:i/>
          <w:szCs w:val="24"/>
          <w:lang w:val="uk-UA" w:eastAsia="uk-UA"/>
        </w:rPr>
      </w:pPr>
      <w:r w:rsidRPr="002C2CED">
        <w:rPr>
          <w:bCs/>
          <w:i/>
          <w:szCs w:val="24"/>
          <w:lang w:val="uk-UA" w:eastAsia="uk-UA"/>
        </w:rPr>
        <w:t>Міністр юстиції</w:t>
      </w:r>
      <w:r w:rsidR="00AC62AD" w:rsidRPr="002C2CED">
        <w:rPr>
          <w:bCs/>
          <w:i/>
          <w:szCs w:val="24"/>
          <w:lang w:val="uk-UA" w:eastAsia="uk-UA"/>
        </w:rPr>
        <w:t xml:space="preserve">  України</w:t>
      </w:r>
    </w:p>
    <w:p w:rsidR="00F53AC9" w:rsidRPr="002C2CED" w:rsidRDefault="00F53AC9" w:rsidP="00F53AC9">
      <w:pPr>
        <w:rPr>
          <w:bCs/>
          <w:i/>
          <w:szCs w:val="24"/>
          <w:lang w:val="uk-UA" w:eastAsia="uk-UA"/>
        </w:rPr>
      </w:pPr>
    </w:p>
    <w:p w:rsidR="002D2F38" w:rsidRPr="002C2CED" w:rsidRDefault="002D2F38" w:rsidP="00F53AC9">
      <w:pPr>
        <w:jc w:val="center"/>
        <w:rPr>
          <w:szCs w:val="24"/>
          <w:lang w:val="uk-UA" w:eastAsia="uk-UA"/>
        </w:rPr>
      </w:pPr>
      <w:r w:rsidRPr="002C2CED">
        <w:rPr>
          <w:bCs/>
          <w:i/>
          <w:szCs w:val="24"/>
          <w:lang w:val="uk-UA" w:eastAsia="uk-UA"/>
        </w:rPr>
        <w:br w:type="page"/>
      </w:r>
      <w:r w:rsidRPr="002C2CED">
        <w:rPr>
          <w:b/>
          <w:bCs/>
          <w:szCs w:val="24"/>
          <w:lang w:val="uk-UA" w:eastAsia="uk-UA"/>
        </w:rPr>
        <w:lastRenderedPageBreak/>
        <w:t>ДОДАТОК 5</w:t>
      </w:r>
    </w:p>
    <w:p w:rsidR="00FB1582" w:rsidRPr="002C2CED" w:rsidRDefault="00FB1582" w:rsidP="002D2F38">
      <w:pPr>
        <w:spacing w:before="100" w:beforeAutospacing="1" w:after="100" w:afterAutospacing="1"/>
        <w:jc w:val="center"/>
        <w:outlineLvl w:val="2"/>
        <w:rPr>
          <w:b/>
          <w:bCs/>
          <w:szCs w:val="24"/>
          <w:lang w:val="uk-UA" w:eastAsia="uk-UA"/>
        </w:rPr>
      </w:pPr>
    </w:p>
    <w:p w:rsidR="002D2F38" w:rsidRPr="002C2CED" w:rsidRDefault="002D2F38" w:rsidP="002D2F38">
      <w:pPr>
        <w:spacing w:before="100" w:beforeAutospacing="1" w:after="100" w:afterAutospacing="1"/>
        <w:jc w:val="center"/>
        <w:outlineLvl w:val="2"/>
        <w:rPr>
          <w:b/>
          <w:bCs/>
          <w:szCs w:val="24"/>
          <w:lang w:val="uk-UA" w:eastAsia="uk-UA"/>
        </w:rPr>
      </w:pPr>
      <w:r w:rsidRPr="002C2CED">
        <w:rPr>
          <w:b/>
          <w:bCs/>
          <w:szCs w:val="24"/>
          <w:lang w:val="uk-UA" w:eastAsia="uk-UA"/>
        </w:rPr>
        <w:t>СПИСОК КОНТАКТІВ</w:t>
      </w:r>
    </w:p>
    <w:p w:rsidR="00F64638" w:rsidRPr="002C2CED" w:rsidRDefault="00F64638" w:rsidP="00F64638">
      <w:pPr>
        <w:rPr>
          <w:szCs w:val="24"/>
          <w:lang w:val="uk-UA" w:eastAsia="uk-UA"/>
        </w:rPr>
      </w:pPr>
      <w:r w:rsidRPr="002C2CED">
        <w:rPr>
          <w:b/>
          <w:szCs w:val="24"/>
          <w:lang w:val="uk-UA" w:eastAsia="uk-UA"/>
        </w:rPr>
        <w:t>Для Кредитора</w:t>
      </w:r>
      <w:r w:rsidRPr="002C2CED">
        <w:rPr>
          <w:szCs w:val="24"/>
          <w:lang w:val="uk-UA" w:eastAsia="uk-UA"/>
        </w:rPr>
        <w:t>:</w:t>
      </w:r>
    </w:p>
    <w:p w:rsidR="00F64638" w:rsidRPr="002C2CED" w:rsidRDefault="00F64638" w:rsidP="00F64638">
      <w:pPr>
        <w:rPr>
          <w:szCs w:val="24"/>
          <w:lang w:val="uk-UA" w:eastAsia="uk-UA"/>
        </w:rPr>
      </w:pPr>
    </w:p>
    <w:p w:rsidR="00F64638" w:rsidRPr="002C2CED" w:rsidRDefault="00F64638" w:rsidP="00F64638">
      <w:pPr>
        <w:rPr>
          <w:szCs w:val="24"/>
          <w:lang w:val="uk-UA" w:eastAsia="uk-UA"/>
        </w:rPr>
      </w:pPr>
      <w:r w:rsidRPr="002C2CED">
        <w:rPr>
          <w:szCs w:val="24"/>
          <w:lang w:val="uk-UA" w:eastAsia="uk-UA"/>
        </w:rPr>
        <w:t xml:space="preserve">Європейська Комісія </w:t>
      </w:r>
    </w:p>
    <w:p w:rsidR="00F64638" w:rsidRPr="002C2CED" w:rsidRDefault="00F64638" w:rsidP="00F64638">
      <w:pPr>
        <w:rPr>
          <w:bCs/>
          <w:lang w:val="uk-UA" w:eastAsia="uk-UA"/>
        </w:rPr>
      </w:pPr>
      <w:r w:rsidRPr="002C2CED">
        <w:rPr>
          <w:bCs/>
          <w:lang w:val="uk-UA" w:eastAsia="uk-UA"/>
        </w:rPr>
        <w:t>Генеральний директорат з питань бюджету</w:t>
      </w:r>
    </w:p>
    <w:p w:rsidR="00F64638" w:rsidRPr="002C2CED" w:rsidRDefault="00F64638" w:rsidP="00F64638">
      <w:pPr>
        <w:rPr>
          <w:szCs w:val="24"/>
          <w:lang w:val="uk-UA" w:eastAsia="uk-UA"/>
        </w:rPr>
      </w:pPr>
      <w:r w:rsidRPr="002C2CED">
        <w:rPr>
          <w:bCs/>
          <w:lang w:val="uk-UA" w:eastAsia="uk-UA"/>
        </w:rPr>
        <w:t>Підрозділ E-3 «</w:t>
      </w:r>
      <w:r w:rsidRPr="002C2CED">
        <w:rPr>
          <w:szCs w:val="24"/>
          <w:lang w:val="uk-UA" w:eastAsia="uk-UA"/>
        </w:rPr>
        <w:t>Запозичення і кредитування</w:t>
      </w:r>
    </w:p>
    <w:p w:rsidR="00F64638" w:rsidRPr="002C2CED" w:rsidRDefault="00F64638" w:rsidP="00F64638">
      <w:pPr>
        <w:rPr>
          <w:szCs w:val="24"/>
          <w:lang w:val="uk-UA" w:eastAsia="uk-UA"/>
        </w:rPr>
      </w:pPr>
      <w:r w:rsidRPr="002C2CED">
        <w:rPr>
          <w:szCs w:val="24"/>
          <w:lang w:val="uk-UA" w:eastAsia="uk-UA"/>
        </w:rPr>
        <w:t>До уваги: начальника відділу</w:t>
      </w:r>
    </w:p>
    <w:p w:rsidR="00F64638" w:rsidRPr="002C2CED" w:rsidRDefault="00F64638" w:rsidP="00F64638">
      <w:pPr>
        <w:rPr>
          <w:szCs w:val="24"/>
          <w:lang w:val="uk-UA" w:eastAsia="uk-UA"/>
        </w:rPr>
      </w:pPr>
      <w:r w:rsidRPr="002C2CED">
        <w:rPr>
          <w:szCs w:val="24"/>
          <w:lang w:val="uk-UA" w:eastAsia="uk-UA"/>
        </w:rPr>
        <w:t>L-2920 Люксембург</w:t>
      </w:r>
    </w:p>
    <w:p w:rsidR="00FB1582" w:rsidRDefault="00F64638" w:rsidP="00F64638">
      <w:pPr>
        <w:rPr>
          <w:b/>
          <w:szCs w:val="24"/>
          <w:lang w:val="uk-UA" w:eastAsia="uk-UA"/>
        </w:rPr>
      </w:pPr>
      <w:r w:rsidRPr="002C2CED">
        <w:rPr>
          <w:szCs w:val="24"/>
          <w:lang w:val="uk-UA" w:eastAsia="uk-UA"/>
        </w:rPr>
        <w:t>Тел.: (+352) 4301 </w:t>
      </w:r>
      <w:r w:rsidRPr="002C2CED">
        <w:rPr>
          <w:szCs w:val="24"/>
          <w:lang w:val="uk-UA"/>
        </w:rPr>
        <w:t>30070</w:t>
      </w:r>
      <w:r w:rsidRPr="002C2CED">
        <w:rPr>
          <w:szCs w:val="24"/>
          <w:lang w:val="uk-UA"/>
        </w:rPr>
        <w:br/>
      </w:r>
    </w:p>
    <w:p w:rsidR="00F64638" w:rsidRPr="002C2CED" w:rsidRDefault="00F64638" w:rsidP="00F64638">
      <w:pPr>
        <w:rPr>
          <w:b/>
          <w:szCs w:val="24"/>
          <w:lang w:val="uk-UA" w:eastAsia="uk-UA"/>
        </w:rPr>
      </w:pPr>
    </w:p>
    <w:p w:rsidR="00FB1582" w:rsidRPr="002C2CED" w:rsidRDefault="00FB1582" w:rsidP="00FB1582">
      <w:pPr>
        <w:rPr>
          <w:szCs w:val="24"/>
          <w:lang w:val="uk-UA" w:eastAsia="uk-UA"/>
        </w:rPr>
      </w:pPr>
      <w:r w:rsidRPr="002C2CED">
        <w:rPr>
          <w:b/>
          <w:szCs w:val="24"/>
          <w:lang w:val="uk-UA" w:eastAsia="uk-UA"/>
        </w:rPr>
        <w:t>Для Позичальника</w:t>
      </w:r>
      <w:r w:rsidRPr="002C2CED">
        <w:rPr>
          <w:szCs w:val="24"/>
          <w:lang w:val="uk-UA" w:eastAsia="uk-UA"/>
        </w:rPr>
        <w:t>:</w:t>
      </w:r>
    </w:p>
    <w:p w:rsidR="00FB1582" w:rsidRPr="002C2CED" w:rsidRDefault="00FB1582" w:rsidP="00FB1582">
      <w:pPr>
        <w:rPr>
          <w:szCs w:val="24"/>
          <w:lang w:val="uk-UA" w:eastAsia="uk-UA"/>
        </w:rPr>
      </w:pPr>
    </w:p>
    <w:p w:rsidR="00FB1582" w:rsidRPr="002C2CED" w:rsidRDefault="00FB1582" w:rsidP="00FB1582">
      <w:pPr>
        <w:rPr>
          <w:szCs w:val="24"/>
          <w:lang w:val="uk-UA" w:eastAsia="uk-UA"/>
        </w:rPr>
      </w:pPr>
      <w:r w:rsidRPr="002C2CED">
        <w:rPr>
          <w:szCs w:val="24"/>
          <w:lang w:val="uk-UA" w:eastAsia="uk-UA"/>
        </w:rPr>
        <w:t xml:space="preserve">Міністерство фінансів </w:t>
      </w:r>
    </w:p>
    <w:p w:rsidR="00FB1582" w:rsidRPr="002C2CED" w:rsidRDefault="00FB1582" w:rsidP="00FB1582">
      <w:pPr>
        <w:rPr>
          <w:szCs w:val="24"/>
          <w:lang w:val="uk-UA" w:eastAsia="uk-UA"/>
        </w:rPr>
      </w:pPr>
      <w:r w:rsidRPr="002C2CED">
        <w:rPr>
          <w:szCs w:val="24"/>
          <w:lang w:val="uk-UA" w:eastAsia="uk-UA"/>
        </w:rPr>
        <w:t>До уваги:</w:t>
      </w:r>
    </w:p>
    <w:p w:rsidR="00FB1582" w:rsidRPr="002C2CED" w:rsidRDefault="00FB1582" w:rsidP="00FB1582">
      <w:pPr>
        <w:rPr>
          <w:szCs w:val="24"/>
          <w:lang w:val="uk-UA" w:eastAsia="uk-UA"/>
        </w:rPr>
      </w:pPr>
      <w:r w:rsidRPr="002C2CED">
        <w:rPr>
          <w:szCs w:val="24"/>
          <w:lang w:val="uk-UA" w:eastAsia="uk-UA"/>
        </w:rPr>
        <w:t>Міністра або заступників Міністра та Департамент боргової політики</w:t>
      </w:r>
    </w:p>
    <w:p w:rsidR="00FB1582" w:rsidRPr="002C2CED" w:rsidRDefault="00FB1582" w:rsidP="00FB1582">
      <w:pPr>
        <w:rPr>
          <w:szCs w:val="24"/>
          <w:lang w:val="uk-UA" w:eastAsia="uk-UA"/>
        </w:rPr>
      </w:pPr>
      <w:r w:rsidRPr="002C2CED">
        <w:rPr>
          <w:szCs w:val="24"/>
          <w:lang w:val="uk-UA" w:eastAsia="uk-UA"/>
        </w:rPr>
        <w:t>Вул. М. Грушевського 12/2</w:t>
      </w:r>
    </w:p>
    <w:p w:rsidR="00FB1582" w:rsidRPr="002C2CED" w:rsidRDefault="00FB1582" w:rsidP="00FB1582">
      <w:pPr>
        <w:rPr>
          <w:szCs w:val="24"/>
          <w:lang w:val="uk-UA" w:eastAsia="uk-UA"/>
        </w:rPr>
      </w:pPr>
      <w:r w:rsidRPr="002C2CED">
        <w:rPr>
          <w:szCs w:val="24"/>
          <w:lang w:val="uk-UA" w:eastAsia="uk-UA"/>
        </w:rPr>
        <w:t>01008 м. Київ</w:t>
      </w:r>
    </w:p>
    <w:p w:rsidR="00FB1582" w:rsidRPr="002C2CED" w:rsidRDefault="00FB1582" w:rsidP="00FB1582">
      <w:pPr>
        <w:rPr>
          <w:szCs w:val="24"/>
          <w:lang w:val="uk-UA" w:eastAsia="uk-UA"/>
        </w:rPr>
      </w:pPr>
      <w:r w:rsidRPr="002C2CED">
        <w:rPr>
          <w:szCs w:val="24"/>
          <w:lang w:val="uk-UA" w:eastAsia="uk-UA"/>
        </w:rPr>
        <w:t>Україна</w:t>
      </w:r>
    </w:p>
    <w:p w:rsidR="00FB1582" w:rsidRPr="002C2CED" w:rsidRDefault="00FB1582" w:rsidP="00FB1582">
      <w:pPr>
        <w:spacing w:before="100" w:beforeAutospacing="1"/>
        <w:rPr>
          <w:szCs w:val="24"/>
          <w:lang w:val="uk-UA" w:eastAsia="uk-UA"/>
        </w:rPr>
      </w:pPr>
    </w:p>
    <w:p w:rsidR="00FB1582" w:rsidRPr="002C2CED" w:rsidRDefault="00FB1582" w:rsidP="00FB1582">
      <w:pPr>
        <w:spacing w:before="100" w:beforeAutospacing="1"/>
        <w:rPr>
          <w:szCs w:val="24"/>
          <w:lang w:val="uk-UA" w:eastAsia="uk-UA"/>
        </w:rPr>
      </w:pPr>
      <w:r w:rsidRPr="002C2CED">
        <w:rPr>
          <w:szCs w:val="24"/>
          <w:lang w:val="uk-UA" w:eastAsia="uk-UA"/>
        </w:rPr>
        <w:t>Копія:</w:t>
      </w:r>
    </w:p>
    <w:p w:rsidR="00FB1582" w:rsidRPr="002C2CED" w:rsidRDefault="00FB1582" w:rsidP="00FB1582">
      <w:pPr>
        <w:rPr>
          <w:szCs w:val="24"/>
          <w:lang w:val="uk-UA" w:eastAsia="uk-UA"/>
        </w:rPr>
      </w:pPr>
    </w:p>
    <w:p w:rsidR="00FB1582" w:rsidRPr="002C2CED" w:rsidRDefault="00FB1582" w:rsidP="00FB1582">
      <w:pPr>
        <w:rPr>
          <w:szCs w:val="24"/>
          <w:lang w:val="uk-UA" w:eastAsia="uk-UA"/>
        </w:rPr>
      </w:pPr>
      <w:r w:rsidRPr="002C2CED">
        <w:rPr>
          <w:szCs w:val="24"/>
          <w:lang w:val="uk-UA" w:eastAsia="uk-UA"/>
        </w:rPr>
        <w:t>Національний банк України</w:t>
      </w:r>
    </w:p>
    <w:p w:rsidR="00FB1582" w:rsidRPr="002C2CED" w:rsidRDefault="00FB1582" w:rsidP="00FB1582">
      <w:pPr>
        <w:keepNext/>
        <w:tabs>
          <w:tab w:val="left" w:pos="0"/>
          <w:tab w:val="center" w:pos="1800"/>
          <w:tab w:val="left" w:pos="2520"/>
          <w:tab w:val="left" w:pos="3240"/>
          <w:tab w:val="left" w:pos="3960"/>
          <w:tab w:val="left" w:pos="4680"/>
          <w:tab w:val="left" w:pos="5400"/>
          <w:tab w:val="left" w:pos="6120"/>
          <w:tab w:val="left" w:pos="6840"/>
          <w:tab w:val="left" w:pos="7560"/>
          <w:tab w:val="left" w:pos="8280"/>
          <w:tab w:val="left" w:pos="8640"/>
        </w:tabs>
        <w:suppressAutoHyphens/>
        <w:outlineLvl w:val="0"/>
        <w:rPr>
          <w:lang w:val="uk-UA"/>
        </w:rPr>
      </w:pPr>
      <w:r w:rsidRPr="002C2CED">
        <w:rPr>
          <w:lang w:val="uk-UA"/>
        </w:rPr>
        <w:t>До уваги:</w:t>
      </w:r>
    </w:p>
    <w:p w:rsidR="00FB1582" w:rsidRPr="002C2CED" w:rsidRDefault="00FB1582" w:rsidP="00FB1582">
      <w:pPr>
        <w:keepNext/>
        <w:tabs>
          <w:tab w:val="left" w:pos="0"/>
          <w:tab w:val="center" w:pos="1800"/>
          <w:tab w:val="left" w:pos="2520"/>
          <w:tab w:val="left" w:pos="3240"/>
          <w:tab w:val="left" w:pos="3960"/>
          <w:tab w:val="left" w:pos="4680"/>
          <w:tab w:val="left" w:pos="5400"/>
          <w:tab w:val="left" w:pos="6120"/>
          <w:tab w:val="left" w:pos="6840"/>
          <w:tab w:val="left" w:pos="7560"/>
          <w:tab w:val="left" w:pos="8280"/>
          <w:tab w:val="left" w:pos="8640"/>
        </w:tabs>
        <w:suppressAutoHyphens/>
        <w:outlineLvl w:val="0"/>
        <w:rPr>
          <w:lang w:val="uk-UA"/>
        </w:rPr>
      </w:pPr>
      <w:r w:rsidRPr="002C2CED">
        <w:rPr>
          <w:lang w:val="uk-UA"/>
        </w:rPr>
        <w:t>Голова або заступників Голови</w:t>
      </w:r>
    </w:p>
    <w:p w:rsidR="00FB1582" w:rsidRPr="002C2CED" w:rsidRDefault="00FB1582" w:rsidP="00FB1582">
      <w:pPr>
        <w:keepNext/>
        <w:tabs>
          <w:tab w:val="left" w:pos="0"/>
          <w:tab w:val="center" w:pos="1800"/>
          <w:tab w:val="left" w:pos="2520"/>
          <w:tab w:val="left" w:pos="3240"/>
          <w:tab w:val="left" w:pos="3960"/>
          <w:tab w:val="left" w:pos="4680"/>
          <w:tab w:val="left" w:pos="5400"/>
          <w:tab w:val="left" w:pos="6120"/>
          <w:tab w:val="left" w:pos="6840"/>
          <w:tab w:val="left" w:pos="7560"/>
          <w:tab w:val="left" w:pos="8280"/>
          <w:tab w:val="left" w:pos="8640"/>
        </w:tabs>
        <w:suppressAutoHyphens/>
        <w:outlineLvl w:val="0"/>
        <w:rPr>
          <w:lang w:val="uk-UA"/>
        </w:rPr>
      </w:pPr>
      <w:r w:rsidRPr="002C2CED">
        <w:rPr>
          <w:lang w:val="uk-UA"/>
        </w:rPr>
        <w:t>вул. Інститутська, 9</w:t>
      </w:r>
    </w:p>
    <w:p w:rsidR="00FB1582" w:rsidRPr="002C2CED" w:rsidRDefault="00FB1582" w:rsidP="00FB1582">
      <w:pPr>
        <w:keepNext/>
        <w:tabs>
          <w:tab w:val="left" w:pos="0"/>
          <w:tab w:val="center" w:pos="1800"/>
          <w:tab w:val="left" w:pos="2520"/>
          <w:tab w:val="left" w:pos="3240"/>
          <w:tab w:val="left" w:pos="3960"/>
          <w:tab w:val="left" w:pos="4680"/>
          <w:tab w:val="left" w:pos="5400"/>
          <w:tab w:val="left" w:pos="6120"/>
          <w:tab w:val="left" w:pos="6840"/>
          <w:tab w:val="left" w:pos="7560"/>
          <w:tab w:val="left" w:pos="8280"/>
          <w:tab w:val="left" w:pos="8640"/>
        </w:tabs>
        <w:suppressAutoHyphens/>
        <w:outlineLvl w:val="0"/>
        <w:rPr>
          <w:lang w:val="uk-UA"/>
        </w:rPr>
      </w:pPr>
      <w:r w:rsidRPr="002C2CED">
        <w:rPr>
          <w:lang w:val="uk-UA"/>
        </w:rPr>
        <w:t>01601 м. Київ</w:t>
      </w:r>
    </w:p>
    <w:p w:rsidR="00FB1582" w:rsidRPr="002C2CED" w:rsidRDefault="00FB1582" w:rsidP="00FB1582">
      <w:pPr>
        <w:keepNext/>
        <w:tabs>
          <w:tab w:val="left" w:pos="0"/>
          <w:tab w:val="center" w:pos="1800"/>
          <w:tab w:val="left" w:pos="2520"/>
          <w:tab w:val="left" w:pos="3240"/>
          <w:tab w:val="left" w:pos="3960"/>
          <w:tab w:val="left" w:pos="4680"/>
          <w:tab w:val="left" w:pos="5400"/>
          <w:tab w:val="left" w:pos="6120"/>
          <w:tab w:val="left" w:pos="6840"/>
          <w:tab w:val="left" w:pos="7560"/>
          <w:tab w:val="left" w:pos="8280"/>
          <w:tab w:val="left" w:pos="8640"/>
        </w:tabs>
        <w:suppressAutoHyphens/>
        <w:outlineLvl w:val="0"/>
        <w:rPr>
          <w:lang w:val="uk-UA"/>
        </w:rPr>
      </w:pPr>
      <w:r w:rsidRPr="002C2CED">
        <w:rPr>
          <w:lang w:val="uk-UA"/>
        </w:rPr>
        <w:t>Україна</w:t>
      </w:r>
    </w:p>
    <w:p w:rsidR="00FB1582" w:rsidRPr="002C2CED" w:rsidRDefault="00FB1582" w:rsidP="002D2F38">
      <w:pPr>
        <w:rPr>
          <w:b/>
          <w:szCs w:val="24"/>
          <w:lang w:val="uk-UA" w:eastAsia="uk-UA"/>
        </w:rPr>
      </w:pPr>
    </w:p>
    <w:p w:rsidR="00FB1582" w:rsidRPr="002C2CED" w:rsidRDefault="00FB1582" w:rsidP="002D2F38">
      <w:pPr>
        <w:rPr>
          <w:b/>
          <w:szCs w:val="24"/>
          <w:lang w:val="uk-UA" w:eastAsia="uk-UA"/>
        </w:rPr>
      </w:pPr>
    </w:p>
    <w:p w:rsidR="002D2F38" w:rsidRPr="002C2CED" w:rsidRDefault="002D2F38" w:rsidP="00FB1582">
      <w:pPr>
        <w:rPr>
          <w:szCs w:val="24"/>
          <w:lang w:val="uk-UA"/>
        </w:rPr>
      </w:pPr>
      <w:r w:rsidRPr="002C2CED">
        <w:rPr>
          <w:szCs w:val="24"/>
          <w:lang w:val="uk-UA"/>
        </w:rPr>
        <w:br/>
      </w:r>
    </w:p>
    <w:sectPr w:rsidR="002D2F38" w:rsidRPr="002C2CED" w:rsidSect="00363352">
      <w:footerReference w:type="default" r:id="rId15"/>
      <w:pgSz w:w="11906" w:h="16838"/>
      <w:pgMar w:top="1440" w:right="1800" w:bottom="1440" w:left="180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299" w:rsidRDefault="00704299">
      <w:r>
        <w:separator/>
      </w:r>
    </w:p>
  </w:endnote>
  <w:endnote w:type="continuationSeparator" w:id="0">
    <w:p w:rsidR="00704299" w:rsidRDefault="00704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00"/>
    <w:family w:val="roman"/>
    <w:pitch w:val="variable"/>
    <w:sig w:usb0="00002003" w:usb1="00000000" w:usb2="00000000" w:usb3="00000000" w:csb0="00000041" w:csb1="00000000"/>
  </w:font>
  <w:font w:name="Consolas">
    <w:panose1 w:val="020B0609020204030204"/>
    <w:charset w:val="CC"/>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F72" w:rsidRDefault="00C50F7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C50F72" w:rsidRDefault="00C50F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F72" w:rsidRDefault="00C50F7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C4FC6">
      <w:rPr>
        <w:rStyle w:val="a5"/>
        <w:noProof/>
      </w:rPr>
      <w:t>- 2 -</w:t>
    </w:r>
    <w:r>
      <w:rPr>
        <w:rStyle w:val="a5"/>
      </w:rPr>
      <w:fldChar w:fldCharType="end"/>
    </w:r>
  </w:p>
  <w:p w:rsidR="00C50F72" w:rsidRDefault="00C50F72">
    <w:pPr>
      <w:pStyle w:val="a3"/>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F72" w:rsidRDefault="00C50F7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04EA2">
      <w:rPr>
        <w:rStyle w:val="a5"/>
        <w:noProof/>
      </w:rPr>
      <w:t>1</w:t>
    </w:r>
    <w:r>
      <w:rPr>
        <w:rStyle w:val="a5"/>
      </w:rPr>
      <w:fldChar w:fldCharType="end"/>
    </w:r>
  </w:p>
  <w:p w:rsidR="00C50F72" w:rsidRDefault="00C50F72" w:rsidP="002647B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299" w:rsidRDefault="00704299">
      <w:r>
        <w:separator/>
      </w:r>
    </w:p>
  </w:footnote>
  <w:footnote w:type="continuationSeparator" w:id="0">
    <w:p w:rsidR="00704299" w:rsidRDefault="00704299">
      <w:r>
        <w:continuationSeparator/>
      </w:r>
    </w:p>
  </w:footnote>
  <w:footnote w:id="1">
    <w:p w:rsidR="00602B4F" w:rsidRPr="003A09F5" w:rsidRDefault="00602B4F">
      <w:pPr>
        <w:pStyle w:val="ac"/>
        <w:rPr>
          <w:lang w:val="en-US"/>
        </w:rPr>
      </w:pPr>
      <w:r>
        <w:rPr>
          <w:rStyle w:val="ae"/>
        </w:rPr>
        <w:footnoteRef/>
      </w:r>
      <w:r>
        <w:t xml:space="preserve"> </w:t>
      </w:r>
      <w:r>
        <w:rPr>
          <w:lang w:val="en-US"/>
        </w:rPr>
        <w:t xml:space="preserve">Decision (EU) 2020/701 of the European Parliament and of the Council of 25 May 2020 </w:t>
      </w:r>
      <w:r w:rsidR="006A6F30">
        <w:rPr>
          <w:lang w:val="en-US"/>
        </w:rPr>
        <w:t xml:space="preserve">providing macro-financial assistance to enlargement and neighborhood partners in the context of the COVID-19 pandemic, OJ L 165, 27.5.2020. </w:t>
      </w:r>
      <w:r w:rsidR="006A6F30">
        <w:rPr>
          <w:lang w:val="uk-UA"/>
        </w:rPr>
        <w:t>стр.31-37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F72" w:rsidRDefault="00C50F72" w:rsidP="007C552B">
    <w:pPr>
      <w:pStyle w:val="a8"/>
      <w:jc w:val="righ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7B5E"/>
    <w:multiLevelType w:val="multilevel"/>
    <w:tmpl w:val="4702AE04"/>
    <w:lvl w:ilvl="0">
      <w:start w:val="1"/>
      <w:numFmt w:val="decimal"/>
      <w:lvlRestart w:val="0"/>
      <w:isLgl/>
      <w:lvlText w:val="ARTICLE %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43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15:restartNumberingAfterBreak="0">
    <w:nsid w:val="0492119E"/>
    <w:multiLevelType w:val="hybridMultilevel"/>
    <w:tmpl w:val="055878EE"/>
    <w:lvl w:ilvl="0" w:tplc="E0C0E0DE">
      <w:start w:val="1"/>
      <w:numFmt w:val="decimal"/>
      <w:pStyle w:val="Standard8"/>
      <w:lvlText w:val="%1."/>
      <w:lvlJc w:val="left"/>
      <w:pPr>
        <w:tabs>
          <w:tab w:val="num" w:pos="360"/>
        </w:tabs>
        <w:ind w:left="360" w:hanging="360"/>
      </w:pPr>
      <w:rPr>
        <w:rFonts w:cs="Times New Roman"/>
      </w:rPr>
    </w:lvl>
    <w:lvl w:ilvl="1" w:tplc="B13AA338">
      <w:start w:val="1"/>
      <w:numFmt w:val="lowerLetter"/>
      <w:pStyle w:val="Standard80"/>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6065874">
      <w:start w:val="1"/>
      <w:numFmt w:val="decimal"/>
      <w:lvlText w:val="(%4)"/>
      <w:lvlJc w:val="left"/>
      <w:pPr>
        <w:tabs>
          <w:tab w:val="num" w:pos="2520"/>
        </w:tabs>
        <w:ind w:left="2520" w:hanging="360"/>
      </w:pPr>
      <w:rPr>
        <w:rFonts w:cs="Times New Roman" w:hint="default"/>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10C32F8E"/>
    <w:multiLevelType w:val="singleLevel"/>
    <w:tmpl w:val="DEA4E1A0"/>
    <w:lvl w:ilvl="0">
      <w:start w:val="1"/>
      <w:numFmt w:val="decimal"/>
      <w:pStyle w:val="Considrant"/>
      <w:lvlText w:val="(%1)"/>
      <w:lvlJc w:val="left"/>
      <w:pPr>
        <w:tabs>
          <w:tab w:val="num" w:pos="709"/>
        </w:tabs>
        <w:ind w:left="709" w:hanging="709"/>
      </w:pPr>
      <w:rPr>
        <w:rFonts w:cs="Times New Roman"/>
        <w:color w:val="auto"/>
      </w:rPr>
    </w:lvl>
  </w:abstractNum>
  <w:abstractNum w:abstractNumId="3" w15:restartNumberingAfterBreak="0">
    <w:nsid w:val="156215AD"/>
    <w:multiLevelType w:val="multilevel"/>
    <w:tmpl w:val="AD6A5F00"/>
    <w:lvl w:ilvl="0">
      <w:start w:val="1"/>
      <w:numFmt w:val="decimal"/>
      <w:lvlRestart w:val="0"/>
      <w:isLgl/>
      <w:lvlText w:val="ARTICLE %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43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4" w15:restartNumberingAfterBreak="0">
    <w:nsid w:val="1CF75B37"/>
    <w:multiLevelType w:val="hybridMultilevel"/>
    <w:tmpl w:val="3FBC85B6"/>
    <w:lvl w:ilvl="0" w:tplc="BA7A86B8">
      <w:start w:val="1"/>
      <w:numFmt w:val="lowerRoman"/>
      <w:lvlText w:val="(%1)"/>
      <w:lvlJc w:val="right"/>
      <w:pPr>
        <w:tabs>
          <w:tab w:val="num" w:pos="1800"/>
        </w:tabs>
        <w:ind w:left="180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FD13C19"/>
    <w:multiLevelType w:val="multilevel"/>
    <w:tmpl w:val="BE961204"/>
    <w:name w:val="Schedule 3"/>
    <w:lvl w:ilvl="0">
      <w:start w:val="1"/>
      <w:numFmt w:val="decimal"/>
      <w:lvlRestart w:val="0"/>
      <w:pStyle w:val="Schedule3L1"/>
      <w:suff w:val="nothing"/>
      <w:lvlText w:val="Annex %1"/>
      <w:lvlJc w:val="left"/>
      <w:pPr>
        <w:tabs>
          <w:tab w:val="num" w:pos="0"/>
        </w:tabs>
        <w:ind w:left="0"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pStyle w:val="Schedule3L2"/>
      <w:suff w:val="nothing"/>
      <w:lvlText w:val="Part %2"/>
      <w:lvlJc w:val="left"/>
      <w:pPr>
        <w:tabs>
          <w:tab w:val="num" w:pos="0"/>
        </w:tabs>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2"/>
        <w:u w:val="none"/>
        <w:vertAlign w:val="baseline"/>
      </w:rPr>
    </w:lvl>
  </w:abstractNum>
  <w:abstractNum w:abstractNumId="6" w15:restartNumberingAfterBreak="0">
    <w:nsid w:val="267D3B3F"/>
    <w:multiLevelType w:val="multilevel"/>
    <w:tmpl w:val="ED965A6E"/>
    <w:name w:val="Simple List"/>
    <w:lvl w:ilvl="0">
      <w:start w:val="1"/>
      <w:numFmt w:val="decimal"/>
      <w:lvlRestart w:val="0"/>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rPr>
        <w:rFonts w:ascii="Times New Roman" w:hAnsi="Times New Roman" w:cs="Times New Roman" w:hint="default"/>
        <w:b w:val="0"/>
        <w:i w:val="0"/>
        <w:caps w:val="0"/>
        <w:strike w:val="0"/>
        <w:dstrike w:val="0"/>
        <w:vanish w:val="0"/>
        <w:color w:val="auto"/>
        <w:sz w:val="24"/>
        <w:u w:val="none"/>
        <w:vertAlign w:val="baseline"/>
      </w:rPr>
    </w:lvl>
  </w:abstractNum>
  <w:abstractNum w:abstractNumId="7" w15:restartNumberingAfterBreak="0">
    <w:nsid w:val="2ADF5507"/>
    <w:multiLevelType w:val="multilevel"/>
    <w:tmpl w:val="4702AE04"/>
    <w:lvl w:ilvl="0">
      <w:start w:val="1"/>
      <w:numFmt w:val="decimal"/>
      <w:lvlRestart w:val="0"/>
      <w:isLgl/>
      <w:lvlText w:val="ARTICLE %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43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8" w15:restartNumberingAfterBreak="0">
    <w:nsid w:val="2C736208"/>
    <w:multiLevelType w:val="hybridMultilevel"/>
    <w:tmpl w:val="C608A97C"/>
    <w:lvl w:ilvl="0" w:tplc="6444E7C8">
      <w:start w:val="1"/>
      <w:numFmt w:val="decimal"/>
      <w:lvlText w:val="(%1)"/>
      <w:lvlJc w:val="left"/>
      <w:pPr>
        <w:ind w:left="780" w:hanging="420"/>
      </w:pPr>
      <w:rPr>
        <w:rFonts w:hint="default"/>
      </w:rPr>
    </w:lvl>
    <w:lvl w:ilvl="1" w:tplc="FE9096C0">
      <w:start w:val="1"/>
      <w:numFmt w:val="lowerLetter"/>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F5768E3"/>
    <w:multiLevelType w:val="hybridMultilevel"/>
    <w:tmpl w:val="4AC02978"/>
    <w:lvl w:ilvl="0" w:tplc="06065874">
      <w:start w:val="1"/>
      <w:numFmt w:val="decimal"/>
      <w:lvlText w:val="(%1)"/>
      <w:lvlJc w:val="left"/>
      <w:pPr>
        <w:tabs>
          <w:tab w:val="num" w:pos="1800"/>
        </w:tabs>
        <w:ind w:left="1800" w:hanging="360"/>
      </w:pPr>
      <w:rPr>
        <w:rFonts w:cs="Times New Roman" w:hint="default"/>
      </w:rPr>
    </w:lvl>
    <w:lvl w:ilvl="1" w:tplc="08090019">
      <w:start w:val="1"/>
      <w:numFmt w:val="lowerLetter"/>
      <w:lvlText w:val="%2."/>
      <w:lvlJc w:val="left"/>
      <w:pPr>
        <w:tabs>
          <w:tab w:val="num" w:pos="2520"/>
        </w:tabs>
        <w:ind w:left="2520" w:hanging="360"/>
      </w:pPr>
      <w:rPr>
        <w:rFonts w:cs="Times New Roman"/>
      </w:rPr>
    </w:lvl>
    <w:lvl w:ilvl="2" w:tplc="0809001B">
      <w:start w:val="1"/>
      <w:numFmt w:val="lowerRoman"/>
      <w:lvlText w:val="%3."/>
      <w:lvlJc w:val="right"/>
      <w:pPr>
        <w:tabs>
          <w:tab w:val="num" w:pos="3240"/>
        </w:tabs>
        <w:ind w:left="3240" w:hanging="180"/>
      </w:pPr>
      <w:rPr>
        <w:rFonts w:cs="Times New Roman"/>
      </w:rPr>
    </w:lvl>
    <w:lvl w:ilvl="3" w:tplc="0809000F">
      <w:start w:val="1"/>
      <w:numFmt w:val="decimal"/>
      <w:lvlText w:val="%4."/>
      <w:lvlJc w:val="left"/>
      <w:pPr>
        <w:tabs>
          <w:tab w:val="num" w:pos="3960"/>
        </w:tabs>
        <w:ind w:left="3960" w:hanging="360"/>
      </w:pPr>
      <w:rPr>
        <w:rFonts w:cs="Times New Roman"/>
      </w:rPr>
    </w:lvl>
    <w:lvl w:ilvl="4" w:tplc="08090019">
      <w:start w:val="1"/>
      <w:numFmt w:val="lowerLetter"/>
      <w:lvlText w:val="%5."/>
      <w:lvlJc w:val="left"/>
      <w:pPr>
        <w:tabs>
          <w:tab w:val="num" w:pos="4680"/>
        </w:tabs>
        <w:ind w:left="4680" w:hanging="360"/>
      </w:pPr>
      <w:rPr>
        <w:rFonts w:cs="Times New Roman"/>
      </w:rPr>
    </w:lvl>
    <w:lvl w:ilvl="5" w:tplc="0809001B">
      <w:start w:val="1"/>
      <w:numFmt w:val="lowerRoman"/>
      <w:lvlText w:val="%6."/>
      <w:lvlJc w:val="right"/>
      <w:pPr>
        <w:tabs>
          <w:tab w:val="num" w:pos="5400"/>
        </w:tabs>
        <w:ind w:left="5400" w:hanging="180"/>
      </w:pPr>
      <w:rPr>
        <w:rFonts w:cs="Times New Roman"/>
      </w:rPr>
    </w:lvl>
    <w:lvl w:ilvl="6" w:tplc="0809000F">
      <w:start w:val="1"/>
      <w:numFmt w:val="decimal"/>
      <w:lvlText w:val="%7."/>
      <w:lvlJc w:val="left"/>
      <w:pPr>
        <w:tabs>
          <w:tab w:val="num" w:pos="6120"/>
        </w:tabs>
        <w:ind w:left="6120" w:hanging="360"/>
      </w:pPr>
      <w:rPr>
        <w:rFonts w:cs="Times New Roman"/>
      </w:rPr>
    </w:lvl>
    <w:lvl w:ilvl="7" w:tplc="08090019">
      <w:start w:val="1"/>
      <w:numFmt w:val="lowerLetter"/>
      <w:lvlText w:val="%8."/>
      <w:lvlJc w:val="left"/>
      <w:pPr>
        <w:tabs>
          <w:tab w:val="num" w:pos="6840"/>
        </w:tabs>
        <w:ind w:left="6840" w:hanging="360"/>
      </w:pPr>
      <w:rPr>
        <w:rFonts w:cs="Times New Roman"/>
      </w:rPr>
    </w:lvl>
    <w:lvl w:ilvl="8" w:tplc="0809001B">
      <w:start w:val="1"/>
      <w:numFmt w:val="lowerRoman"/>
      <w:lvlText w:val="%9."/>
      <w:lvlJc w:val="right"/>
      <w:pPr>
        <w:tabs>
          <w:tab w:val="num" w:pos="7560"/>
        </w:tabs>
        <w:ind w:left="7560" w:hanging="180"/>
      </w:pPr>
      <w:rPr>
        <w:rFonts w:cs="Times New Roman"/>
      </w:rPr>
    </w:lvl>
  </w:abstractNum>
  <w:abstractNum w:abstractNumId="10" w15:restartNumberingAfterBreak="0">
    <w:nsid w:val="3A6738FA"/>
    <w:multiLevelType w:val="hybridMultilevel"/>
    <w:tmpl w:val="73725EF8"/>
    <w:lvl w:ilvl="0" w:tplc="D6E0F356">
      <w:start w:val="1"/>
      <w:numFmt w:val="decimal"/>
      <w:lvlText w:val="%1."/>
      <w:lvlJc w:val="left"/>
      <w:pPr>
        <w:ind w:left="1068" w:hanging="360"/>
      </w:pPr>
      <w:rPr>
        <w:rFonts w:hint="default"/>
      </w:rPr>
    </w:lvl>
    <w:lvl w:ilvl="1" w:tplc="DB00110C">
      <w:start w:val="1"/>
      <w:numFmt w:val="lowerLetter"/>
      <w:lvlText w:val="%2."/>
      <w:lvlJc w:val="left"/>
      <w:pPr>
        <w:ind w:left="1788" w:hanging="360"/>
      </w:pPr>
      <w:rPr>
        <w:rFonts w:hint="default"/>
      </w:r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3B282602"/>
    <w:multiLevelType w:val="multilevel"/>
    <w:tmpl w:val="AD6A5F00"/>
    <w:lvl w:ilvl="0">
      <w:start w:val="1"/>
      <w:numFmt w:val="decimal"/>
      <w:lvlRestart w:val="0"/>
      <w:isLgl/>
      <w:lvlText w:val="ARTICLE %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43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2" w15:restartNumberingAfterBreak="0">
    <w:nsid w:val="40012486"/>
    <w:multiLevelType w:val="hybridMultilevel"/>
    <w:tmpl w:val="B82E378C"/>
    <w:lvl w:ilvl="0" w:tplc="BA7A86B8">
      <w:start w:val="1"/>
      <w:numFmt w:val="lowerRoman"/>
      <w:lvlText w:val="(%1)"/>
      <w:lvlJc w:val="right"/>
      <w:pPr>
        <w:tabs>
          <w:tab w:val="num" w:pos="1800"/>
        </w:tabs>
        <w:ind w:left="180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D044EEC"/>
    <w:multiLevelType w:val="hybridMultilevel"/>
    <w:tmpl w:val="79009728"/>
    <w:lvl w:ilvl="0" w:tplc="2794E11E">
      <w:start w:val="1"/>
      <w:numFmt w:val="lowerLetter"/>
      <w:lvlText w:val="%1."/>
      <w:lvlJc w:val="left"/>
      <w:pPr>
        <w:ind w:left="1776" w:hanging="360"/>
      </w:pPr>
      <w:rPr>
        <w:rFonts w:hint="default"/>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14" w15:restartNumberingAfterBreak="0">
    <w:nsid w:val="4F606710"/>
    <w:multiLevelType w:val="hybridMultilevel"/>
    <w:tmpl w:val="ACAE4280"/>
    <w:lvl w:ilvl="0" w:tplc="BE740664">
      <w:start w:val="1"/>
      <w:numFmt w:val="decimal"/>
      <w:lvlText w:val="%1."/>
      <w:lvlJc w:val="left"/>
      <w:pPr>
        <w:ind w:left="360" w:hanging="360"/>
      </w:pPr>
      <w:rPr>
        <w:rFonts w:ascii="Times New Roman" w:hAnsi="Times New Roman" w:cs="Times New Roman" w:hint="default"/>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4A17E64"/>
    <w:multiLevelType w:val="multilevel"/>
    <w:tmpl w:val="4702AE04"/>
    <w:lvl w:ilvl="0">
      <w:start w:val="1"/>
      <w:numFmt w:val="decimal"/>
      <w:lvlRestart w:val="0"/>
      <w:isLgl/>
      <w:lvlText w:val="ARTICLE %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43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6" w15:restartNumberingAfterBreak="0">
    <w:nsid w:val="54E237BB"/>
    <w:multiLevelType w:val="hybridMultilevel"/>
    <w:tmpl w:val="C090FE46"/>
    <w:lvl w:ilvl="0" w:tplc="2794E11E">
      <w:start w:val="1"/>
      <w:numFmt w:val="lowerLetter"/>
      <w:lvlText w:val="%1."/>
      <w:lvlJc w:val="left"/>
      <w:pPr>
        <w:ind w:left="1776" w:hanging="360"/>
      </w:pPr>
      <w:rPr>
        <w:rFonts w:hint="default"/>
      </w:rPr>
    </w:lvl>
    <w:lvl w:ilvl="1" w:tplc="66D68734">
      <w:start w:val="1"/>
      <w:numFmt w:val="decimal"/>
      <w:lvlText w:val="%2."/>
      <w:lvlJc w:val="left"/>
      <w:pPr>
        <w:ind w:left="360" w:hanging="360"/>
      </w:pPr>
      <w:rPr>
        <w:rFonts w:hint="default"/>
      </w:r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17" w15:restartNumberingAfterBreak="0">
    <w:nsid w:val="6272686E"/>
    <w:multiLevelType w:val="singleLevel"/>
    <w:tmpl w:val="6292DC68"/>
    <w:name w:val="Considérant"/>
    <w:lvl w:ilvl="0">
      <w:start w:val="1"/>
      <w:numFmt w:val="bullet"/>
      <w:pStyle w:val="ListDash1"/>
      <w:lvlText w:val="–"/>
      <w:lvlJc w:val="left"/>
      <w:pPr>
        <w:tabs>
          <w:tab w:val="num" w:pos="1134"/>
        </w:tabs>
        <w:ind w:left="1134" w:hanging="283"/>
      </w:pPr>
      <w:rPr>
        <w:rFonts w:ascii="Times New Roman" w:hAnsi="Times New Roman"/>
      </w:rPr>
    </w:lvl>
  </w:abstractNum>
  <w:abstractNum w:abstractNumId="18" w15:restartNumberingAfterBreak="0">
    <w:nsid w:val="652D44D2"/>
    <w:multiLevelType w:val="multilevel"/>
    <w:tmpl w:val="01580820"/>
    <w:lvl w:ilvl="0">
      <w:start w:val="1"/>
      <w:numFmt w:val="decimal"/>
      <w:lvlRestart w:val="0"/>
      <w:pStyle w:val="StandardL1"/>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pStyle w:val="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9" w15:restartNumberingAfterBreak="0">
    <w:nsid w:val="70507DDC"/>
    <w:multiLevelType w:val="multilevel"/>
    <w:tmpl w:val="4A28451C"/>
    <w:name w:val="Schedule 1"/>
    <w:lvl w:ilvl="0">
      <w:start w:val="1"/>
      <w:numFmt w:val="decimal"/>
      <w:lvlRestart w:val="0"/>
      <w:pStyle w:val="Schedule1L1"/>
      <w:suff w:val="nothing"/>
      <w:lvlText w:val="Schedule %1"/>
      <w:lvlJc w:val="left"/>
      <w:pPr>
        <w:tabs>
          <w:tab w:val="num" w:pos="0"/>
        </w:tabs>
      </w:pPr>
      <w:rPr>
        <w:rFonts w:ascii="Times New Roman" w:hAnsi="Times New Roman" w:cs="Times New Roman"/>
        <w:b/>
        <w:i w:val="0"/>
        <w:caps/>
        <w:smallCaps w:val="0"/>
        <w:strike w:val="0"/>
        <w:dstrike w:val="0"/>
        <w:vanish w:val="0"/>
        <w:color w:val="auto"/>
        <w:sz w:val="24"/>
        <w:u w:val="none"/>
        <w:vertAlign w:val="baseline"/>
      </w:rPr>
    </w:lvl>
    <w:lvl w:ilvl="1">
      <w:start w:val="1"/>
      <w:numFmt w:val="upperLetter"/>
      <w:pStyle w:val="Schedule1L2"/>
      <w:suff w:val="nothing"/>
      <w:lvlText w:val="Part %2"/>
      <w:lvlJc w:val="left"/>
      <w:pPr>
        <w:tabs>
          <w:tab w:val="num" w:pos="0"/>
        </w:tabs>
      </w:pPr>
      <w:rPr>
        <w:rFonts w:ascii="Times New Roman" w:hAnsi="Times New Roman" w:cs="Times New Roman"/>
        <w:b/>
        <w:i w:val="0"/>
        <w:caps/>
        <w:smallCaps w:val="0"/>
        <w:strike w:val="0"/>
        <w:dstrike w:val="0"/>
        <w:vanish w:val="0"/>
        <w:color w:val="000000"/>
        <w:sz w:val="24"/>
        <w:u w:val="none"/>
        <w:vertAlign w:val="baseline"/>
      </w:rPr>
    </w:lvl>
    <w:lvl w:ilvl="2">
      <w:start w:val="1"/>
      <w:numFmt w:val="decimal"/>
      <w:pStyle w:val="Schedule1L3"/>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pStyle w:val="Schedule1L4"/>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Schedule1L5"/>
      <w:isLgl/>
      <w:lvlText w:val="%3.%4.%5"/>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5">
      <w:start w:val="1"/>
      <w:numFmt w:val="lowerLetter"/>
      <w:pStyle w:val="Schedule1L6"/>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pStyle w:val="Schedule1L7"/>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upperLetter"/>
      <w:pStyle w:val="Schedule1L8"/>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decimal"/>
      <w:pStyle w:val="Schedule1L9"/>
      <w:lvlText w:val="(%9)"/>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abstractNum>
  <w:abstractNum w:abstractNumId="20" w15:restartNumberingAfterBreak="0">
    <w:nsid w:val="73443868"/>
    <w:multiLevelType w:val="hybridMultilevel"/>
    <w:tmpl w:val="D50839C6"/>
    <w:lvl w:ilvl="0" w:tplc="BFEA2EC2">
      <w:start w:val="1"/>
      <w:numFmt w:val="decimal"/>
      <w:pStyle w:val="Standard7"/>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75800E0D"/>
    <w:multiLevelType w:val="multilevel"/>
    <w:tmpl w:val="C5E8F368"/>
    <w:lvl w:ilvl="0">
      <w:start w:val="1"/>
      <w:numFmt w:val="decimal"/>
      <w:lvlRestart w:val="0"/>
      <w:pStyle w:val="Standard1"/>
      <w:isLgl/>
      <w:lvlText w:val="ARTICLE %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Standard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pStyle w:val="Standard3"/>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pStyle w:val="Standard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pStyle w:val="Standard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Standard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Standard70"/>
      <w:lvlText w:val="(%7)"/>
      <w:lvlJc w:val="left"/>
      <w:pPr>
        <w:tabs>
          <w:tab w:val="num" w:pos="4320"/>
        </w:tabs>
        <w:ind w:left="4321" w:hanging="43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pStyle w:val="Standard81"/>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pStyle w:val="Standard9"/>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2" w15:restartNumberingAfterBreak="0">
    <w:nsid w:val="78BE6DF3"/>
    <w:multiLevelType w:val="hybridMultilevel"/>
    <w:tmpl w:val="79009728"/>
    <w:lvl w:ilvl="0" w:tplc="2794E11E">
      <w:start w:val="1"/>
      <w:numFmt w:val="lowerLetter"/>
      <w:lvlText w:val="%1."/>
      <w:lvlJc w:val="left"/>
      <w:pPr>
        <w:ind w:left="1776" w:hanging="360"/>
      </w:pPr>
      <w:rPr>
        <w:rFonts w:hint="default"/>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num w:numId="1">
    <w:abstractNumId w:val="2"/>
  </w:num>
  <w:num w:numId="2">
    <w:abstractNumId w:val="17"/>
  </w:num>
  <w:num w:numId="3">
    <w:abstractNumId w:val="1"/>
  </w:num>
  <w:num w:numId="4">
    <w:abstractNumId w:val="20"/>
  </w:num>
  <w:num w:numId="5">
    <w:abstractNumId w:val="19"/>
  </w:num>
  <w:num w:numId="6">
    <w:abstractNumId w:val="6"/>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2"/>
  </w:num>
  <w:num w:numId="22">
    <w:abstractNumId w:val="10"/>
  </w:num>
  <w:num w:numId="23">
    <w:abstractNumId w:val="16"/>
  </w:num>
  <w:num w:numId="24">
    <w:abstractNumId w:val="13"/>
  </w:num>
  <w:num w:numId="25">
    <w:abstractNumId w:val="8"/>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2"/>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4"/>
    </w:lvlOverride>
    <w:lvlOverride w:ilvl="7">
      <w:startOverride w:val="2"/>
    </w:lvlOverride>
    <w:lvlOverride w:ilvl="8">
      <w:startOverride w:val="1"/>
    </w:lvlOverride>
  </w:num>
  <w:num w:numId="37">
    <w:abstractNumId w:val="0"/>
  </w:num>
  <w:num w:numId="38">
    <w:abstractNumId w:val="15"/>
  </w:num>
  <w:num w:numId="39">
    <w:abstractNumId w:val="7"/>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4"/>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42">
    <w:abstractNumId w:val="14"/>
  </w:num>
  <w:num w:numId="43">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24CA6"/>
    <w:rsid w:val="00000008"/>
    <w:rsid w:val="000012C5"/>
    <w:rsid w:val="00002A4F"/>
    <w:rsid w:val="00002B34"/>
    <w:rsid w:val="00007D3C"/>
    <w:rsid w:val="00007E30"/>
    <w:rsid w:val="00010CF7"/>
    <w:rsid w:val="00014035"/>
    <w:rsid w:val="00015198"/>
    <w:rsid w:val="00015930"/>
    <w:rsid w:val="0001610B"/>
    <w:rsid w:val="000169C5"/>
    <w:rsid w:val="00016A9D"/>
    <w:rsid w:val="00020579"/>
    <w:rsid w:val="00020ACD"/>
    <w:rsid w:val="00021699"/>
    <w:rsid w:val="00022E94"/>
    <w:rsid w:val="0002463E"/>
    <w:rsid w:val="000253F7"/>
    <w:rsid w:val="00025784"/>
    <w:rsid w:val="00025DC0"/>
    <w:rsid w:val="00026064"/>
    <w:rsid w:val="000302C0"/>
    <w:rsid w:val="00030E23"/>
    <w:rsid w:val="000312CC"/>
    <w:rsid w:val="00031619"/>
    <w:rsid w:val="0003161A"/>
    <w:rsid w:val="00031E4D"/>
    <w:rsid w:val="00032244"/>
    <w:rsid w:val="000335D6"/>
    <w:rsid w:val="000342E6"/>
    <w:rsid w:val="00035022"/>
    <w:rsid w:val="000375DB"/>
    <w:rsid w:val="00037A0B"/>
    <w:rsid w:val="00037C0B"/>
    <w:rsid w:val="00037EB6"/>
    <w:rsid w:val="000409AE"/>
    <w:rsid w:val="0004314F"/>
    <w:rsid w:val="000441B4"/>
    <w:rsid w:val="00044B1A"/>
    <w:rsid w:val="00044CA6"/>
    <w:rsid w:val="00045768"/>
    <w:rsid w:val="00047E13"/>
    <w:rsid w:val="00051D6B"/>
    <w:rsid w:val="00051E7C"/>
    <w:rsid w:val="00052352"/>
    <w:rsid w:val="00053A56"/>
    <w:rsid w:val="000541DC"/>
    <w:rsid w:val="00054633"/>
    <w:rsid w:val="00054A4B"/>
    <w:rsid w:val="00055FD2"/>
    <w:rsid w:val="00057A5D"/>
    <w:rsid w:val="00060398"/>
    <w:rsid w:val="00060D5C"/>
    <w:rsid w:val="00061A77"/>
    <w:rsid w:val="00061C8A"/>
    <w:rsid w:val="0006284D"/>
    <w:rsid w:val="00065A7D"/>
    <w:rsid w:val="00065BBE"/>
    <w:rsid w:val="00065CBF"/>
    <w:rsid w:val="0006618E"/>
    <w:rsid w:val="00067200"/>
    <w:rsid w:val="00070E6D"/>
    <w:rsid w:val="00071AE1"/>
    <w:rsid w:val="000725E1"/>
    <w:rsid w:val="00073EEA"/>
    <w:rsid w:val="00074CDC"/>
    <w:rsid w:val="00076FA0"/>
    <w:rsid w:val="00080846"/>
    <w:rsid w:val="00081157"/>
    <w:rsid w:val="00083762"/>
    <w:rsid w:val="000847DE"/>
    <w:rsid w:val="000874DB"/>
    <w:rsid w:val="000902FC"/>
    <w:rsid w:val="000904EC"/>
    <w:rsid w:val="00091E9B"/>
    <w:rsid w:val="00093530"/>
    <w:rsid w:val="00093B5B"/>
    <w:rsid w:val="00095E57"/>
    <w:rsid w:val="00096788"/>
    <w:rsid w:val="00097CE5"/>
    <w:rsid w:val="00097F00"/>
    <w:rsid w:val="000A004D"/>
    <w:rsid w:val="000A09D6"/>
    <w:rsid w:val="000A1437"/>
    <w:rsid w:val="000A14E0"/>
    <w:rsid w:val="000A1EFF"/>
    <w:rsid w:val="000A23E3"/>
    <w:rsid w:val="000A2480"/>
    <w:rsid w:val="000A2BDF"/>
    <w:rsid w:val="000A2FFA"/>
    <w:rsid w:val="000A5136"/>
    <w:rsid w:val="000A5A8F"/>
    <w:rsid w:val="000A6869"/>
    <w:rsid w:val="000A69EC"/>
    <w:rsid w:val="000A6FE3"/>
    <w:rsid w:val="000A7B34"/>
    <w:rsid w:val="000B0070"/>
    <w:rsid w:val="000B0D31"/>
    <w:rsid w:val="000B39E1"/>
    <w:rsid w:val="000B44A1"/>
    <w:rsid w:val="000B5E00"/>
    <w:rsid w:val="000B6C63"/>
    <w:rsid w:val="000C030E"/>
    <w:rsid w:val="000C15D5"/>
    <w:rsid w:val="000C16BB"/>
    <w:rsid w:val="000C2ADA"/>
    <w:rsid w:val="000C37F5"/>
    <w:rsid w:val="000C4CCA"/>
    <w:rsid w:val="000C4FC6"/>
    <w:rsid w:val="000C6CD5"/>
    <w:rsid w:val="000C7AB9"/>
    <w:rsid w:val="000D2A7D"/>
    <w:rsid w:val="000D2C11"/>
    <w:rsid w:val="000D6508"/>
    <w:rsid w:val="000E03C0"/>
    <w:rsid w:val="000E1D42"/>
    <w:rsid w:val="000E354E"/>
    <w:rsid w:val="000E4CDE"/>
    <w:rsid w:val="000E4EA4"/>
    <w:rsid w:val="000E564C"/>
    <w:rsid w:val="000F01B9"/>
    <w:rsid w:val="000F4DD7"/>
    <w:rsid w:val="000F5C35"/>
    <w:rsid w:val="000F60E7"/>
    <w:rsid w:val="000F7EA8"/>
    <w:rsid w:val="001010B3"/>
    <w:rsid w:val="00101F20"/>
    <w:rsid w:val="00102A3A"/>
    <w:rsid w:val="00102FF0"/>
    <w:rsid w:val="001033D4"/>
    <w:rsid w:val="00104477"/>
    <w:rsid w:val="00105322"/>
    <w:rsid w:val="00110D77"/>
    <w:rsid w:val="00111485"/>
    <w:rsid w:val="0011165A"/>
    <w:rsid w:val="0011196B"/>
    <w:rsid w:val="001121FF"/>
    <w:rsid w:val="00115989"/>
    <w:rsid w:val="00116045"/>
    <w:rsid w:val="00117BF5"/>
    <w:rsid w:val="001205E6"/>
    <w:rsid w:val="001207A2"/>
    <w:rsid w:val="0012115D"/>
    <w:rsid w:val="00121BBC"/>
    <w:rsid w:val="00122051"/>
    <w:rsid w:val="00122DFD"/>
    <w:rsid w:val="0012341E"/>
    <w:rsid w:val="00123839"/>
    <w:rsid w:val="001242F6"/>
    <w:rsid w:val="001250DF"/>
    <w:rsid w:val="00125FD8"/>
    <w:rsid w:val="00127B88"/>
    <w:rsid w:val="00127CF0"/>
    <w:rsid w:val="001333D0"/>
    <w:rsid w:val="00133A28"/>
    <w:rsid w:val="00135877"/>
    <w:rsid w:val="00135AF4"/>
    <w:rsid w:val="00135EBD"/>
    <w:rsid w:val="00136909"/>
    <w:rsid w:val="00136E29"/>
    <w:rsid w:val="001373E8"/>
    <w:rsid w:val="0013752B"/>
    <w:rsid w:val="001379D3"/>
    <w:rsid w:val="0014106A"/>
    <w:rsid w:val="00142300"/>
    <w:rsid w:val="001431CD"/>
    <w:rsid w:val="00144F06"/>
    <w:rsid w:val="001459DF"/>
    <w:rsid w:val="00145F24"/>
    <w:rsid w:val="00150499"/>
    <w:rsid w:val="00151489"/>
    <w:rsid w:val="00155685"/>
    <w:rsid w:val="001556F3"/>
    <w:rsid w:val="00156D47"/>
    <w:rsid w:val="00157647"/>
    <w:rsid w:val="00160FEE"/>
    <w:rsid w:val="0016145C"/>
    <w:rsid w:val="001616DF"/>
    <w:rsid w:val="0016260E"/>
    <w:rsid w:val="001629B1"/>
    <w:rsid w:val="00162CC6"/>
    <w:rsid w:val="00162D14"/>
    <w:rsid w:val="00166322"/>
    <w:rsid w:val="00166FCC"/>
    <w:rsid w:val="001672B6"/>
    <w:rsid w:val="001674CB"/>
    <w:rsid w:val="0016761F"/>
    <w:rsid w:val="00170A79"/>
    <w:rsid w:val="00171018"/>
    <w:rsid w:val="00171525"/>
    <w:rsid w:val="00172011"/>
    <w:rsid w:val="00172BEA"/>
    <w:rsid w:val="00173C13"/>
    <w:rsid w:val="0017423B"/>
    <w:rsid w:val="00175E31"/>
    <w:rsid w:val="001803BC"/>
    <w:rsid w:val="001806FA"/>
    <w:rsid w:val="00181362"/>
    <w:rsid w:val="00181697"/>
    <w:rsid w:val="00183BA6"/>
    <w:rsid w:val="00184527"/>
    <w:rsid w:val="00184F24"/>
    <w:rsid w:val="00186061"/>
    <w:rsid w:val="00190CA9"/>
    <w:rsid w:val="001914FD"/>
    <w:rsid w:val="001920D2"/>
    <w:rsid w:val="001941CF"/>
    <w:rsid w:val="0019447C"/>
    <w:rsid w:val="00194D0B"/>
    <w:rsid w:val="00194DF5"/>
    <w:rsid w:val="0019515E"/>
    <w:rsid w:val="001957A1"/>
    <w:rsid w:val="0019722E"/>
    <w:rsid w:val="00197848"/>
    <w:rsid w:val="00197C26"/>
    <w:rsid w:val="00197C89"/>
    <w:rsid w:val="001A0D9C"/>
    <w:rsid w:val="001A242E"/>
    <w:rsid w:val="001A2755"/>
    <w:rsid w:val="001A449A"/>
    <w:rsid w:val="001A4DE8"/>
    <w:rsid w:val="001A533A"/>
    <w:rsid w:val="001B03EC"/>
    <w:rsid w:val="001B07A4"/>
    <w:rsid w:val="001B1E70"/>
    <w:rsid w:val="001B4BB1"/>
    <w:rsid w:val="001B741E"/>
    <w:rsid w:val="001B7B94"/>
    <w:rsid w:val="001C0095"/>
    <w:rsid w:val="001C036F"/>
    <w:rsid w:val="001C16AE"/>
    <w:rsid w:val="001C31F5"/>
    <w:rsid w:val="001C43DD"/>
    <w:rsid w:val="001C4E39"/>
    <w:rsid w:val="001C6026"/>
    <w:rsid w:val="001C60A7"/>
    <w:rsid w:val="001D1652"/>
    <w:rsid w:val="001D4C7F"/>
    <w:rsid w:val="001D5BBE"/>
    <w:rsid w:val="001D6F23"/>
    <w:rsid w:val="001D733C"/>
    <w:rsid w:val="001E13CB"/>
    <w:rsid w:val="001E14A8"/>
    <w:rsid w:val="001E5185"/>
    <w:rsid w:val="001E5B05"/>
    <w:rsid w:val="001E6EBD"/>
    <w:rsid w:val="001E76C2"/>
    <w:rsid w:val="001F1F08"/>
    <w:rsid w:val="001F1F7B"/>
    <w:rsid w:val="001F2E93"/>
    <w:rsid w:val="001F540D"/>
    <w:rsid w:val="001F5C08"/>
    <w:rsid w:val="001F66A8"/>
    <w:rsid w:val="00200095"/>
    <w:rsid w:val="002000A8"/>
    <w:rsid w:val="00200B1F"/>
    <w:rsid w:val="00201258"/>
    <w:rsid w:val="00201405"/>
    <w:rsid w:val="00203E4C"/>
    <w:rsid w:val="0020402E"/>
    <w:rsid w:val="00204186"/>
    <w:rsid w:val="00204C1B"/>
    <w:rsid w:val="00205447"/>
    <w:rsid w:val="002066F8"/>
    <w:rsid w:val="00211B05"/>
    <w:rsid w:val="00212AC2"/>
    <w:rsid w:val="0021336E"/>
    <w:rsid w:val="0021374A"/>
    <w:rsid w:val="00214A27"/>
    <w:rsid w:val="00214DB3"/>
    <w:rsid w:val="0021576C"/>
    <w:rsid w:val="00215B1D"/>
    <w:rsid w:val="00217457"/>
    <w:rsid w:val="00217832"/>
    <w:rsid w:val="002234B3"/>
    <w:rsid w:val="00223859"/>
    <w:rsid w:val="00223A04"/>
    <w:rsid w:val="00223FB0"/>
    <w:rsid w:val="0022429E"/>
    <w:rsid w:val="0022592A"/>
    <w:rsid w:val="00226522"/>
    <w:rsid w:val="0022692B"/>
    <w:rsid w:val="00226B9F"/>
    <w:rsid w:val="00226FB2"/>
    <w:rsid w:val="0022740F"/>
    <w:rsid w:val="00227E79"/>
    <w:rsid w:val="002305A1"/>
    <w:rsid w:val="00230F3F"/>
    <w:rsid w:val="00231C69"/>
    <w:rsid w:val="00232D82"/>
    <w:rsid w:val="00232E03"/>
    <w:rsid w:val="00243878"/>
    <w:rsid w:val="00244D19"/>
    <w:rsid w:val="00244E16"/>
    <w:rsid w:val="00245017"/>
    <w:rsid w:val="002458B1"/>
    <w:rsid w:val="00247A46"/>
    <w:rsid w:val="00250640"/>
    <w:rsid w:val="00250824"/>
    <w:rsid w:val="0025123C"/>
    <w:rsid w:val="002512C4"/>
    <w:rsid w:val="002524B1"/>
    <w:rsid w:val="0025398E"/>
    <w:rsid w:val="002559F7"/>
    <w:rsid w:val="002566DF"/>
    <w:rsid w:val="00257C59"/>
    <w:rsid w:val="00257D6E"/>
    <w:rsid w:val="002600DD"/>
    <w:rsid w:val="00260CD3"/>
    <w:rsid w:val="0026132F"/>
    <w:rsid w:val="00262733"/>
    <w:rsid w:val="00262D9F"/>
    <w:rsid w:val="002630E1"/>
    <w:rsid w:val="002636A7"/>
    <w:rsid w:val="00263993"/>
    <w:rsid w:val="002647BD"/>
    <w:rsid w:val="00264DBE"/>
    <w:rsid w:val="00265374"/>
    <w:rsid w:val="00265419"/>
    <w:rsid w:val="002661BD"/>
    <w:rsid w:val="002668FE"/>
    <w:rsid w:val="00267132"/>
    <w:rsid w:val="00267DCA"/>
    <w:rsid w:val="002707D4"/>
    <w:rsid w:val="00272E17"/>
    <w:rsid w:val="00273255"/>
    <w:rsid w:val="002737AD"/>
    <w:rsid w:val="00273942"/>
    <w:rsid w:val="00274544"/>
    <w:rsid w:val="002763B7"/>
    <w:rsid w:val="00277A78"/>
    <w:rsid w:val="0028075E"/>
    <w:rsid w:val="00280BFB"/>
    <w:rsid w:val="00281AF0"/>
    <w:rsid w:val="00282097"/>
    <w:rsid w:val="002840AE"/>
    <w:rsid w:val="002845C0"/>
    <w:rsid w:val="00284932"/>
    <w:rsid w:val="0028554A"/>
    <w:rsid w:val="002856D6"/>
    <w:rsid w:val="00285EA0"/>
    <w:rsid w:val="002863B1"/>
    <w:rsid w:val="00291BBD"/>
    <w:rsid w:val="002954D9"/>
    <w:rsid w:val="002957B9"/>
    <w:rsid w:val="00295F3A"/>
    <w:rsid w:val="00296951"/>
    <w:rsid w:val="00296F3D"/>
    <w:rsid w:val="002A0B1D"/>
    <w:rsid w:val="002A11AD"/>
    <w:rsid w:val="002A2789"/>
    <w:rsid w:val="002A3DB1"/>
    <w:rsid w:val="002A56F4"/>
    <w:rsid w:val="002A7FB0"/>
    <w:rsid w:val="002B06B6"/>
    <w:rsid w:val="002B09AF"/>
    <w:rsid w:val="002B207B"/>
    <w:rsid w:val="002B4650"/>
    <w:rsid w:val="002B5267"/>
    <w:rsid w:val="002B7167"/>
    <w:rsid w:val="002C1526"/>
    <w:rsid w:val="002C1643"/>
    <w:rsid w:val="002C2CED"/>
    <w:rsid w:val="002C49FE"/>
    <w:rsid w:val="002C4CCB"/>
    <w:rsid w:val="002D0726"/>
    <w:rsid w:val="002D0E3B"/>
    <w:rsid w:val="002D1E88"/>
    <w:rsid w:val="002D2499"/>
    <w:rsid w:val="002D2A51"/>
    <w:rsid w:val="002D2F38"/>
    <w:rsid w:val="002D3580"/>
    <w:rsid w:val="002D3878"/>
    <w:rsid w:val="002D38AC"/>
    <w:rsid w:val="002D768E"/>
    <w:rsid w:val="002D7A5E"/>
    <w:rsid w:val="002E0ABD"/>
    <w:rsid w:val="002E0CE8"/>
    <w:rsid w:val="002E0E0E"/>
    <w:rsid w:val="002E14CD"/>
    <w:rsid w:val="002E1EAB"/>
    <w:rsid w:val="002E1F6D"/>
    <w:rsid w:val="002E20F7"/>
    <w:rsid w:val="002E4AEC"/>
    <w:rsid w:val="002E4BB4"/>
    <w:rsid w:val="002E61E3"/>
    <w:rsid w:val="002E624E"/>
    <w:rsid w:val="002E64C5"/>
    <w:rsid w:val="002E7A89"/>
    <w:rsid w:val="002F0F18"/>
    <w:rsid w:val="002F177F"/>
    <w:rsid w:val="002F294C"/>
    <w:rsid w:val="002F2FAE"/>
    <w:rsid w:val="002F3280"/>
    <w:rsid w:val="002F3516"/>
    <w:rsid w:val="002F3EF1"/>
    <w:rsid w:val="002F57E6"/>
    <w:rsid w:val="002F5A5C"/>
    <w:rsid w:val="002F5D98"/>
    <w:rsid w:val="003002CF"/>
    <w:rsid w:val="00300D5C"/>
    <w:rsid w:val="00300DFC"/>
    <w:rsid w:val="003012CD"/>
    <w:rsid w:val="00301B2E"/>
    <w:rsid w:val="00301EC9"/>
    <w:rsid w:val="0030250B"/>
    <w:rsid w:val="003048C4"/>
    <w:rsid w:val="00305C75"/>
    <w:rsid w:val="0030606A"/>
    <w:rsid w:val="00307BC0"/>
    <w:rsid w:val="0031000A"/>
    <w:rsid w:val="00310E08"/>
    <w:rsid w:val="00312CA1"/>
    <w:rsid w:val="00312F9D"/>
    <w:rsid w:val="00313D79"/>
    <w:rsid w:val="00316900"/>
    <w:rsid w:val="003217DC"/>
    <w:rsid w:val="00323B3F"/>
    <w:rsid w:val="003251B6"/>
    <w:rsid w:val="00325E34"/>
    <w:rsid w:val="0032749A"/>
    <w:rsid w:val="00332300"/>
    <w:rsid w:val="0033245F"/>
    <w:rsid w:val="00333D67"/>
    <w:rsid w:val="0033429F"/>
    <w:rsid w:val="003349FC"/>
    <w:rsid w:val="00334AB9"/>
    <w:rsid w:val="003351AA"/>
    <w:rsid w:val="00335E4B"/>
    <w:rsid w:val="003364D2"/>
    <w:rsid w:val="00336684"/>
    <w:rsid w:val="00337502"/>
    <w:rsid w:val="0034056B"/>
    <w:rsid w:val="003411BD"/>
    <w:rsid w:val="00341DB2"/>
    <w:rsid w:val="00343023"/>
    <w:rsid w:val="003462CB"/>
    <w:rsid w:val="00346F52"/>
    <w:rsid w:val="0035222C"/>
    <w:rsid w:val="00355E22"/>
    <w:rsid w:val="003562B9"/>
    <w:rsid w:val="003565D1"/>
    <w:rsid w:val="003571C7"/>
    <w:rsid w:val="003572FB"/>
    <w:rsid w:val="00357475"/>
    <w:rsid w:val="00357556"/>
    <w:rsid w:val="00357C40"/>
    <w:rsid w:val="00360991"/>
    <w:rsid w:val="0036177A"/>
    <w:rsid w:val="00363352"/>
    <w:rsid w:val="0036347A"/>
    <w:rsid w:val="0036375C"/>
    <w:rsid w:val="00365A03"/>
    <w:rsid w:val="00370D1A"/>
    <w:rsid w:val="00372F15"/>
    <w:rsid w:val="00374B1A"/>
    <w:rsid w:val="003756EB"/>
    <w:rsid w:val="00376449"/>
    <w:rsid w:val="00376F3D"/>
    <w:rsid w:val="00376F46"/>
    <w:rsid w:val="003770C0"/>
    <w:rsid w:val="003775D0"/>
    <w:rsid w:val="00382086"/>
    <w:rsid w:val="00383559"/>
    <w:rsid w:val="0038375A"/>
    <w:rsid w:val="003849DB"/>
    <w:rsid w:val="00385132"/>
    <w:rsid w:val="0038584E"/>
    <w:rsid w:val="00385F52"/>
    <w:rsid w:val="00386670"/>
    <w:rsid w:val="00387E5B"/>
    <w:rsid w:val="00390E91"/>
    <w:rsid w:val="003946E2"/>
    <w:rsid w:val="003948F4"/>
    <w:rsid w:val="003949DC"/>
    <w:rsid w:val="00395692"/>
    <w:rsid w:val="00395870"/>
    <w:rsid w:val="00396013"/>
    <w:rsid w:val="0039792D"/>
    <w:rsid w:val="00397A97"/>
    <w:rsid w:val="003A09F5"/>
    <w:rsid w:val="003A18D3"/>
    <w:rsid w:val="003A3282"/>
    <w:rsid w:val="003A38E7"/>
    <w:rsid w:val="003A4BB9"/>
    <w:rsid w:val="003A5005"/>
    <w:rsid w:val="003A50BA"/>
    <w:rsid w:val="003A5489"/>
    <w:rsid w:val="003A643D"/>
    <w:rsid w:val="003A67F1"/>
    <w:rsid w:val="003A6F6F"/>
    <w:rsid w:val="003A70ED"/>
    <w:rsid w:val="003A71F6"/>
    <w:rsid w:val="003A73DB"/>
    <w:rsid w:val="003B0BFD"/>
    <w:rsid w:val="003B22B5"/>
    <w:rsid w:val="003B23FE"/>
    <w:rsid w:val="003B38D8"/>
    <w:rsid w:val="003B3DDB"/>
    <w:rsid w:val="003B4094"/>
    <w:rsid w:val="003B5190"/>
    <w:rsid w:val="003B5E1D"/>
    <w:rsid w:val="003B600A"/>
    <w:rsid w:val="003C0935"/>
    <w:rsid w:val="003C114C"/>
    <w:rsid w:val="003C1ADE"/>
    <w:rsid w:val="003C1E6E"/>
    <w:rsid w:val="003C297B"/>
    <w:rsid w:val="003C2D85"/>
    <w:rsid w:val="003C301C"/>
    <w:rsid w:val="003C39CF"/>
    <w:rsid w:val="003C3F3D"/>
    <w:rsid w:val="003C5161"/>
    <w:rsid w:val="003C6C29"/>
    <w:rsid w:val="003C78E6"/>
    <w:rsid w:val="003C79F7"/>
    <w:rsid w:val="003D05DA"/>
    <w:rsid w:val="003D0945"/>
    <w:rsid w:val="003D1C3F"/>
    <w:rsid w:val="003D3CE6"/>
    <w:rsid w:val="003D3E9F"/>
    <w:rsid w:val="003D48E2"/>
    <w:rsid w:val="003D5490"/>
    <w:rsid w:val="003D6838"/>
    <w:rsid w:val="003E1087"/>
    <w:rsid w:val="003E3FD6"/>
    <w:rsid w:val="003E4134"/>
    <w:rsid w:val="003E5B06"/>
    <w:rsid w:val="003E7853"/>
    <w:rsid w:val="003F003B"/>
    <w:rsid w:val="003F0090"/>
    <w:rsid w:val="003F23E8"/>
    <w:rsid w:val="003F32D1"/>
    <w:rsid w:val="003F3B1D"/>
    <w:rsid w:val="003F5E99"/>
    <w:rsid w:val="003F6670"/>
    <w:rsid w:val="003F66E2"/>
    <w:rsid w:val="004012BD"/>
    <w:rsid w:val="00401A87"/>
    <w:rsid w:val="0040632B"/>
    <w:rsid w:val="004064E5"/>
    <w:rsid w:val="00407FD6"/>
    <w:rsid w:val="004103C7"/>
    <w:rsid w:val="00410940"/>
    <w:rsid w:val="00411199"/>
    <w:rsid w:val="00411348"/>
    <w:rsid w:val="00411C93"/>
    <w:rsid w:val="00412BA3"/>
    <w:rsid w:val="00412D74"/>
    <w:rsid w:val="00413FF7"/>
    <w:rsid w:val="00415000"/>
    <w:rsid w:val="0041592A"/>
    <w:rsid w:val="0041644F"/>
    <w:rsid w:val="004165FC"/>
    <w:rsid w:val="00417276"/>
    <w:rsid w:val="004176CD"/>
    <w:rsid w:val="00417AAB"/>
    <w:rsid w:val="00417B95"/>
    <w:rsid w:val="00417F00"/>
    <w:rsid w:val="004200B4"/>
    <w:rsid w:val="004217A8"/>
    <w:rsid w:val="00421C38"/>
    <w:rsid w:val="0042383F"/>
    <w:rsid w:val="00425778"/>
    <w:rsid w:val="00430152"/>
    <w:rsid w:val="00434C6A"/>
    <w:rsid w:val="00434E64"/>
    <w:rsid w:val="0043652C"/>
    <w:rsid w:val="0043771B"/>
    <w:rsid w:val="00441581"/>
    <w:rsid w:val="00442153"/>
    <w:rsid w:val="00443B26"/>
    <w:rsid w:val="004445F8"/>
    <w:rsid w:val="004446B3"/>
    <w:rsid w:val="0044509C"/>
    <w:rsid w:val="004465F0"/>
    <w:rsid w:val="0044713F"/>
    <w:rsid w:val="00447952"/>
    <w:rsid w:val="00450044"/>
    <w:rsid w:val="0045060A"/>
    <w:rsid w:val="00452DBE"/>
    <w:rsid w:val="00452E38"/>
    <w:rsid w:val="0045369D"/>
    <w:rsid w:val="00454423"/>
    <w:rsid w:val="0045696E"/>
    <w:rsid w:val="00456A9A"/>
    <w:rsid w:val="00456E38"/>
    <w:rsid w:val="00457C4D"/>
    <w:rsid w:val="00460A47"/>
    <w:rsid w:val="004614DC"/>
    <w:rsid w:val="00462BD3"/>
    <w:rsid w:val="00463C0B"/>
    <w:rsid w:val="00464D6C"/>
    <w:rsid w:val="004655EF"/>
    <w:rsid w:val="00466904"/>
    <w:rsid w:val="00466B0C"/>
    <w:rsid w:val="004678BB"/>
    <w:rsid w:val="00470569"/>
    <w:rsid w:val="0047094C"/>
    <w:rsid w:val="004726D9"/>
    <w:rsid w:val="00472B97"/>
    <w:rsid w:val="00472CD7"/>
    <w:rsid w:val="004736E2"/>
    <w:rsid w:val="00473C2A"/>
    <w:rsid w:val="00473E24"/>
    <w:rsid w:val="00474136"/>
    <w:rsid w:val="0047539C"/>
    <w:rsid w:val="004763BF"/>
    <w:rsid w:val="00476685"/>
    <w:rsid w:val="00476F5B"/>
    <w:rsid w:val="00477697"/>
    <w:rsid w:val="004810E6"/>
    <w:rsid w:val="004811EF"/>
    <w:rsid w:val="00481990"/>
    <w:rsid w:val="00482980"/>
    <w:rsid w:val="004829A3"/>
    <w:rsid w:val="00482A74"/>
    <w:rsid w:val="00483268"/>
    <w:rsid w:val="00483730"/>
    <w:rsid w:val="00484E95"/>
    <w:rsid w:val="00485034"/>
    <w:rsid w:val="00485A21"/>
    <w:rsid w:val="004860F4"/>
    <w:rsid w:val="00486897"/>
    <w:rsid w:val="004871DB"/>
    <w:rsid w:val="00492680"/>
    <w:rsid w:val="00493696"/>
    <w:rsid w:val="00493715"/>
    <w:rsid w:val="00493769"/>
    <w:rsid w:val="00493833"/>
    <w:rsid w:val="00493C7F"/>
    <w:rsid w:val="004948F5"/>
    <w:rsid w:val="00497ACE"/>
    <w:rsid w:val="004A125D"/>
    <w:rsid w:val="004A1C70"/>
    <w:rsid w:val="004A1FBD"/>
    <w:rsid w:val="004A2EA6"/>
    <w:rsid w:val="004A45BC"/>
    <w:rsid w:val="004A46C7"/>
    <w:rsid w:val="004A4754"/>
    <w:rsid w:val="004A60C8"/>
    <w:rsid w:val="004A79AB"/>
    <w:rsid w:val="004A7AB6"/>
    <w:rsid w:val="004B11DF"/>
    <w:rsid w:val="004B5418"/>
    <w:rsid w:val="004B5A8A"/>
    <w:rsid w:val="004C03AB"/>
    <w:rsid w:val="004C0E6D"/>
    <w:rsid w:val="004C26FA"/>
    <w:rsid w:val="004C328D"/>
    <w:rsid w:val="004C3612"/>
    <w:rsid w:val="004C52A0"/>
    <w:rsid w:val="004C5C55"/>
    <w:rsid w:val="004C6C0F"/>
    <w:rsid w:val="004C6FA6"/>
    <w:rsid w:val="004D199F"/>
    <w:rsid w:val="004D1CDB"/>
    <w:rsid w:val="004D2005"/>
    <w:rsid w:val="004D22B5"/>
    <w:rsid w:val="004D350F"/>
    <w:rsid w:val="004D4C7D"/>
    <w:rsid w:val="004D6D52"/>
    <w:rsid w:val="004D7A65"/>
    <w:rsid w:val="004E0D59"/>
    <w:rsid w:val="004E258D"/>
    <w:rsid w:val="004E3390"/>
    <w:rsid w:val="004E46B7"/>
    <w:rsid w:val="004E7B6E"/>
    <w:rsid w:val="004F005B"/>
    <w:rsid w:val="004F049F"/>
    <w:rsid w:val="004F0BE7"/>
    <w:rsid w:val="004F0ED4"/>
    <w:rsid w:val="004F1ECF"/>
    <w:rsid w:val="004F2749"/>
    <w:rsid w:val="004F2FC0"/>
    <w:rsid w:val="004F3FDE"/>
    <w:rsid w:val="004F4570"/>
    <w:rsid w:val="004F5F40"/>
    <w:rsid w:val="004F7091"/>
    <w:rsid w:val="004F7C81"/>
    <w:rsid w:val="004F7EEB"/>
    <w:rsid w:val="005007E6"/>
    <w:rsid w:val="00500B4A"/>
    <w:rsid w:val="005021A7"/>
    <w:rsid w:val="005024D0"/>
    <w:rsid w:val="005027AE"/>
    <w:rsid w:val="0050284D"/>
    <w:rsid w:val="005035F9"/>
    <w:rsid w:val="005049E8"/>
    <w:rsid w:val="00505235"/>
    <w:rsid w:val="00505730"/>
    <w:rsid w:val="0051018F"/>
    <w:rsid w:val="005103E4"/>
    <w:rsid w:val="0051235B"/>
    <w:rsid w:val="00512D1B"/>
    <w:rsid w:val="00515D00"/>
    <w:rsid w:val="00515EC9"/>
    <w:rsid w:val="005169BF"/>
    <w:rsid w:val="00520229"/>
    <w:rsid w:val="00520835"/>
    <w:rsid w:val="0052263D"/>
    <w:rsid w:val="00522EBE"/>
    <w:rsid w:val="00524D0C"/>
    <w:rsid w:val="00524D51"/>
    <w:rsid w:val="00525008"/>
    <w:rsid w:val="00525602"/>
    <w:rsid w:val="00525834"/>
    <w:rsid w:val="005258C0"/>
    <w:rsid w:val="005260D6"/>
    <w:rsid w:val="00527581"/>
    <w:rsid w:val="00527F26"/>
    <w:rsid w:val="0053121F"/>
    <w:rsid w:val="005312BC"/>
    <w:rsid w:val="00531C38"/>
    <w:rsid w:val="00531F70"/>
    <w:rsid w:val="00532578"/>
    <w:rsid w:val="00532659"/>
    <w:rsid w:val="00533B40"/>
    <w:rsid w:val="00533CB3"/>
    <w:rsid w:val="00533D13"/>
    <w:rsid w:val="00535BE3"/>
    <w:rsid w:val="00535DBF"/>
    <w:rsid w:val="005365D2"/>
    <w:rsid w:val="00536AAA"/>
    <w:rsid w:val="0053771C"/>
    <w:rsid w:val="00537C44"/>
    <w:rsid w:val="00540785"/>
    <w:rsid w:val="00541657"/>
    <w:rsid w:val="005427F3"/>
    <w:rsid w:val="00547F14"/>
    <w:rsid w:val="0055095E"/>
    <w:rsid w:val="00551092"/>
    <w:rsid w:val="00554262"/>
    <w:rsid w:val="005542E9"/>
    <w:rsid w:val="005547CB"/>
    <w:rsid w:val="00555FD4"/>
    <w:rsid w:val="00557DD3"/>
    <w:rsid w:val="005603D0"/>
    <w:rsid w:val="00561149"/>
    <w:rsid w:val="00561FB8"/>
    <w:rsid w:val="005631DD"/>
    <w:rsid w:val="00565329"/>
    <w:rsid w:val="005654B0"/>
    <w:rsid w:val="005658B3"/>
    <w:rsid w:val="005677E9"/>
    <w:rsid w:val="00567C42"/>
    <w:rsid w:val="00570D5B"/>
    <w:rsid w:val="005714CB"/>
    <w:rsid w:val="0057186D"/>
    <w:rsid w:val="00573E9A"/>
    <w:rsid w:val="00573EAB"/>
    <w:rsid w:val="0057566F"/>
    <w:rsid w:val="005767BB"/>
    <w:rsid w:val="00577962"/>
    <w:rsid w:val="00577F3F"/>
    <w:rsid w:val="005804F8"/>
    <w:rsid w:val="00580762"/>
    <w:rsid w:val="00581BBF"/>
    <w:rsid w:val="00581FD7"/>
    <w:rsid w:val="005872C7"/>
    <w:rsid w:val="00587435"/>
    <w:rsid w:val="0059117D"/>
    <w:rsid w:val="005913BD"/>
    <w:rsid w:val="00592E13"/>
    <w:rsid w:val="00594B97"/>
    <w:rsid w:val="00594CB1"/>
    <w:rsid w:val="00596097"/>
    <w:rsid w:val="005A01B5"/>
    <w:rsid w:val="005A0C62"/>
    <w:rsid w:val="005A2186"/>
    <w:rsid w:val="005A2971"/>
    <w:rsid w:val="005A3198"/>
    <w:rsid w:val="005A43B4"/>
    <w:rsid w:val="005A44EE"/>
    <w:rsid w:val="005A5D91"/>
    <w:rsid w:val="005A738F"/>
    <w:rsid w:val="005A7839"/>
    <w:rsid w:val="005B0690"/>
    <w:rsid w:val="005B0E2B"/>
    <w:rsid w:val="005B125D"/>
    <w:rsid w:val="005B1F16"/>
    <w:rsid w:val="005B3119"/>
    <w:rsid w:val="005B3156"/>
    <w:rsid w:val="005B5D25"/>
    <w:rsid w:val="005B698B"/>
    <w:rsid w:val="005C0294"/>
    <w:rsid w:val="005C066A"/>
    <w:rsid w:val="005C083C"/>
    <w:rsid w:val="005C0CD2"/>
    <w:rsid w:val="005C4B7B"/>
    <w:rsid w:val="005C50FE"/>
    <w:rsid w:val="005C5B71"/>
    <w:rsid w:val="005C6365"/>
    <w:rsid w:val="005C6385"/>
    <w:rsid w:val="005D0D2F"/>
    <w:rsid w:val="005D1DC9"/>
    <w:rsid w:val="005D2658"/>
    <w:rsid w:val="005D2964"/>
    <w:rsid w:val="005D439A"/>
    <w:rsid w:val="005D53AB"/>
    <w:rsid w:val="005D74D0"/>
    <w:rsid w:val="005D783D"/>
    <w:rsid w:val="005E0BA4"/>
    <w:rsid w:val="005E101F"/>
    <w:rsid w:val="005E1F1F"/>
    <w:rsid w:val="005E25CB"/>
    <w:rsid w:val="005E33F1"/>
    <w:rsid w:val="005E59BD"/>
    <w:rsid w:val="005E760A"/>
    <w:rsid w:val="005E7830"/>
    <w:rsid w:val="005F06F6"/>
    <w:rsid w:val="005F11E8"/>
    <w:rsid w:val="005F1BC5"/>
    <w:rsid w:val="005F21A0"/>
    <w:rsid w:val="005F31BC"/>
    <w:rsid w:val="005F4C11"/>
    <w:rsid w:val="005F4C90"/>
    <w:rsid w:val="005F6030"/>
    <w:rsid w:val="005F60C2"/>
    <w:rsid w:val="005F63D5"/>
    <w:rsid w:val="005F7294"/>
    <w:rsid w:val="005F7372"/>
    <w:rsid w:val="005F7F69"/>
    <w:rsid w:val="00600B5F"/>
    <w:rsid w:val="00602B4F"/>
    <w:rsid w:val="006031AE"/>
    <w:rsid w:val="00605520"/>
    <w:rsid w:val="00607C3F"/>
    <w:rsid w:val="00614011"/>
    <w:rsid w:val="00614263"/>
    <w:rsid w:val="00614B1D"/>
    <w:rsid w:val="00616F46"/>
    <w:rsid w:val="0061721E"/>
    <w:rsid w:val="00620793"/>
    <w:rsid w:val="0062230B"/>
    <w:rsid w:val="006230F2"/>
    <w:rsid w:val="00623AD4"/>
    <w:rsid w:val="0062447F"/>
    <w:rsid w:val="006248EB"/>
    <w:rsid w:val="00625770"/>
    <w:rsid w:val="00625B30"/>
    <w:rsid w:val="00625B9B"/>
    <w:rsid w:val="00626498"/>
    <w:rsid w:val="00626F9B"/>
    <w:rsid w:val="0062753E"/>
    <w:rsid w:val="00627B0D"/>
    <w:rsid w:val="00630921"/>
    <w:rsid w:val="00632B40"/>
    <w:rsid w:val="00632FD0"/>
    <w:rsid w:val="00633568"/>
    <w:rsid w:val="006340EE"/>
    <w:rsid w:val="00634253"/>
    <w:rsid w:val="00634BC8"/>
    <w:rsid w:val="0063564C"/>
    <w:rsid w:val="00636470"/>
    <w:rsid w:val="00636574"/>
    <w:rsid w:val="00636C34"/>
    <w:rsid w:val="00636F80"/>
    <w:rsid w:val="0064187F"/>
    <w:rsid w:val="00642380"/>
    <w:rsid w:val="00643B89"/>
    <w:rsid w:val="00644920"/>
    <w:rsid w:val="006453BD"/>
    <w:rsid w:val="00646B50"/>
    <w:rsid w:val="0064757C"/>
    <w:rsid w:val="006477BA"/>
    <w:rsid w:val="0065055B"/>
    <w:rsid w:val="00651350"/>
    <w:rsid w:val="00652580"/>
    <w:rsid w:val="00654CFC"/>
    <w:rsid w:val="00655AF9"/>
    <w:rsid w:val="00655C92"/>
    <w:rsid w:val="0065603E"/>
    <w:rsid w:val="006564C0"/>
    <w:rsid w:val="006571AF"/>
    <w:rsid w:val="00660551"/>
    <w:rsid w:val="00661488"/>
    <w:rsid w:val="00662074"/>
    <w:rsid w:val="00663AAD"/>
    <w:rsid w:val="00664F4F"/>
    <w:rsid w:val="00665C97"/>
    <w:rsid w:val="006671F4"/>
    <w:rsid w:val="00670222"/>
    <w:rsid w:val="006710FA"/>
    <w:rsid w:val="006711A1"/>
    <w:rsid w:val="00671D1B"/>
    <w:rsid w:val="0067225C"/>
    <w:rsid w:val="00675259"/>
    <w:rsid w:val="00677A78"/>
    <w:rsid w:val="006803E8"/>
    <w:rsid w:val="00680933"/>
    <w:rsid w:val="006833AD"/>
    <w:rsid w:val="00683C63"/>
    <w:rsid w:val="00684423"/>
    <w:rsid w:val="00684DE0"/>
    <w:rsid w:val="00684E6E"/>
    <w:rsid w:val="0068506D"/>
    <w:rsid w:val="00687F00"/>
    <w:rsid w:val="00690349"/>
    <w:rsid w:val="00691A06"/>
    <w:rsid w:val="00691A32"/>
    <w:rsid w:val="00691DF6"/>
    <w:rsid w:val="00692568"/>
    <w:rsid w:val="00693795"/>
    <w:rsid w:val="00695D98"/>
    <w:rsid w:val="00697A0D"/>
    <w:rsid w:val="006A0C9D"/>
    <w:rsid w:val="006A1A69"/>
    <w:rsid w:val="006A1E75"/>
    <w:rsid w:val="006A2F35"/>
    <w:rsid w:val="006A37D3"/>
    <w:rsid w:val="006A500C"/>
    <w:rsid w:val="006A5100"/>
    <w:rsid w:val="006A5724"/>
    <w:rsid w:val="006A5942"/>
    <w:rsid w:val="006A5995"/>
    <w:rsid w:val="006A6F30"/>
    <w:rsid w:val="006A76FB"/>
    <w:rsid w:val="006B0DA4"/>
    <w:rsid w:val="006B1293"/>
    <w:rsid w:val="006B22B3"/>
    <w:rsid w:val="006B34F8"/>
    <w:rsid w:val="006B3B21"/>
    <w:rsid w:val="006B4457"/>
    <w:rsid w:val="006B4AD2"/>
    <w:rsid w:val="006B4BEB"/>
    <w:rsid w:val="006B5764"/>
    <w:rsid w:val="006B6579"/>
    <w:rsid w:val="006B6854"/>
    <w:rsid w:val="006C1841"/>
    <w:rsid w:val="006C19C4"/>
    <w:rsid w:val="006C1C79"/>
    <w:rsid w:val="006C266E"/>
    <w:rsid w:val="006C5918"/>
    <w:rsid w:val="006C7B12"/>
    <w:rsid w:val="006D002D"/>
    <w:rsid w:val="006D09C4"/>
    <w:rsid w:val="006D10F5"/>
    <w:rsid w:val="006D2301"/>
    <w:rsid w:val="006D2912"/>
    <w:rsid w:val="006D298B"/>
    <w:rsid w:val="006D37A0"/>
    <w:rsid w:val="006D3B9A"/>
    <w:rsid w:val="006D42E7"/>
    <w:rsid w:val="006D478B"/>
    <w:rsid w:val="006D4FFA"/>
    <w:rsid w:val="006D5AF4"/>
    <w:rsid w:val="006D7785"/>
    <w:rsid w:val="006E0A0D"/>
    <w:rsid w:val="006E3807"/>
    <w:rsid w:val="006E47AD"/>
    <w:rsid w:val="006E5A40"/>
    <w:rsid w:val="006E5CE6"/>
    <w:rsid w:val="006E5E4F"/>
    <w:rsid w:val="006E73AC"/>
    <w:rsid w:val="006E7A82"/>
    <w:rsid w:val="006E7CAA"/>
    <w:rsid w:val="006F0C5F"/>
    <w:rsid w:val="006F0EDE"/>
    <w:rsid w:val="006F0FA5"/>
    <w:rsid w:val="006F2AE0"/>
    <w:rsid w:val="006F3881"/>
    <w:rsid w:val="006F3885"/>
    <w:rsid w:val="006F3CDC"/>
    <w:rsid w:val="006F4338"/>
    <w:rsid w:val="006F448C"/>
    <w:rsid w:val="006F5A4E"/>
    <w:rsid w:val="006F618B"/>
    <w:rsid w:val="006F6B5F"/>
    <w:rsid w:val="006F7AB3"/>
    <w:rsid w:val="00703E8F"/>
    <w:rsid w:val="00704299"/>
    <w:rsid w:val="00705694"/>
    <w:rsid w:val="0070609E"/>
    <w:rsid w:val="00706C48"/>
    <w:rsid w:val="00707CB7"/>
    <w:rsid w:val="00711818"/>
    <w:rsid w:val="00711F9F"/>
    <w:rsid w:val="007125CE"/>
    <w:rsid w:val="007128A0"/>
    <w:rsid w:val="00713533"/>
    <w:rsid w:val="00713613"/>
    <w:rsid w:val="00713998"/>
    <w:rsid w:val="00714E8D"/>
    <w:rsid w:val="007154A2"/>
    <w:rsid w:val="0071551E"/>
    <w:rsid w:val="007156D3"/>
    <w:rsid w:val="00716089"/>
    <w:rsid w:val="00716252"/>
    <w:rsid w:val="00716EBB"/>
    <w:rsid w:val="00717653"/>
    <w:rsid w:val="00717A4B"/>
    <w:rsid w:val="00717CD9"/>
    <w:rsid w:val="00720631"/>
    <w:rsid w:val="00720647"/>
    <w:rsid w:val="00720AB3"/>
    <w:rsid w:val="00720BE2"/>
    <w:rsid w:val="00720F45"/>
    <w:rsid w:val="00722190"/>
    <w:rsid w:val="0072263F"/>
    <w:rsid w:val="007245EC"/>
    <w:rsid w:val="00724D34"/>
    <w:rsid w:val="00725292"/>
    <w:rsid w:val="007255EF"/>
    <w:rsid w:val="00726469"/>
    <w:rsid w:val="007267C4"/>
    <w:rsid w:val="0073119C"/>
    <w:rsid w:val="007311AA"/>
    <w:rsid w:val="00731E11"/>
    <w:rsid w:val="00731E50"/>
    <w:rsid w:val="0073326E"/>
    <w:rsid w:val="00734267"/>
    <w:rsid w:val="007361C3"/>
    <w:rsid w:val="00740376"/>
    <w:rsid w:val="00740D7A"/>
    <w:rsid w:val="00741C38"/>
    <w:rsid w:val="00742344"/>
    <w:rsid w:val="00742495"/>
    <w:rsid w:val="00742BD8"/>
    <w:rsid w:val="00744F97"/>
    <w:rsid w:val="0074583B"/>
    <w:rsid w:val="00747293"/>
    <w:rsid w:val="00750D14"/>
    <w:rsid w:val="0075539D"/>
    <w:rsid w:val="0075549B"/>
    <w:rsid w:val="0075620C"/>
    <w:rsid w:val="0075670B"/>
    <w:rsid w:val="007614C8"/>
    <w:rsid w:val="0076229A"/>
    <w:rsid w:val="00765C3B"/>
    <w:rsid w:val="00765F23"/>
    <w:rsid w:val="00770DED"/>
    <w:rsid w:val="00770E0F"/>
    <w:rsid w:val="00773ED6"/>
    <w:rsid w:val="00773F77"/>
    <w:rsid w:val="00775617"/>
    <w:rsid w:val="00775C2D"/>
    <w:rsid w:val="00775DE0"/>
    <w:rsid w:val="00776296"/>
    <w:rsid w:val="00777374"/>
    <w:rsid w:val="00780175"/>
    <w:rsid w:val="0078230C"/>
    <w:rsid w:val="007824FC"/>
    <w:rsid w:val="0078350E"/>
    <w:rsid w:val="00783749"/>
    <w:rsid w:val="00783754"/>
    <w:rsid w:val="00784F66"/>
    <w:rsid w:val="007853BF"/>
    <w:rsid w:val="00785B5D"/>
    <w:rsid w:val="00785F94"/>
    <w:rsid w:val="00787A3C"/>
    <w:rsid w:val="0079151B"/>
    <w:rsid w:val="00791A30"/>
    <w:rsid w:val="00793529"/>
    <w:rsid w:val="00793B24"/>
    <w:rsid w:val="0079585B"/>
    <w:rsid w:val="00795B61"/>
    <w:rsid w:val="00796240"/>
    <w:rsid w:val="00796936"/>
    <w:rsid w:val="007A17FD"/>
    <w:rsid w:val="007A1880"/>
    <w:rsid w:val="007A1A54"/>
    <w:rsid w:val="007A5BF0"/>
    <w:rsid w:val="007A5DE1"/>
    <w:rsid w:val="007A72D8"/>
    <w:rsid w:val="007A7654"/>
    <w:rsid w:val="007B08B4"/>
    <w:rsid w:val="007B2158"/>
    <w:rsid w:val="007B22A4"/>
    <w:rsid w:val="007B2D67"/>
    <w:rsid w:val="007B3D30"/>
    <w:rsid w:val="007B57C9"/>
    <w:rsid w:val="007B57D8"/>
    <w:rsid w:val="007B5CD1"/>
    <w:rsid w:val="007B5EEF"/>
    <w:rsid w:val="007C0294"/>
    <w:rsid w:val="007C1095"/>
    <w:rsid w:val="007C11E9"/>
    <w:rsid w:val="007C13D3"/>
    <w:rsid w:val="007C22E4"/>
    <w:rsid w:val="007C2D87"/>
    <w:rsid w:val="007C4D88"/>
    <w:rsid w:val="007C552B"/>
    <w:rsid w:val="007D056E"/>
    <w:rsid w:val="007D0BCC"/>
    <w:rsid w:val="007D124A"/>
    <w:rsid w:val="007D1D99"/>
    <w:rsid w:val="007D2F3C"/>
    <w:rsid w:val="007D3819"/>
    <w:rsid w:val="007D42DD"/>
    <w:rsid w:val="007D5447"/>
    <w:rsid w:val="007D5581"/>
    <w:rsid w:val="007D5EBF"/>
    <w:rsid w:val="007D5F6B"/>
    <w:rsid w:val="007E05DF"/>
    <w:rsid w:val="007E06D9"/>
    <w:rsid w:val="007E2DD1"/>
    <w:rsid w:val="007E4CC4"/>
    <w:rsid w:val="007F0C97"/>
    <w:rsid w:val="007F20F0"/>
    <w:rsid w:val="007F27C1"/>
    <w:rsid w:val="007F3822"/>
    <w:rsid w:val="007F4302"/>
    <w:rsid w:val="007F5441"/>
    <w:rsid w:val="007F5507"/>
    <w:rsid w:val="007F7343"/>
    <w:rsid w:val="008001DB"/>
    <w:rsid w:val="00801BA6"/>
    <w:rsid w:val="00803D5C"/>
    <w:rsid w:val="008050D8"/>
    <w:rsid w:val="00805F83"/>
    <w:rsid w:val="00805FBA"/>
    <w:rsid w:val="00806439"/>
    <w:rsid w:val="00806A0E"/>
    <w:rsid w:val="008074C3"/>
    <w:rsid w:val="00807E6C"/>
    <w:rsid w:val="00810A17"/>
    <w:rsid w:val="0081126B"/>
    <w:rsid w:val="00812321"/>
    <w:rsid w:val="00812450"/>
    <w:rsid w:val="008160A6"/>
    <w:rsid w:val="0081679E"/>
    <w:rsid w:val="008203D3"/>
    <w:rsid w:val="00820C3C"/>
    <w:rsid w:val="00821329"/>
    <w:rsid w:val="008215B4"/>
    <w:rsid w:val="0082320A"/>
    <w:rsid w:val="00824992"/>
    <w:rsid w:val="00824AC8"/>
    <w:rsid w:val="008263D1"/>
    <w:rsid w:val="00826BDB"/>
    <w:rsid w:val="00827D82"/>
    <w:rsid w:val="0083013F"/>
    <w:rsid w:val="00830266"/>
    <w:rsid w:val="0083100F"/>
    <w:rsid w:val="00831032"/>
    <w:rsid w:val="00831FE5"/>
    <w:rsid w:val="008348A0"/>
    <w:rsid w:val="00834A2E"/>
    <w:rsid w:val="0083610B"/>
    <w:rsid w:val="008363FA"/>
    <w:rsid w:val="00841F72"/>
    <w:rsid w:val="0084425B"/>
    <w:rsid w:val="008447CA"/>
    <w:rsid w:val="00844B98"/>
    <w:rsid w:val="008452AA"/>
    <w:rsid w:val="008459E1"/>
    <w:rsid w:val="008467EA"/>
    <w:rsid w:val="00846DD0"/>
    <w:rsid w:val="008477BB"/>
    <w:rsid w:val="00852331"/>
    <w:rsid w:val="00852BCE"/>
    <w:rsid w:val="00852C84"/>
    <w:rsid w:val="00852E63"/>
    <w:rsid w:val="00853865"/>
    <w:rsid w:val="0085403B"/>
    <w:rsid w:val="00854E3B"/>
    <w:rsid w:val="00855782"/>
    <w:rsid w:val="00856650"/>
    <w:rsid w:val="00856737"/>
    <w:rsid w:val="00860F11"/>
    <w:rsid w:val="0086177C"/>
    <w:rsid w:val="00861DD2"/>
    <w:rsid w:val="00862EE0"/>
    <w:rsid w:val="008634FE"/>
    <w:rsid w:val="00864F0C"/>
    <w:rsid w:val="00865D4A"/>
    <w:rsid w:val="008668BC"/>
    <w:rsid w:val="0086728A"/>
    <w:rsid w:val="00867EC8"/>
    <w:rsid w:val="008703E9"/>
    <w:rsid w:val="00875AE6"/>
    <w:rsid w:val="0087680C"/>
    <w:rsid w:val="00876880"/>
    <w:rsid w:val="00876DA6"/>
    <w:rsid w:val="00877263"/>
    <w:rsid w:val="00880D0F"/>
    <w:rsid w:val="008823C0"/>
    <w:rsid w:val="008834CB"/>
    <w:rsid w:val="00884E5B"/>
    <w:rsid w:val="00890557"/>
    <w:rsid w:val="00891297"/>
    <w:rsid w:val="008917F0"/>
    <w:rsid w:val="0089182C"/>
    <w:rsid w:val="0089330E"/>
    <w:rsid w:val="00893DCF"/>
    <w:rsid w:val="008965A7"/>
    <w:rsid w:val="008A109C"/>
    <w:rsid w:val="008A1B40"/>
    <w:rsid w:val="008A20BC"/>
    <w:rsid w:val="008A27CB"/>
    <w:rsid w:val="008A32B3"/>
    <w:rsid w:val="008A37CB"/>
    <w:rsid w:val="008A39A5"/>
    <w:rsid w:val="008A4283"/>
    <w:rsid w:val="008A4CC1"/>
    <w:rsid w:val="008B1202"/>
    <w:rsid w:val="008B1374"/>
    <w:rsid w:val="008B2667"/>
    <w:rsid w:val="008B3B50"/>
    <w:rsid w:val="008B3BB1"/>
    <w:rsid w:val="008B486C"/>
    <w:rsid w:val="008B4B2E"/>
    <w:rsid w:val="008B547B"/>
    <w:rsid w:val="008B7C0E"/>
    <w:rsid w:val="008C1F06"/>
    <w:rsid w:val="008C421B"/>
    <w:rsid w:val="008D0739"/>
    <w:rsid w:val="008D154D"/>
    <w:rsid w:val="008D1566"/>
    <w:rsid w:val="008D5DE6"/>
    <w:rsid w:val="008D6644"/>
    <w:rsid w:val="008D7D5E"/>
    <w:rsid w:val="008D7FC6"/>
    <w:rsid w:val="008E03AF"/>
    <w:rsid w:val="008E0C7E"/>
    <w:rsid w:val="008E1B64"/>
    <w:rsid w:val="008E2704"/>
    <w:rsid w:val="008E29C1"/>
    <w:rsid w:val="008E67F1"/>
    <w:rsid w:val="008F065D"/>
    <w:rsid w:val="008F2A51"/>
    <w:rsid w:val="008F2B66"/>
    <w:rsid w:val="008F5434"/>
    <w:rsid w:val="008F72CC"/>
    <w:rsid w:val="0090165C"/>
    <w:rsid w:val="009018F0"/>
    <w:rsid w:val="00901C8F"/>
    <w:rsid w:val="009021F8"/>
    <w:rsid w:val="00902729"/>
    <w:rsid w:val="00903758"/>
    <w:rsid w:val="00903D4F"/>
    <w:rsid w:val="009056D2"/>
    <w:rsid w:val="00906407"/>
    <w:rsid w:val="009065E6"/>
    <w:rsid w:val="00906F3E"/>
    <w:rsid w:val="00911068"/>
    <w:rsid w:val="009125CD"/>
    <w:rsid w:val="00912DA5"/>
    <w:rsid w:val="00913223"/>
    <w:rsid w:val="00913F61"/>
    <w:rsid w:val="00913FB6"/>
    <w:rsid w:val="00914287"/>
    <w:rsid w:val="009158B4"/>
    <w:rsid w:val="00915B46"/>
    <w:rsid w:val="00917F11"/>
    <w:rsid w:val="00920272"/>
    <w:rsid w:val="00924621"/>
    <w:rsid w:val="00924CA6"/>
    <w:rsid w:val="00924E28"/>
    <w:rsid w:val="00924E6D"/>
    <w:rsid w:val="00926056"/>
    <w:rsid w:val="009268AE"/>
    <w:rsid w:val="0092779A"/>
    <w:rsid w:val="00927BFB"/>
    <w:rsid w:val="00927DDD"/>
    <w:rsid w:val="009307E9"/>
    <w:rsid w:val="0093180E"/>
    <w:rsid w:val="00932A82"/>
    <w:rsid w:val="00932D30"/>
    <w:rsid w:val="00934F19"/>
    <w:rsid w:val="009350DC"/>
    <w:rsid w:val="00935E18"/>
    <w:rsid w:val="009365BA"/>
    <w:rsid w:val="00937276"/>
    <w:rsid w:val="00940C09"/>
    <w:rsid w:val="00941D6D"/>
    <w:rsid w:val="00941DFF"/>
    <w:rsid w:val="00942702"/>
    <w:rsid w:val="0094376C"/>
    <w:rsid w:val="00943A40"/>
    <w:rsid w:val="00943B7E"/>
    <w:rsid w:val="0094517D"/>
    <w:rsid w:val="00945D59"/>
    <w:rsid w:val="00947FC6"/>
    <w:rsid w:val="00950D0D"/>
    <w:rsid w:val="0095148D"/>
    <w:rsid w:val="00951ACC"/>
    <w:rsid w:val="009521AF"/>
    <w:rsid w:val="00952512"/>
    <w:rsid w:val="009528E6"/>
    <w:rsid w:val="009536A3"/>
    <w:rsid w:val="00953866"/>
    <w:rsid w:val="00953E3F"/>
    <w:rsid w:val="00953EE6"/>
    <w:rsid w:val="009554A2"/>
    <w:rsid w:val="00957E16"/>
    <w:rsid w:val="0096073F"/>
    <w:rsid w:val="00960EB7"/>
    <w:rsid w:val="00962BDF"/>
    <w:rsid w:val="00963863"/>
    <w:rsid w:val="00963FF3"/>
    <w:rsid w:val="00965CA5"/>
    <w:rsid w:val="0096653F"/>
    <w:rsid w:val="009668ED"/>
    <w:rsid w:val="00966B58"/>
    <w:rsid w:val="00967639"/>
    <w:rsid w:val="00967F6B"/>
    <w:rsid w:val="00971004"/>
    <w:rsid w:val="0097233D"/>
    <w:rsid w:val="009729F0"/>
    <w:rsid w:val="00972F35"/>
    <w:rsid w:val="00973BA0"/>
    <w:rsid w:val="00973DDF"/>
    <w:rsid w:val="0097458D"/>
    <w:rsid w:val="00974825"/>
    <w:rsid w:val="00975B48"/>
    <w:rsid w:val="00975E03"/>
    <w:rsid w:val="00976F0F"/>
    <w:rsid w:val="00977C4E"/>
    <w:rsid w:val="00980156"/>
    <w:rsid w:val="009804DD"/>
    <w:rsid w:val="0098108E"/>
    <w:rsid w:val="00984E6D"/>
    <w:rsid w:val="00985CE2"/>
    <w:rsid w:val="00987009"/>
    <w:rsid w:val="009913F4"/>
    <w:rsid w:val="00992B23"/>
    <w:rsid w:val="00996561"/>
    <w:rsid w:val="009965E7"/>
    <w:rsid w:val="00997A2B"/>
    <w:rsid w:val="009A1ABC"/>
    <w:rsid w:val="009A1AE2"/>
    <w:rsid w:val="009A2039"/>
    <w:rsid w:val="009A2791"/>
    <w:rsid w:val="009A2A63"/>
    <w:rsid w:val="009A2C3D"/>
    <w:rsid w:val="009A3BD0"/>
    <w:rsid w:val="009A4828"/>
    <w:rsid w:val="009A53C6"/>
    <w:rsid w:val="009A7C96"/>
    <w:rsid w:val="009B07F4"/>
    <w:rsid w:val="009B0AF2"/>
    <w:rsid w:val="009B1150"/>
    <w:rsid w:val="009B264E"/>
    <w:rsid w:val="009B409C"/>
    <w:rsid w:val="009B4DEC"/>
    <w:rsid w:val="009B53AC"/>
    <w:rsid w:val="009B5898"/>
    <w:rsid w:val="009B5F22"/>
    <w:rsid w:val="009B6BB9"/>
    <w:rsid w:val="009C06E0"/>
    <w:rsid w:val="009C0E9A"/>
    <w:rsid w:val="009C117C"/>
    <w:rsid w:val="009C21D4"/>
    <w:rsid w:val="009C2FDB"/>
    <w:rsid w:val="009C4535"/>
    <w:rsid w:val="009C68B2"/>
    <w:rsid w:val="009C6908"/>
    <w:rsid w:val="009C7506"/>
    <w:rsid w:val="009D0612"/>
    <w:rsid w:val="009D1318"/>
    <w:rsid w:val="009D19AA"/>
    <w:rsid w:val="009D4E32"/>
    <w:rsid w:val="009D5FBB"/>
    <w:rsid w:val="009D7704"/>
    <w:rsid w:val="009E0974"/>
    <w:rsid w:val="009E10C3"/>
    <w:rsid w:val="009E14D1"/>
    <w:rsid w:val="009E1934"/>
    <w:rsid w:val="009E1EF3"/>
    <w:rsid w:val="009E2B82"/>
    <w:rsid w:val="009E4BB7"/>
    <w:rsid w:val="009E55F1"/>
    <w:rsid w:val="009E79EC"/>
    <w:rsid w:val="009E7DE9"/>
    <w:rsid w:val="009F381E"/>
    <w:rsid w:val="009F3F85"/>
    <w:rsid w:val="009F4284"/>
    <w:rsid w:val="009F4B9E"/>
    <w:rsid w:val="009F4D94"/>
    <w:rsid w:val="009F4DA9"/>
    <w:rsid w:val="009F4E17"/>
    <w:rsid w:val="009F55B4"/>
    <w:rsid w:val="009F59FB"/>
    <w:rsid w:val="00A01643"/>
    <w:rsid w:val="00A01B64"/>
    <w:rsid w:val="00A0201F"/>
    <w:rsid w:val="00A0203D"/>
    <w:rsid w:val="00A0342B"/>
    <w:rsid w:val="00A04828"/>
    <w:rsid w:val="00A058DC"/>
    <w:rsid w:val="00A061C4"/>
    <w:rsid w:val="00A06F9C"/>
    <w:rsid w:val="00A071AC"/>
    <w:rsid w:val="00A07545"/>
    <w:rsid w:val="00A10CC3"/>
    <w:rsid w:val="00A110A0"/>
    <w:rsid w:val="00A11882"/>
    <w:rsid w:val="00A12544"/>
    <w:rsid w:val="00A132B0"/>
    <w:rsid w:val="00A134DF"/>
    <w:rsid w:val="00A13FEE"/>
    <w:rsid w:val="00A14B52"/>
    <w:rsid w:val="00A16372"/>
    <w:rsid w:val="00A168DB"/>
    <w:rsid w:val="00A174AC"/>
    <w:rsid w:val="00A17C8C"/>
    <w:rsid w:val="00A21B7F"/>
    <w:rsid w:val="00A265D8"/>
    <w:rsid w:val="00A308A8"/>
    <w:rsid w:val="00A3209B"/>
    <w:rsid w:val="00A34DD0"/>
    <w:rsid w:val="00A36007"/>
    <w:rsid w:val="00A3750C"/>
    <w:rsid w:val="00A417F9"/>
    <w:rsid w:val="00A431B4"/>
    <w:rsid w:val="00A44E22"/>
    <w:rsid w:val="00A44F3A"/>
    <w:rsid w:val="00A45900"/>
    <w:rsid w:val="00A4616D"/>
    <w:rsid w:val="00A465CD"/>
    <w:rsid w:val="00A46A29"/>
    <w:rsid w:val="00A46C0A"/>
    <w:rsid w:val="00A50FD1"/>
    <w:rsid w:val="00A51060"/>
    <w:rsid w:val="00A512B7"/>
    <w:rsid w:val="00A51F20"/>
    <w:rsid w:val="00A52617"/>
    <w:rsid w:val="00A52AC3"/>
    <w:rsid w:val="00A52C82"/>
    <w:rsid w:val="00A537A7"/>
    <w:rsid w:val="00A54169"/>
    <w:rsid w:val="00A55DD9"/>
    <w:rsid w:val="00A57478"/>
    <w:rsid w:val="00A60661"/>
    <w:rsid w:val="00A60B89"/>
    <w:rsid w:val="00A61EC7"/>
    <w:rsid w:val="00A6238C"/>
    <w:rsid w:val="00A6291F"/>
    <w:rsid w:val="00A62966"/>
    <w:rsid w:val="00A657E8"/>
    <w:rsid w:val="00A66FA3"/>
    <w:rsid w:val="00A6741F"/>
    <w:rsid w:val="00A67582"/>
    <w:rsid w:val="00A67640"/>
    <w:rsid w:val="00A67A6F"/>
    <w:rsid w:val="00A67D94"/>
    <w:rsid w:val="00A70A51"/>
    <w:rsid w:val="00A73867"/>
    <w:rsid w:val="00A7544A"/>
    <w:rsid w:val="00A75597"/>
    <w:rsid w:val="00A75DAB"/>
    <w:rsid w:val="00A77C17"/>
    <w:rsid w:val="00A82272"/>
    <w:rsid w:val="00A82455"/>
    <w:rsid w:val="00A82F34"/>
    <w:rsid w:val="00A83C67"/>
    <w:rsid w:val="00A84454"/>
    <w:rsid w:val="00A853D6"/>
    <w:rsid w:val="00A85BCE"/>
    <w:rsid w:val="00A86EC8"/>
    <w:rsid w:val="00A9046F"/>
    <w:rsid w:val="00A905BB"/>
    <w:rsid w:val="00A919FC"/>
    <w:rsid w:val="00A9748F"/>
    <w:rsid w:val="00AA079C"/>
    <w:rsid w:val="00AA0CF2"/>
    <w:rsid w:val="00AA4485"/>
    <w:rsid w:val="00AA4888"/>
    <w:rsid w:val="00AA5853"/>
    <w:rsid w:val="00AA69FE"/>
    <w:rsid w:val="00AA6A09"/>
    <w:rsid w:val="00AA7AD4"/>
    <w:rsid w:val="00AB0E87"/>
    <w:rsid w:val="00AB0FF6"/>
    <w:rsid w:val="00AB102A"/>
    <w:rsid w:val="00AB222F"/>
    <w:rsid w:val="00AB3871"/>
    <w:rsid w:val="00AB4D21"/>
    <w:rsid w:val="00AB59D1"/>
    <w:rsid w:val="00AB79FD"/>
    <w:rsid w:val="00AC135E"/>
    <w:rsid w:val="00AC2BB9"/>
    <w:rsid w:val="00AC43EB"/>
    <w:rsid w:val="00AC4B60"/>
    <w:rsid w:val="00AC4EAE"/>
    <w:rsid w:val="00AC57D9"/>
    <w:rsid w:val="00AC5863"/>
    <w:rsid w:val="00AC5F07"/>
    <w:rsid w:val="00AC62AD"/>
    <w:rsid w:val="00AC7FD3"/>
    <w:rsid w:val="00AD0286"/>
    <w:rsid w:val="00AD04C6"/>
    <w:rsid w:val="00AD386D"/>
    <w:rsid w:val="00AD3E72"/>
    <w:rsid w:val="00AD6880"/>
    <w:rsid w:val="00AD6D76"/>
    <w:rsid w:val="00AE0652"/>
    <w:rsid w:val="00AE2DE9"/>
    <w:rsid w:val="00AE3561"/>
    <w:rsid w:val="00AE5CB6"/>
    <w:rsid w:val="00AE5ECD"/>
    <w:rsid w:val="00AE608F"/>
    <w:rsid w:val="00AE66F9"/>
    <w:rsid w:val="00AF098E"/>
    <w:rsid w:val="00AF0A60"/>
    <w:rsid w:val="00AF1E2E"/>
    <w:rsid w:val="00AF2151"/>
    <w:rsid w:val="00AF366F"/>
    <w:rsid w:val="00AF4499"/>
    <w:rsid w:val="00AF4D5D"/>
    <w:rsid w:val="00AF51C5"/>
    <w:rsid w:val="00AF5FFB"/>
    <w:rsid w:val="00AF6780"/>
    <w:rsid w:val="00AF689C"/>
    <w:rsid w:val="00AF695A"/>
    <w:rsid w:val="00AF7995"/>
    <w:rsid w:val="00AF7A71"/>
    <w:rsid w:val="00B00B35"/>
    <w:rsid w:val="00B00D9C"/>
    <w:rsid w:val="00B017C7"/>
    <w:rsid w:val="00B0224E"/>
    <w:rsid w:val="00B02835"/>
    <w:rsid w:val="00B045A6"/>
    <w:rsid w:val="00B04A52"/>
    <w:rsid w:val="00B04EA2"/>
    <w:rsid w:val="00B0659C"/>
    <w:rsid w:val="00B11657"/>
    <w:rsid w:val="00B122AB"/>
    <w:rsid w:val="00B1340B"/>
    <w:rsid w:val="00B13759"/>
    <w:rsid w:val="00B13941"/>
    <w:rsid w:val="00B13BA7"/>
    <w:rsid w:val="00B15659"/>
    <w:rsid w:val="00B15E8F"/>
    <w:rsid w:val="00B16C3E"/>
    <w:rsid w:val="00B203AA"/>
    <w:rsid w:val="00B2090D"/>
    <w:rsid w:val="00B212CD"/>
    <w:rsid w:val="00B236F6"/>
    <w:rsid w:val="00B24A6F"/>
    <w:rsid w:val="00B26E1C"/>
    <w:rsid w:val="00B27F4C"/>
    <w:rsid w:val="00B301E6"/>
    <w:rsid w:val="00B30D23"/>
    <w:rsid w:val="00B32C0E"/>
    <w:rsid w:val="00B347BF"/>
    <w:rsid w:val="00B36009"/>
    <w:rsid w:val="00B36572"/>
    <w:rsid w:val="00B36679"/>
    <w:rsid w:val="00B37926"/>
    <w:rsid w:val="00B37D1D"/>
    <w:rsid w:val="00B40279"/>
    <w:rsid w:val="00B410DF"/>
    <w:rsid w:val="00B433CD"/>
    <w:rsid w:val="00B449AB"/>
    <w:rsid w:val="00B44D10"/>
    <w:rsid w:val="00B45449"/>
    <w:rsid w:val="00B45CBB"/>
    <w:rsid w:val="00B47F43"/>
    <w:rsid w:val="00B50CB3"/>
    <w:rsid w:val="00B5306C"/>
    <w:rsid w:val="00B54BCF"/>
    <w:rsid w:val="00B55A51"/>
    <w:rsid w:val="00B56533"/>
    <w:rsid w:val="00B578DC"/>
    <w:rsid w:val="00B57BC8"/>
    <w:rsid w:val="00B60A61"/>
    <w:rsid w:val="00B60BBD"/>
    <w:rsid w:val="00B614AF"/>
    <w:rsid w:val="00B62B83"/>
    <w:rsid w:val="00B63A09"/>
    <w:rsid w:val="00B6562B"/>
    <w:rsid w:val="00B66AF8"/>
    <w:rsid w:val="00B72470"/>
    <w:rsid w:val="00B72DC4"/>
    <w:rsid w:val="00B73295"/>
    <w:rsid w:val="00B73701"/>
    <w:rsid w:val="00B73F71"/>
    <w:rsid w:val="00B74F7F"/>
    <w:rsid w:val="00B760B3"/>
    <w:rsid w:val="00B77C29"/>
    <w:rsid w:val="00B77D34"/>
    <w:rsid w:val="00B80D11"/>
    <w:rsid w:val="00B8442D"/>
    <w:rsid w:val="00B84866"/>
    <w:rsid w:val="00B849A2"/>
    <w:rsid w:val="00B86187"/>
    <w:rsid w:val="00B87B02"/>
    <w:rsid w:val="00B87F02"/>
    <w:rsid w:val="00B9018C"/>
    <w:rsid w:val="00B92984"/>
    <w:rsid w:val="00B93126"/>
    <w:rsid w:val="00B933C2"/>
    <w:rsid w:val="00B93A90"/>
    <w:rsid w:val="00B9671D"/>
    <w:rsid w:val="00B96776"/>
    <w:rsid w:val="00B96C15"/>
    <w:rsid w:val="00B96CE7"/>
    <w:rsid w:val="00B96E57"/>
    <w:rsid w:val="00BA01D2"/>
    <w:rsid w:val="00BA063B"/>
    <w:rsid w:val="00BA1598"/>
    <w:rsid w:val="00BA2E6F"/>
    <w:rsid w:val="00BA3E10"/>
    <w:rsid w:val="00BA41A5"/>
    <w:rsid w:val="00BA4B11"/>
    <w:rsid w:val="00BA6080"/>
    <w:rsid w:val="00BA755B"/>
    <w:rsid w:val="00BB01B6"/>
    <w:rsid w:val="00BB1ABF"/>
    <w:rsid w:val="00BB1C5C"/>
    <w:rsid w:val="00BB2021"/>
    <w:rsid w:val="00BB2B80"/>
    <w:rsid w:val="00BB2FFC"/>
    <w:rsid w:val="00BB4010"/>
    <w:rsid w:val="00BB5310"/>
    <w:rsid w:val="00BB5E4C"/>
    <w:rsid w:val="00BB62B3"/>
    <w:rsid w:val="00BB6B95"/>
    <w:rsid w:val="00BB71B6"/>
    <w:rsid w:val="00BC0D44"/>
    <w:rsid w:val="00BC120D"/>
    <w:rsid w:val="00BC1358"/>
    <w:rsid w:val="00BC26F0"/>
    <w:rsid w:val="00BC48A7"/>
    <w:rsid w:val="00BC4E4B"/>
    <w:rsid w:val="00BC5916"/>
    <w:rsid w:val="00BC729F"/>
    <w:rsid w:val="00BC7E0F"/>
    <w:rsid w:val="00BD000D"/>
    <w:rsid w:val="00BD0B8A"/>
    <w:rsid w:val="00BD1DC5"/>
    <w:rsid w:val="00BD1E5D"/>
    <w:rsid w:val="00BD1F15"/>
    <w:rsid w:val="00BD481E"/>
    <w:rsid w:val="00BD5B9E"/>
    <w:rsid w:val="00BD6ECA"/>
    <w:rsid w:val="00BD702A"/>
    <w:rsid w:val="00BD7A7C"/>
    <w:rsid w:val="00BD7FB9"/>
    <w:rsid w:val="00BE0817"/>
    <w:rsid w:val="00BE0AFD"/>
    <w:rsid w:val="00BE112F"/>
    <w:rsid w:val="00BE3E40"/>
    <w:rsid w:val="00BE41BB"/>
    <w:rsid w:val="00BE42D8"/>
    <w:rsid w:val="00BE4849"/>
    <w:rsid w:val="00BE5A53"/>
    <w:rsid w:val="00BE6180"/>
    <w:rsid w:val="00BE6736"/>
    <w:rsid w:val="00BE6A7C"/>
    <w:rsid w:val="00BE6C90"/>
    <w:rsid w:val="00BE7363"/>
    <w:rsid w:val="00BE74C7"/>
    <w:rsid w:val="00BE750B"/>
    <w:rsid w:val="00BF1268"/>
    <w:rsid w:val="00BF1337"/>
    <w:rsid w:val="00BF1439"/>
    <w:rsid w:val="00BF19A0"/>
    <w:rsid w:val="00BF1ECC"/>
    <w:rsid w:val="00BF24A7"/>
    <w:rsid w:val="00BF28DE"/>
    <w:rsid w:val="00BF2A7F"/>
    <w:rsid w:val="00BF3479"/>
    <w:rsid w:val="00BF420F"/>
    <w:rsid w:val="00BF453F"/>
    <w:rsid w:val="00BF4D29"/>
    <w:rsid w:val="00BF51F1"/>
    <w:rsid w:val="00BF52D9"/>
    <w:rsid w:val="00BF5F25"/>
    <w:rsid w:val="00BF66A3"/>
    <w:rsid w:val="00BF691A"/>
    <w:rsid w:val="00BF71F2"/>
    <w:rsid w:val="00BF7FB2"/>
    <w:rsid w:val="00C00155"/>
    <w:rsid w:val="00C00F7D"/>
    <w:rsid w:val="00C03C0F"/>
    <w:rsid w:val="00C043EF"/>
    <w:rsid w:val="00C06214"/>
    <w:rsid w:val="00C079CC"/>
    <w:rsid w:val="00C10588"/>
    <w:rsid w:val="00C119C1"/>
    <w:rsid w:val="00C123AD"/>
    <w:rsid w:val="00C1271D"/>
    <w:rsid w:val="00C1567B"/>
    <w:rsid w:val="00C17094"/>
    <w:rsid w:val="00C17B79"/>
    <w:rsid w:val="00C200BA"/>
    <w:rsid w:val="00C20FDF"/>
    <w:rsid w:val="00C21499"/>
    <w:rsid w:val="00C23402"/>
    <w:rsid w:val="00C249BD"/>
    <w:rsid w:val="00C24DD7"/>
    <w:rsid w:val="00C24DE5"/>
    <w:rsid w:val="00C255DD"/>
    <w:rsid w:val="00C257EA"/>
    <w:rsid w:val="00C25CE7"/>
    <w:rsid w:val="00C268BA"/>
    <w:rsid w:val="00C26EEF"/>
    <w:rsid w:val="00C30C0E"/>
    <w:rsid w:val="00C31747"/>
    <w:rsid w:val="00C31B98"/>
    <w:rsid w:val="00C333C6"/>
    <w:rsid w:val="00C34CCA"/>
    <w:rsid w:val="00C363F2"/>
    <w:rsid w:val="00C37479"/>
    <w:rsid w:val="00C378A7"/>
    <w:rsid w:val="00C412BE"/>
    <w:rsid w:val="00C4429A"/>
    <w:rsid w:val="00C45CCE"/>
    <w:rsid w:val="00C4651F"/>
    <w:rsid w:val="00C46B0B"/>
    <w:rsid w:val="00C479A4"/>
    <w:rsid w:val="00C509F9"/>
    <w:rsid w:val="00C50F72"/>
    <w:rsid w:val="00C523B2"/>
    <w:rsid w:val="00C52B14"/>
    <w:rsid w:val="00C532B6"/>
    <w:rsid w:val="00C53AB6"/>
    <w:rsid w:val="00C53CEB"/>
    <w:rsid w:val="00C54E15"/>
    <w:rsid w:val="00C55457"/>
    <w:rsid w:val="00C556EF"/>
    <w:rsid w:val="00C55AF1"/>
    <w:rsid w:val="00C561B7"/>
    <w:rsid w:val="00C56708"/>
    <w:rsid w:val="00C57BD0"/>
    <w:rsid w:val="00C62632"/>
    <w:rsid w:val="00C62817"/>
    <w:rsid w:val="00C630C4"/>
    <w:rsid w:val="00C6397D"/>
    <w:rsid w:val="00C653DD"/>
    <w:rsid w:val="00C71D5C"/>
    <w:rsid w:val="00C720D3"/>
    <w:rsid w:val="00C74BE1"/>
    <w:rsid w:val="00C7670A"/>
    <w:rsid w:val="00C77364"/>
    <w:rsid w:val="00C77964"/>
    <w:rsid w:val="00C809BC"/>
    <w:rsid w:val="00C82C5C"/>
    <w:rsid w:val="00C86342"/>
    <w:rsid w:val="00C91671"/>
    <w:rsid w:val="00C91BD2"/>
    <w:rsid w:val="00C9254C"/>
    <w:rsid w:val="00C9296E"/>
    <w:rsid w:val="00C9324C"/>
    <w:rsid w:val="00C96054"/>
    <w:rsid w:val="00C96474"/>
    <w:rsid w:val="00C9682C"/>
    <w:rsid w:val="00C97373"/>
    <w:rsid w:val="00CA06F5"/>
    <w:rsid w:val="00CA0808"/>
    <w:rsid w:val="00CA17F4"/>
    <w:rsid w:val="00CA4DD9"/>
    <w:rsid w:val="00CA5B50"/>
    <w:rsid w:val="00CA65D5"/>
    <w:rsid w:val="00CA6763"/>
    <w:rsid w:val="00CA6E29"/>
    <w:rsid w:val="00CA7289"/>
    <w:rsid w:val="00CA7707"/>
    <w:rsid w:val="00CA7D4B"/>
    <w:rsid w:val="00CB0168"/>
    <w:rsid w:val="00CB01B6"/>
    <w:rsid w:val="00CB0723"/>
    <w:rsid w:val="00CB0AA6"/>
    <w:rsid w:val="00CB0F78"/>
    <w:rsid w:val="00CB34E7"/>
    <w:rsid w:val="00CB358D"/>
    <w:rsid w:val="00CB3B94"/>
    <w:rsid w:val="00CB3C06"/>
    <w:rsid w:val="00CB47D0"/>
    <w:rsid w:val="00CC26C0"/>
    <w:rsid w:val="00CC3229"/>
    <w:rsid w:val="00CC326D"/>
    <w:rsid w:val="00CC3D8D"/>
    <w:rsid w:val="00CC51F5"/>
    <w:rsid w:val="00CC69BF"/>
    <w:rsid w:val="00CD0E8E"/>
    <w:rsid w:val="00CD10D0"/>
    <w:rsid w:val="00CD1153"/>
    <w:rsid w:val="00CD32B5"/>
    <w:rsid w:val="00CD4FB7"/>
    <w:rsid w:val="00CD58E7"/>
    <w:rsid w:val="00CE0028"/>
    <w:rsid w:val="00CE07A9"/>
    <w:rsid w:val="00CE0D62"/>
    <w:rsid w:val="00CE146A"/>
    <w:rsid w:val="00CE2115"/>
    <w:rsid w:val="00CE2873"/>
    <w:rsid w:val="00CE339A"/>
    <w:rsid w:val="00CE3C52"/>
    <w:rsid w:val="00CE4235"/>
    <w:rsid w:val="00CE4E5F"/>
    <w:rsid w:val="00CE5570"/>
    <w:rsid w:val="00CE7460"/>
    <w:rsid w:val="00CE7C2B"/>
    <w:rsid w:val="00CF0E53"/>
    <w:rsid w:val="00CF2087"/>
    <w:rsid w:val="00CF58F2"/>
    <w:rsid w:val="00CF66EC"/>
    <w:rsid w:val="00CF79AE"/>
    <w:rsid w:val="00D0017D"/>
    <w:rsid w:val="00D03B4D"/>
    <w:rsid w:val="00D03BA2"/>
    <w:rsid w:val="00D03D26"/>
    <w:rsid w:val="00D04793"/>
    <w:rsid w:val="00D05069"/>
    <w:rsid w:val="00D07355"/>
    <w:rsid w:val="00D102E8"/>
    <w:rsid w:val="00D10A1A"/>
    <w:rsid w:val="00D10B06"/>
    <w:rsid w:val="00D10DAA"/>
    <w:rsid w:val="00D11224"/>
    <w:rsid w:val="00D1301D"/>
    <w:rsid w:val="00D138F2"/>
    <w:rsid w:val="00D14340"/>
    <w:rsid w:val="00D14649"/>
    <w:rsid w:val="00D1523F"/>
    <w:rsid w:val="00D16906"/>
    <w:rsid w:val="00D205D6"/>
    <w:rsid w:val="00D21710"/>
    <w:rsid w:val="00D22E8F"/>
    <w:rsid w:val="00D23F60"/>
    <w:rsid w:val="00D24A60"/>
    <w:rsid w:val="00D26D84"/>
    <w:rsid w:val="00D30C76"/>
    <w:rsid w:val="00D30F77"/>
    <w:rsid w:val="00D32186"/>
    <w:rsid w:val="00D32633"/>
    <w:rsid w:val="00D32D82"/>
    <w:rsid w:val="00D339B7"/>
    <w:rsid w:val="00D33F8F"/>
    <w:rsid w:val="00D34E21"/>
    <w:rsid w:val="00D367E9"/>
    <w:rsid w:val="00D37CD9"/>
    <w:rsid w:val="00D408BB"/>
    <w:rsid w:val="00D42530"/>
    <w:rsid w:val="00D42A0E"/>
    <w:rsid w:val="00D436C5"/>
    <w:rsid w:val="00D443E4"/>
    <w:rsid w:val="00D508BD"/>
    <w:rsid w:val="00D54A83"/>
    <w:rsid w:val="00D54CE3"/>
    <w:rsid w:val="00D54DDA"/>
    <w:rsid w:val="00D554A0"/>
    <w:rsid w:val="00D5555A"/>
    <w:rsid w:val="00D60BE7"/>
    <w:rsid w:val="00D61104"/>
    <w:rsid w:val="00D61685"/>
    <w:rsid w:val="00D619E8"/>
    <w:rsid w:val="00D61C1A"/>
    <w:rsid w:val="00D61D09"/>
    <w:rsid w:val="00D6252C"/>
    <w:rsid w:val="00D64D53"/>
    <w:rsid w:val="00D654E8"/>
    <w:rsid w:val="00D664C0"/>
    <w:rsid w:val="00D67055"/>
    <w:rsid w:val="00D67FB9"/>
    <w:rsid w:val="00D719A6"/>
    <w:rsid w:val="00D720CB"/>
    <w:rsid w:val="00D74107"/>
    <w:rsid w:val="00D75431"/>
    <w:rsid w:val="00D755F1"/>
    <w:rsid w:val="00D76989"/>
    <w:rsid w:val="00D76C2D"/>
    <w:rsid w:val="00D77CD9"/>
    <w:rsid w:val="00D81672"/>
    <w:rsid w:val="00D81E3A"/>
    <w:rsid w:val="00D82E96"/>
    <w:rsid w:val="00D83D6B"/>
    <w:rsid w:val="00D84AAC"/>
    <w:rsid w:val="00D86220"/>
    <w:rsid w:val="00D8680F"/>
    <w:rsid w:val="00D872C4"/>
    <w:rsid w:val="00D90342"/>
    <w:rsid w:val="00D90963"/>
    <w:rsid w:val="00D9444D"/>
    <w:rsid w:val="00D9475F"/>
    <w:rsid w:val="00D96226"/>
    <w:rsid w:val="00D964DB"/>
    <w:rsid w:val="00DA047B"/>
    <w:rsid w:val="00DA0905"/>
    <w:rsid w:val="00DA0BF9"/>
    <w:rsid w:val="00DA18BD"/>
    <w:rsid w:val="00DA228D"/>
    <w:rsid w:val="00DA29AC"/>
    <w:rsid w:val="00DA3356"/>
    <w:rsid w:val="00DA502A"/>
    <w:rsid w:val="00DA556A"/>
    <w:rsid w:val="00DA5A0C"/>
    <w:rsid w:val="00DA7956"/>
    <w:rsid w:val="00DB1A41"/>
    <w:rsid w:val="00DB1E2A"/>
    <w:rsid w:val="00DB2DAE"/>
    <w:rsid w:val="00DB30B8"/>
    <w:rsid w:val="00DB3388"/>
    <w:rsid w:val="00DB6D7D"/>
    <w:rsid w:val="00DB7517"/>
    <w:rsid w:val="00DC0159"/>
    <w:rsid w:val="00DC18CB"/>
    <w:rsid w:val="00DC21A8"/>
    <w:rsid w:val="00DC258F"/>
    <w:rsid w:val="00DC268F"/>
    <w:rsid w:val="00DC2AFE"/>
    <w:rsid w:val="00DD2852"/>
    <w:rsid w:val="00DD2927"/>
    <w:rsid w:val="00DD2EB8"/>
    <w:rsid w:val="00DD3066"/>
    <w:rsid w:val="00DD4AED"/>
    <w:rsid w:val="00DD4F93"/>
    <w:rsid w:val="00DE001D"/>
    <w:rsid w:val="00DE0A37"/>
    <w:rsid w:val="00DE1A8D"/>
    <w:rsid w:val="00DE43AA"/>
    <w:rsid w:val="00DE658F"/>
    <w:rsid w:val="00DE6CBA"/>
    <w:rsid w:val="00DE7291"/>
    <w:rsid w:val="00DF2EC1"/>
    <w:rsid w:val="00DF6CE4"/>
    <w:rsid w:val="00DF751C"/>
    <w:rsid w:val="00E00CDF"/>
    <w:rsid w:val="00E01F56"/>
    <w:rsid w:val="00E02852"/>
    <w:rsid w:val="00E02DBD"/>
    <w:rsid w:val="00E03DE7"/>
    <w:rsid w:val="00E04E11"/>
    <w:rsid w:val="00E05093"/>
    <w:rsid w:val="00E05307"/>
    <w:rsid w:val="00E05B1B"/>
    <w:rsid w:val="00E07E92"/>
    <w:rsid w:val="00E1050F"/>
    <w:rsid w:val="00E11469"/>
    <w:rsid w:val="00E11ED6"/>
    <w:rsid w:val="00E1386A"/>
    <w:rsid w:val="00E14CC6"/>
    <w:rsid w:val="00E1547D"/>
    <w:rsid w:val="00E173A5"/>
    <w:rsid w:val="00E20BCB"/>
    <w:rsid w:val="00E20C4E"/>
    <w:rsid w:val="00E219E4"/>
    <w:rsid w:val="00E2210E"/>
    <w:rsid w:val="00E223D8"/>
    <w:rsid w:val="00E2297A"/>
    <w:rsid w:val="00E229AC"/>
    <w:rsid w:val="00E23AFF"/>
    <w:rsid w:val="00E23D61"/>
    <w:rsid w:val="00E24CBB"/>
    <w:rsid w:val="00E31119"/>
    <w:rsid w:val="00E31C6A"/>
    <w:rsid w:val="00E31CE9"/>
    <w:rsid w:val="00E334C9"/>
    <w:rsid w:val="00E33D2A"/>
    <w:rsid w:val="00E34778"/>
    <w:rsid w:val="00E36A81"/>
    <w:rsid w:val="00E4033F"/>
    <w:rsid w:val="00E40563"/>
    <w:rsid w:val="00E42B77"/>
    <w:rsid w:val="00E4358B"/>
    <w:rsid w:val="00E43749"/>
    <w:rsid w:val="00E43863"/>
    <w:rsid w:val="00E43A2B"/>
    <w:rsid w:val="00E43FA6"/>
    <w:rsid w:val="00E4480D"/>
    <w:rsid w:val="00E457F5"/>
    <w:rsid w:val="00E4612E"/>
    <w:rsid w:val="00E462E4"/>
    <w:rsid w:val="00E465BD"/>
    <w:rsid w:val="00E46EA8"/>
    <w:rsid w:val="00E477C9"/>
    <w:rsid w:val="00E500B9"/>
    <w:rsid w:val="00E516EA"/>
    <w:rsid w:val="00E516FB"/>
    <w:rsid w:val="00E51C93"/>
    <w:rsid w:val="00E5255B"/>
    <w:rsid w:val="00E530C5"/>
    <w:rsid w:val="00E5310B"/>
    <w:rsid w:val="00E53497"/>
    <w:rsid w:val="00E551DE"/>
    <w:rsid w:val="00E552EA"/>
    <w:rsid w:val="00E56AF8"/>
    <w:rsid w:val="00E5769A"/>
    <w:rsid w:val="00E6253D"/>
    <w:rsid w:val="00E625DE"/>
    <w:rsid w:val="00E6314B"/>
    <w:rsid w:val="00E65055"/>
    <w:rsid w:val="00E656B3"/>
    <w:rsid w:val="00E70365"/>
    <w:rsid w:val="00E71119"/>
    <w:rsid w:val="00E711BC"/>
    <w:rsid w:val="00E71949"/>
    <w:rsid w:val="00E71BC2"/>
    <w:rsid w:val="00E7520D"/>
    <w:rsid w:val="00E7597B"/>
    <w:rsid w:val="00E76E96"/>
    <w:rsid w:val="00E800C7"/>
    <w:rsid w:val="00E80248"/>
    <w:rsid w:val="00E8247B"/>
    <w:rsid w:val="00E8287B"/>
    <w:rsid w:val="00E85DBC"/>
    <w:rsid w:val="00E87604"/>
    <w:rsid w:val="00E87DCF"/>
    <w:rsid w:val="00E90400"/>
    <w:rsid w:val="00E92AA9"/>
    <w:rsid w:val="00E93F2A"/>
    <w:rsid w:val="00E93F7E"/>
    <w:rsid w:val="00E94E04"/>
    <w:rsid w:val="00E9536F"/>
    <w:rsid w:val="00E95516"/>
    <w:rsid w:val="00E95A5A"/>
    <w:rsid w:val="00E9619E"/>
    <w:rsid w:val="00E963C7"/>
    <w:rsid w:val="00E96C0F"/>
    <w:rsid w:val="00EA14AE"/>
    <w:rsid w:val="00EA3596"/>
    <w:rsid w:val="00EA4E57"/>
    <w:rsid w:val="00EA5873"/>
    <w:rsid w:val="00EA6632"/>
    <w:rsid w:val="00EA7207"/>
    <w:rsid w:val="00EA758F"/>
    <w:rsid w:val="00EB0619"/>
    <w:rsid w:val="00EB2F60"/>
    <w:rsid w:val="00EB353B"/>
    <w:rsid w:val="00EB41B4"/>
    <w:rsid w:val="00EB513A"/>
    <w:rsid w:val="00EB5B94"/>
    <w:rsid w:val="00EB5F1B"/>
    <w:rsid w:val="00EC1962"/>
    <w:rsid w:val="00EC28A8"/>
    <w:rsid w:val="00EC2983"/>
    <w:rsid w:val="00EC455A"/>
    <w:rsid w:val="00EC51B5"/>
    <w:rsid w:val="00EC6CBD"/>
    <w:rsid w:val="00EC6CF0"/>
    <w:rsid w:val="00EC7A59"/>
    <w:rsid w:val="00ED3365"/>
    <w:rsid w:val="00ED498E"/>
    <w:rsid w:val="00ED601C"/>
    <w:rsid w:val="00ED7040"/>
    <w:rsid w:val="00ED7F5D"/>
    <w:rsid w:val="00EE10AA"/>
    <w:rsid w:val="00EE198E"/>
    <w:rsid w:val="00EE256E"/>
    <w:rsid w:val="00EE28DA"/>
    <w:rsid w:val="00EE305B"/>
    <w:rsid w:val="00EE3D6B"/>
    <w:rsid w:val="00EE444C"/>
    <w:rsid w:val="00EE50A8"/>
    <w:rsid w:val="00EE54C5"/>
    <w:rsid w:val="00EF2E26"/>
    <w:rsid w:val="00EF4A31"/>
    <w:rsid w:val="00EF5E99"/>
    <w:rsid w:val="00F006FC"/>
    <w:rsid w:val="00F00786"/>
    <w:rsid w:val="00F01D67"/>
    <w:rsid w:val="00F02598"/>
    <w:rsid w:val="00F02838"/>
    <w:rsid w:val="00F037D9"/>
    <w:rsid w:val="00F03F97"/>
    <w:rsid w:val="00F0416D"/>
    <w:rsid w:val="00F044A5"/>
    <w:rsid w:val="00F0471A"/>
    <w:rsid w:val="00F04901"/>
    <w:rsid w:val="00F052FD"/>
    <w:rsid w:val="00F05415"/>
    <w:rsid w:val="00F05B4A"/>
    <w:rsid w:val="00F073D4"/>
    <w:rsid w:val="00F12C17"/>
    <w:rsid w:val="00F12DC9"/>
    <w:rsid w:val="00F13FC5"/>
    <w:rsid w:val="00F14AAE"/>
    <w:rsid w:val="00F14C61"/>
    <w:rsid w:val="00F14C75"/>
    <w:rsid w:val="00F155D6"/>
    <w:rsid w:val="00F15903"/>
    <w:rsid w:val="00F1671A"/>
    <w:rsid w:val="00F17B1F"/>
    <w:rsid w:val="00F21196"/>
    <w:rsid w:val="00F216ED"/>
    <w:rsid w:val="00F218E4"/>
    <w:rsid w:val="00F21F8C"/>
    <w:rsid w:val="00F23791"/>
    <w:rsid w:val="00F24218"/>
    <w:rsid w:val="00F2490B"/>
    <w:rsid w:val="00F25255"/>
    <w:rsid w:val="00F256B2"/>
    <w:rsid w:val="00F25767"/>
    <w:rsid w:val="00F25B8A"/>
    <w:rsid w:val="00F25E3E"/>
    <w:rsid w:val="00F269B0"/>
    <w:rsid w:val="00F26AA1"/>
    <w:rsid w:val="00F317AE"/>
    <w:rsid w:val="00F31E56"/>
    <w:rsid w:val="00F32094"/>
    <w:rsid w:val="00F34A79"/>
    <w:rsid w:val="00F35881"/>
    <w:rsid w:val="00F358F5"/>
    <w:rsid w:val="00F366D6"/>
    <w:rsid w:val="00F368B8"/>
    <w:rsid w:val="00F3731D"/>
    <w:rsid w:val="00F40235"/>
    <w:rsid w:val="00F414DD"/>
    <w:rsid w:val="00F43028"/>
    <w:rsid w:val="00F4360D"/>
    <w:rsid w:val="00F441B8"/>
    <w:rsid w:val="00F44B30"/>
    <w:rsid w:val="00F4531A"/>
    <w:rsid w:val="00F45842"/>
    <w:rsid w:val="00F46474"/>
    <w:rsid w:val="00F47A6D"/>
    <w:rsid w:val="00F52092"/>
    <w:rsid w:val="00F52BF6"/>
    <w:rsid w:val="00F53AC9"/>
    <w:rsid w:val="00F54635"/>
    <w:rsid w:val="00F552B8"/>
    <w:rsid w:val="00F56497"/>
    <w:rsid w:val="00F56B0C"/>
    <w:rsid w:val="00F56CD6"/>
    <w:rsid w:val="00F57A4D"/>
    <w:rsid w:val="00F60A5D"/>
    <w:rsid w:val="00F6136F"/>
    <w:rsid w:val="00F61F1B"/>
    <w:rsid w:val="00F64638"/>
    <w:rsid w:val="00F66C3A"/>
    <w:rsid w:val="00F67968"/>
    <w:rsid w:val="00F72064"/>
    <w:rsid w:val="00F724E7"/>
    <w:rsid w:val="00F72822"/>
    <w:rsid w:val="00F72B64"/>
    <w:rsid w:val="00F739A9"/>
    <w:rsid w:val="00F74B5F"/>
    <w:rsid w:val="00F76483"/>
    <w:rsid w:val="00F76975"/>
    <w:rsid w:val="00F80AFF"/>
    <w:rsid w:val="00F812A2"/>
    <w:rsid w:val="00F813C8"/>
    <w:rsid w:val="00F823CC"/>
    <w:rsid w:val="00F8295E"/>
    <w:rsid w:val="00F8483D"/>
    <w:rsid w:val="00F85092"/>
    <w:rsid w:val="00F861D6"/>
    <w:rsid w:val="00F86D56"/>
    <w:rsid w:val="00F87B27"/>
    <w:rsid w:val="00F91237"/>
    <w:rsid w:val="00F91ED3"/>
    <w:rsid w:val="00F927B1"/>
    <w:rsid w:val="00F9340C"/>
    <w:rsid w:val="00F937D9"/>
    <w:rsid w:val="00F939EE"/>
    <w:rsid w:val="00F97010"/>
    <w:rsid w:val="00FA01F7"/>
    <w:rsid w:val="00FA0928"/>
    <w:rsid w:val="00FA10B1"/>
    <w:rsid w:val="00FA12B8"/>
    <w:rsid w:val="00FA1A84"/>
    <w:rsid w:val="00FA29D2"/>
    <w:rsid w:val="00FA2D4F"/>
    <w:rsid w:val="00FA4C52"/>
    <w:rsid w:val="00FA4ED4"/>
    <w:rsid w:val="00FA643F"/>
    <w:rsid w:val="00FA6A1A"/>
    <w:rsid w:val="00FA7497"/>
    <w:rsid w:val="00FA7D87"/>
    <w:rsid w:val="00FA7F0B"/>
    <w:rsid w:val="00FB1474"/>
    <w:rsid w:val="00FB14D3"/>
    <w:rsid w:val="00FB1582"/>
    <w:rsid w:val="00FB2128"/>
    <w:rsid w:val="00FB2839"/>
    <w:rsid w:val="00FB2BD3"/>
    <w:rsid w:val="00FB2CB7"/>
    <w:rsid w:val="00FB3389"/>
    <w:rsid w:val="00FB4197"/>
    <w:rsid w:val="00FB4520"/>
    <w:rsid w:val="00FB4D41"/>
    <w:rsid w:val="00FB6207"/>
    <w:rsid w:val="00FC0B02"/>
    <w:rsid w:val="00FC0E34"/>
    <w:rsid w:val="00FC35A0"/>
    <w:rsid w:val="00FC4E53"/>
    <w:rsid w:val="00FC51C8"/>
    <w:rsid w:val="00FC63E7"/>
    <w:rsid w:val="00FC64F0"/>
    <w:rsid w:val="00FC6F34"/>
    <w:rsid w:val="00FC761F"/>
    <w:rsid w:val="00FC7634"/>
    <w:rsid w:val="00FD0C41"/>
    <w:rsid w:val="00FD1983"/>
    <w:rsid w:val="00FD1E4B"/>
    <w:rsid w:val="00FD2911"/>
    <w:rsid w:val="00FD6B79"/>
    <w:rsid w:val="00FE03AA"/>
    <w:rsid w:val="00FE07B4"/>
    <w:rsid w:val="00FE2449"/>
    <w:rsid w:val="00FE342D"/>
    <w:rsid w:val="00FE374A"/>
    <w:rsid w:val="00FE42C7"/>
    <w:rsid w:val="00FE4916"/>
    <w:rsid w:val="00FE4FCD"/>
    <w:rsid w:val="00FE7345"/>
    <w:rsid w:val="00FE74D0"/>
    <w:rsid w:val="00FE77F8"/>
    <w:rsid w:val="00FF12EE"/>
    <w:rsid w:val="00FF1ED9"/>
    <w:rsid w:val="00FF2B5D"/>
    <w:rsid w:val="00FF2FE6"/>
    <w:rsid w:val="00FF3496"/>
    <w:rsid w:val="00FF48FD"/>
    <w:rsid w:val="00FF554F"/>
    <w:rsid w:val="00FF6F72"/>
    <w:rsid w:val="00FF704A"/>
    <w:rsid w:val="00FF70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46D97E7-6AF1-49A4-8C26-AADCD55B9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157"/>
    <w:rPr>
      <w:sz w:val="24"/>
      <w:lang w:val="fr-FR" w:eastAsia="en-US"/>
    </w:rPr>
  </w:style>
  <w:style w:type="paragraph" w:styleId="1">
    <w:name w:val="heading 1"/>
    <w:basedOn w:val="a"/>
    <w:next w:val="a"/>
    <w:link w:val="10"/>
    <w:uiPriority w:val="9"/>
    <w:qFormat/>
    <w:rsid w:val="0095148D"/>
    <w:pPr>
      <w:keepNext/>
      <w:spacing w:before="240" w:after="60"/>
      <w:outlineLvl w:val="0"/>
    </w:pPr>
    <w:rPr>
      <w:rFonts w:ascii="Cambria" w:hAnsi="Cambria"/>
      <w:b/>
      <w:kern w:val="3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44E16"/>
    <w:rPr>
      <w:rFonts w:ascii="Cambria" w:hAnsi="Cambria"/>
      <w:b/>
      <w:kern w:val="32"/>
      <w:sz w:val="32"/>
      <w:lang w:val="fr-FR" w:eastAsia="en-US"/>
    </w:rPr>
  </w:style>
  <w:style w:type="paragraph" w:styleId="a3">
    <w:name w:val="footer"/>
    <w:basedOn w:val="a"/>
    <w:link w:val="a4"/>
    <w:uiPriority w:val="99"/>
    <w:rsid w:val="00A0201F"/>
    <w:pPr>
      <w:tabs>
        <w:tab w:val="center" w:pos="4536"/>
        <w:tab w:val="right" w:pos="9072"/>
      </w:tabs>
      <w:spacing w:before="360"/>
    </w:pPr>
  </w:style>
  <w:style w:type="character" w:customStyle="1" w:styleId="a4">
    <w:name w:val="Нижній колонтитул Знак"/>
    <w:link w:val="a3"/>
    <w:uiPriority w:val="99"/>
    <w:semiHidden/>
    <w:locked/>
    <w:rsid w:val="00244E16"/>
    <w:rPr>
      <w:sz w:val="24"/>
      <w:lang w:val="fr-FR" w:eastAsia="en-US"/>
    </w:rPr>
  </w:style>
  <w:style w:type="character" w:styleId="a5">
    <w:name w:val="page number"/>
    <w:basedOn w:val="a0"/>
    <w:uiPriority w:val="99"/>
    <w:rsid w:val="00A0201F"/>
  </w:style>
  <w:style w:type="paragraph" w:styleId="a6">
    <w:name w:val="Document Map"/>
    <w:basedOn w:val="a"/>
    <w:link w:val="a7"/>
    <w:uiPriority w:val="99"/>
    <w:semiHidden/>
    <w:rsid w:val="00A0201F"/>
    <w:pPr>
      <w:shd w:val="clear" w:color="auto" w:fill="000080"/>
    </w:pPr>
    <w:rPr>
      <w:sz w:val="2"/>
    </w:rPr>
  </w:style>
  <w:style w:type="character" w:customStyle="1" w:styleId="a7">
    <w:name w:val="Схема документа Знак"/>
    <w:link w:val="a6"/>
    <w:uiPriority w:val="99"/>
    <w:semiHidden/>
    <w:locked/>
    <w:rsid w:val="00244E16"/>
    <w:rPr>
      <w:sz w:val="2"/>
      <w:lang w:val="fr-FR" w:eastAsia="en-US"/>
    </w:rPr>
  </w:style>
  <w:style w:type="paragraph" w:styleId="a8">
    <w:name w:val="header"/>
    <w:basedOn w:val="a"/>
    <w:link w:val="a9"/>
    <w:uiPriority w:val="99"/>
    <w:rsid w:val="00A0201F"/>
    <w:pPr>
      <w:tabs>
        <w:tab w:val="center" w:pos="4153"/>
        <w:tab w:val="right" w:pos="8306"/>
      </w:tabs>
    </w:pPr>
  </w:style>
  <w:style w:type="character" w:customStyle="1" w:styleId="a9">
    <w:name w:val="Верхній колонтитул Знак"/>
    <w:link w:val="a8"/>
    <w:uiPriority w:val="99"/>
    <w:locked/>
    <w:rsid w:val="00244E16"/>
    <w:rPr>
      <w:sz w:val="24"/>
      <w:lang w:val="fr-FR" w:eastAsia="en-US"/>
    </w:rPr>
  </w:style>
  <w:style w:type="paragraph" w:styleId="aa">
    <w:name w:val="Body Text"/>
    <w:basedOn w:val="a"/>
    <w:link w:val="ab"/>
    <w:uiPriority w:val="99"/>
    <w:rsid w:val="00A0201F"/>
    <w:pPr>
      <w:tabs>
        <w:tab w:val="left" w:pos="-720"/>
      </w:tabs>
      <w:suppressAutoHyphens/>
      <w:jc w:val="both"/>
    </w:pPr>
    <w:rPr>
      <w:lang w:val="en-GB"/>
    </w:rPr>
  </w:style>
  <w:style w:type="character" w:customStyle="1" w:styleId="ab">
    <w:name w:val="Основний текст Знак"/>
    <w:link w:val="aa"/>
    <w:uiPriority w:val="99"/>
    <w:locked/>
    <w:rsid w:val="00CE146A"/>
    <w:rPr>
      <w:sz w:val="24"/>
      <w:lang w:val="en-GB" w:eastAsia="en-US"/>
    </w:rPr>
  </w:style>
  <w:style w:type="character" w:customStyle="1" w:styleId="A40">
    <w:name w:val="A4"/>
    <w:rsid w:val="00A0201F"/>
    <w:rPr>
      <w:rFonts w:ascii="Courier New" w:hAnsi="Courier New"/>
      <w:sz w:val="24"/>
      <w:lang w:val="en-US"/>
    </w:rPr>
  </w:style>
  <w:style w:type="paragraph" w:styleId="ac">
    <w:name w:val="footnote text"/>
    <w:basedOn w:val="a"/>
    <w:link w:val="ad"/>
    <w:uiPriority w:val="99"/>
    <w:semiHidden/>
    <w:rsid w:val="00A0201F"/>
    <w:rPr>
      <w:sz w:val="20"/>
    </w:rPr>
  </w:style>
  <w:style w:type="character" w:customStyle="1" w:styleId="ad">
    <w:name w:val="Текст виноски Знак"/>
    <w:link w:val="ac"/>
    <w:uiPriority w:val="99"/>
    <w:semiHidden/>
    <w:locked/>
    <w:rsid w:val="00244E16"/>
    <w:rPr>
      <w:lang w:val="fr-FR" w:eastAsia="en-US"/>
    </w:rPr>
  </w:style>
  <w:style w:type="character" w:styleId="ae">
    <w:name w:val="footnote reference"/>
    <w:uiPriority w:val="99"/>
    <w:semiHidden/>
    <w:rsid w:val="00A0201F"/>
    <w:rPr>
      <w:vertAlign w:val="superscript"/>
    </w:rPr>
  </w:style>
  <w:style w:type="paragraph" w:customStyle="1" w:styleId="ZDGName">
    <w:name w:val="Z_DGName"/>
    <w:basedOn w:val="a"/>
    <w:uiPriority w:val="99"/>
    <w:rsid w:val="00A0201F"/>
    <w:pPr>
      <w:widowControl w:val="0"/>
      <w:ind w:right="85"/>
      <w:jc w:val="both"/>
    </w:pPr>
    <w:rPr>
      <w:rFonts w:ascii="Arial" w:hAnsi="Arial"/>
      <w:sz w:val="16"/>
      <w:lang w:val="en-GB"/>
    </w:rPr>
  </w:style>
  <w:style w:type="character" w:customStyle="1" w:styleId="Marker">
    <w:name w:val="Marker"/>
    <w:rsid w:val="00A0201F"/>
    <w:rPr>
      <w:color w:val="0000FF"/>
    </w:rPr>
  </w:style>
  <w:style w:type="paragraph" w:customStyle="1" w:styleId="Considrant">
    <w:name w:val="Considérant"/>
    <w:basedOn w:val="a"/>
    <w:rsid w:val="00A0201F"/>
    <w:pPr>
      <w:numPr>
        <w:numId w:val="1"/>
      </w:numPr>
      <w:spacing w:before="120" w:after="120"/>
      <w:jc w:val="both"/>
    </w:pPr>
    <w:rPr>
      <w:szCs w:val="24"/>
      <w:lang w:val="en-GB" w:eastAsia="en-GB"/>
    </w:rPr>
  </w:style>
  <w:style w:type="character" w:styleId="af">
    <w:name w:val="Strong"/>
    <w:uiPriority w:val="22"/>
    <w:qFormat/>
    <w:rsid w:val="00A0201F"/>
    <w:rPr>
      <w:b/>
    </w:rPr>
  </w:style>
  <w:style w:type="paragraph" w:customStyle="1" w:styleId="ListDash1">
    <w:name w:val="List Dash 1"/>
    <w:basedOn w:val="a"/>
    <w:rsid w:val="00A0201F"/>
    <w:pPr>
      <w:numPr>
        <w:numId w:val="2"/>
      </w:numPr>
      <w:spacing w:before="120" w:after="120"/>
      <w:jc w:val="both"/>
    </w:pPr>
    <w:rPr>
      <w:szCs w:val="24"/>
      <w:lang w:val="en-GB" w:eastAsia="en-GB"/>
    </w:rPr>
  </w:style>
  <w:style w:type="character" w:customStyle="1" w:styleId="ConsidrantChar">
    <w:name w:val="Considérant Char"/>
    <w:rsid w:val="00A0201F"/>
    <w:rPr>
      <w:snapToGrid w:val="0"/>
      <w:sz w:val="24"/>
      <w:lang w:val="en-GB" w:eastAsia="en-GB"/>
    </w:rPr>
  </w:style>
  <w:style w:type="paragraph" w:styleId="af0">
    <w:name w:val="Balloon Text"/>
    <w:basedOn w:val="a"/>
    <w:link w:val="af1"/>
    <w:uiPriority w:val="99"/>
    <w:semiHidden/>
    <w:rsid w:val="00081157"/>
    <w:rPr>
      <w:sz w:val="16"/>
    </w:rPr>
  </w:style>
  <w:style w:type="character" w:customStyle="1" w:styleId="af1">
    <w:name w:val="Текст у виносці Знак"/>
    <w:link w:val="af0"/>
    <w:uiPriority w:val="99"/>
    <w:semiHidden/>
    <w:locked/>
    <w:rsid w:val="00081157"/>
    <w:rPr>
      <w:sz w:val="16"/>
      <w:lang w:val="fr-FR" w:eastAsia="en-US"/>
    </w:rPr>
  </w:style>
  <w:style w:type="character" w:styleId="af2">
    <w:name w:val="Hyperlink"/>
    <w:uiPriority w:val="99"/>
    <w:rsid w:val="00A0201F"/>
    <w:rPr>
      <w:color w:val="0000FF"/>
      <w:u w:val="single"/>
    </w:rPr>
  </w:style>
  <w:style w:type="paragraph" w:customStyle="1" w:styleId="Subject">
    <w:name w:val="Subject"/>
    <w:basedOn w:val="a"/>
    <w:next w:val="a"/>
    <w:rsid w:val="00A0201F"/>
    <w:pPr>
      <w:spacing w:after="480"/>
      <w:ind w:left="1531" w:hanging="1531"/>
    </w:pPr>
    <w:rPr>
      <w:b/>
      <w:lang w:val="en-GB"/>
    </w:rPr>
  </w:style>
  <w:style w:type="paragraph" w:customStyle="1" w:styleId="ListParagraph1">
    <w:name w:val="List Paragraph1"/>
    <w:basedOn w:val="a"/>
    <w:qFormat/>
    <w:rsid w:val="00A0201F"/>
    <w:pPr>
      <w:ind w:left="708"/>
    </w:pPr>
    <w:rPr>
      <w:szCs w:val="24"/>
      <w:lang w:val="en-GB" w:eastAsia="en-GB"/>
    </w:rPr>
  </w:style>
  <w:style w:type="paragraph" w:customStyle="1" w:styleId="AddressTL">
    <w:name w:val="AddressTL"/>
    <w:basedOn w:val="a"/>
    <w:next w:val="a"/>
    <w:rsid w:val="00A0201F"/>
    <w:pPr>
      <w:spacing w:after="720"/>
    </w:pPr>
    <w:rPr>
      <w:lang w:val="en-GB"/>
    </w:rPr>
  </w:style>
  <w:style w:type="paragraph" w:styleId="af3">
    <w:name w:val="Closing"/>
    <w:basedOn w:val="a"/>
    <w:next w:val="af4"/>
    <w:link w:val="af5"/>
    <w:uiPriority w:val="99"/>
    <w:rsid w:val="00A0201F"/>
    <w:pPr>
      <w:tabs>
        <w:tab w:val="left" w:pos="5103"/>
      </w:tabs>
      <w:spacing w:before="240" w:after="240"/>
      <w:ind w:left="5103"/>
    </w:pPr>
  </w:style>
  <w:style w:type="character" w:customStyle="1" w:styleId="af5">
    <w:name w:val="Прощання Знак"/>
    <w:link w:val="af3"/>
    <w:uiPriority w:val="99"/>
    <w:semiHidden/>
    <w:locked/>
    <w:rsid w:val="00244E16"/>
    <w:rPr>
      <w:sz w:val="24"/>
      <w:lang w:val="fr-FR" w:eastAsia="en-US"/>
    </w:rPr>
  </w:style>
  <w:style w:type="paragraph" w:styleId="af4">
    <w:name w:val="Signature"/>
    <w:basedOn w:val="a"/>
    <w:next w:val="a"/>
    <w:link w:val="af6"/>
    <w:uiPriority w:val="99"/>
    <w:rsid w:val="00A0201F"/>
    <w:pPr>
      <w:tabs>
        <w:tab w:val="left" w:pos="5103"/>
      </w:tabs>
      <w:spacing w:before="1200"/>
      <w:ind w:left="5103"/>
      <w:jc w:val="center"/>
    </w:pPr>
  </w:style>
  <w:style w:type="character" w:customStyle="1" w:styleId="af6">
    <w:name w:val="Підпис Знак"/>
    <w:link w:val="af4"/>
    <w:uiPriority w:val="99"/>
    <w:semiHidden/>
    <w:locked/>
    <w:rsid w:val="00244E16"/>
    <w:rPr>
      <w:sz w:val="24"/>
      <w:lang w:val="fr-FR" w:eastAsia="en-US"/>
    </w:rPr>
  </w:style>
  <w:style w:type="paragraph" w:customStyle="1" w:styleId="ZCom">
    <w:name w:val="Z_Com"/>
    <w:basedOn w:val="a"/>
    <w:next w:val="ZDGName"/>
    <w:uiPriority w:val="99"/>
    <w:rsid w:val="00A0201F"/>
    <w:pPr>
      <w:widowControl w:val="0"/>
      <w:autoSpaceDE w:val="0"/>
      <w:autoSpaceDN w:val="0"/>
      <w:ind w:right="85"/>
      <w:jc w:val="both"/>
    </w:pPr>
    <w:rPr>
      <w:rFonts w:ascii="Arial" w:hAnsi="Arial" w:cs="Arial"/>
      <w:szCs w:val="24"/>
      <w:lang w:val="en-GB" w:eastAsia="en-GB"/>
    </w:rPr>
  </w:style>
  <w:style w:type="paragraph" w:customStyle="1" w:styleId="Text1">
    <w:name w:val="Text 1"/>
    <w:basedOn w:val="a"/>
    <w:rsid w:val="00A0201F"/>
    <w:pPr>
      <w:spacing w:after="240"/>
      <w:ind w:left="482"/>
      <w:jc w:val="both"/>
    </w:pPr>
    <w:rPr>
      <w:lang w:val="en-GB"/>
    </w:rPr>
  </w:style>
  <w:style w:type="character" w:styleId="af7">
    <w:name w:val="annotation reference"/>
    <w:uiPriority w:val="99"/>
    <w:semiHidden/>
    <w:rsid w:val="00A0201F"/>
    <w:rPr>
      <w:sz w:val="16"/>
    </w:rPr>
  </w:style>
  <w:style w:type="paragraph" w:styleId="af8">
    <w:name w:val="annotation text"/>
    <w:basedOn w:val="a"/>
    <w:link w:val="af9"/>
    <w:uiPriority w:val="99"/>
    <w:semiHidden/>
    <w:rsid w:val="00A0201F"/>
    <w:rPr>
      <w:sz w:val="20"/>
    </w:rPr>
  </w:style>
  <w:style w:type="character" w:customStyle="1" w:styleId="af9">
    <w:name w:val="Текст примітки Знак"/>
    <w:link w:val="af8"/>
    <w:uiPriority w:val="99"/>
    <w:semiHidden/>
    <w:locked/>
    <w:rsid w:val="00244E16"/>
    <w:rPr>
      <w:lang w:val="fr-FR" w:eastAsia="en-US"/>
    </w:rPr>
  </w:style>
  <w:style w:type="paragraph" w:styleId="afa">
    <w:name w:val="annotation subject"/>
    <w:basedOn w:val="af8"/>
    <w:next w:val="af8"/>
    <w:link w:val="afb"/>
    <w:uiPriority w:val="99"/>
    <w:semiHidden/>
    <w:rsid w:val="00A0201F"/>
    <w:rPr>
      <w:b/>
    </w:rPr>
  </w:style>
  <w:style w:type="character" w:customStyle="1" w:styleId="afb">
    <w:name w:val="Тема примітки Знак"/>
    <w:link w:val="afa"/>
    <w:uiPriority w:val="99"/>
    <w:semiHidden/>
    <w:locked/>
    <w:rsid w:val="00244E16"/>
    <w:rPr>
      <w:b/>
      <w:lang w:val="fr-FR" w:eastAsia="en-US"/>
    </w:rPr>
  </w:style>
  <w:style w:type="paragraph" w:customStyle="1" w:styleId="DefaultText1">
    <w:name w:val="Default Text:1"/>
    <w:basedOn w:val="a"/>
    <w:rsid w:val="00A0201F"/>
    <w:pPr>
      <w:autoSpaceDE w:val="0"/>
      <w:autoSpaceDN w:val="0"/>
      <w:adjustRightInd w:val="0"/>
    </w:pPr>
    <w:rPr>
      <w:szCs w:val="24"/>
      <w:lang w:val="en-US" w:eastAsia="ro-RO"/>
    </w:rPr>
  </w:style>
  <w:style w:type="paragraph" w:customStyle="1" w:styleId="Standard9">
    <w:name w:val="Standard_9"/>
    <w:basedOn w:val="a"/>
    <w:next w:val="a"/>
    <w:rsid w:val="00E71119"/>
    <w:pPr>
      <w:numPr>
        <w:ilvl w:val="8"/>
        <w:numId w:val="31"/>
      </w:numPr>
      <w:spacing w:after="240"/>
      <w:jc w:val="both"/>
      <w:outlineLvl w:val="8"/>
    </w:pPr>
    <w:rPr>
      <w:rFonts w:eastAsia="SimSun" w:cs="Simplified Arabic"/>
      <w:szCs w:val="24"/>
      <w:lang w:val="en-GB" w:eastAsia="zh-CN" w:bidi="ar-AE"/>
    </w:rPr>
  </w:style>
  <w:style w:type="paragraph" w:customStyle="1" w:styleId="Standard81">
    <w:name w:val="Standard_8"/>
    <w:basedOn w:val="a"/>
    <w:next w:val="a"/>
    <w:link w:val="Standard8Car"/>
    <w:rsid w:val="00E71119"/>
    <w:pPr>
      <w:numPr>
        <w:ilvl w:val="7"/>
        <w:numId w:val="31"/>
      </w:numPr>
      <w:spacing w:after="240"/>
      <w:jc w:val="both"/>
      <w:outlineLvl w:val="7"/>
    </w:pPr>
    <w:rPr>
      <w:rFonts w:eastAsia="SimSun" w:cs="Simplified Arabic"/>
      <w:szCs w:val="24"/>
      <w:lang w:val="x-none" w:eastAsia="zh-CN" w:bidi="ar-AE"/>
    </w:rPr>
  </w:style>
  <w:style w:type="paragraph" w:customStyle="1" w:styleId="Standard70">
    <w:name w:val="Standard_7"/>
    <w:basedOn w:val="a"/>
    <w:next w:val="a"/>
    <w:link w:val="Standard7Car"/>
    <w:rsid w:val="00E71119"/>
    <w:pPr>
      <w:numPr>
        <w:ilvl w:val="6"/>
        <w:numId w:val="31"/>
      </w:numPr>
      <w:spacing w:after="240"/>
      <w:jc w:val="both"/>
      <w:outlineLvl w:val="6"/>
    </w:pPr>
    <w:rPr>
      <w:rFonts w:eastAsia="SimSun" w:cs="Simplified Arabic"/>
      <w:szCs w:val="24"/>
      <w:lang w:val="x-none" w:eastAsia="zh-CN" w:bidi="ar-AE"/>
    </w:rPr>
  </w:style>
  <w:style w:type="paragraph" w:customStyle="1" w:styleId="Standard6">
    <w:name w:val="Standard_6"/>
    <w:basedOn w:val="a"/>
    <w:next w:val="a"/>
    <w:rsid w:val="00E71119"/>
    <w:pPr>
      <w:numPr>
        <w:ilvl w:val="5"/>
        <w:numId w:val="31"/>
      </w:numPr>
      <w:spacing w:after="240"/>
      <w:jc w:val="both"/>
      <w:outlineLvl w:val="5"/>
    </w:pPr>
    <w:rPr>
      <w:rFonts w:eastAsia="SimSun" w:cs="Simplified Arabic"/>
      <w:szCs w:val="24"/>
      <w:lang w:val="en-GB" w:eastAsia="zh-CN" w:bidi="ar-AE"/>
    </w:rPr>
  </w:style>
  <w:style w:type="paragraph" w:customStyle="1" w:styleId="Standard5">
    <w:name w:val="Standard_5"/>
    <w:basedOn w:val="a"/>
    <w:next w:val="a"/>
    <w:rsid w:val="00E71119"/>
    <w:pPr>
      <w:numPr>
        <w:ilvl w:val="4"/>
        <w:numId w:val="31"/>
      </w:numPr>
      <w:spacing w:after="240"/>
      <w:jc w:val="both"/>
      <w:outlineLvl w:val="4"/>
    </w:pPr>
    <w:rPr>
      <w:rFonts w:eastAsia="SimSun" w:cs="Simplified Arabic"/>
      <w:szCs w:val="24"/>
      <w:lang w:val="en-GB" w:eastAsia="zh-CN" w:bidi="ar-AE"/>
    </w:rPr>
  </w:style>
  <w:style w:type="paragraph" w:customStyle="1" w:styleId="Standard4">
    <w:name w:val="Standard_4"/>
    <w:basedOn w:val="a"/>
    <w:next w:val="a"/>
    <w:rsid w:val="00E71119"/>
    <w:pPr>
      <w:numPr>
        <w:ilvl w:val="3"/>
        <w:numId w:val="31"/>
      </w:numPr>
      <w:spacing w:after="240"/>
      <w:jc w:val="both"/>
      <w:outlineLvl w:val="3"/>
    </w:pPr>
    <w:rPr>
      <w:rFonts w:eastAsia="SimSun" w:cs="Simplified Arabic"/>
      <w:szCs w:val="24"/>
      <w:lang w:val="en-GB" w:eastAsia="zh-CN" w:bidi="ar-AE"/>
    </w:rPr>
  </w:style>
  <w:style w:type="paragraph" w:customStyle="1" w:styleId="Standard3">
    <w:name w:val="Standard_3"/>
    <w:basedOn w:val="a"/>
    <w:next w:val="a"/>
    <w:rsid w:val="00E71119"/>
    <w:pPr>
      <w:numPr>
        <w:ilvl w:val="2"/>
        <w:numId w:val="31"/>
      </w:numPr>
      <w:spacing w:after="240"/>
      <w:jc w:val="both"/>
      <w:outlineLvl w:val="2"/>
    </w:pPr>
    <w:rPr>
      <w:rFonts w:eastAsia="SimSun" w:cs="Simplified Arabic"/>
      <w:szCs w:val="24"/>
      <w:lang w:val="en-GB" w:eastAsia="zh-CN" w:bidi="ar-AE"/>
    </w:rPr>
  </w:style>
  <w:style w:type="paragraph" w:customStyle="1" w:styleId="Standard2">
    <w:name w:val="Standard_2"/>
    <w:basedOn w:val="a"/>
    <w:next w:val="a"/>
    <w:rsid w:val="00E71119"/>
    <w:pPr>
      <w:numPr>
        <w:ilvl w:val="1"/>
        <w:numId w:val="31"/>
      </w:numPr>
      <w:spacing w:after="240"/>
      <w:jc w:val="both"/>
      <w:outlineLvl w:val="1"/>
    </w:pPr>
    <w:rPr>
      <w:rFonts w:eastAsia="SimSun" w:cs="Simplified Arabic"/>
      <w:szCs w:val="24"/>
      <w:lang w:val="en-GB" w:eastAsia="zh-CN" w:bidi="ar-AE"/>
    </w:rPr>
  </w:style>
  <w:style w:type="paragraph" w:customStyle="1" w:styleId="Standard1">
    <w:name w:val="Standard_1"/>
    <w:basedOn w:val="a"/>
    <w:next w:val="a"/>
    <w:rsid w:val="00E71119"/>
    <w:pPr>
      <w:keepNext/>
      <w:numPr>
        <w:numId w:val="31"/>
      </w:numPr>
      <w:suppressAutoHyphens/>
      <w:spacing w:after="240"/>
      <w:outlineLvl w:val="0"/>
    </w:pPr>
    <w:rPr>
      <w:rFonts w:eastAsia="SimSun" w:cs="Simplified Arabic"/>
      <w:b/>
      <w:caps/>
      <w:szCs w:val="24"/>
      <w:lang w:val="en-GB" w:eastAsia="zh-CN" w:bidi="ar-AE"/>
    </w:rPr>
  </w:style>
  <w:style w:type="paragraph" w:customStyle="1" w:styleId="Schedule1L9">
    <w:name w:val="Schedule 1 L9"/>
    <w:basedOn w:val="a"/>
    <w:next w:val="a"/>
    <w:rsid w:val="00D07355"/>
    <w:pPr>
      <w:numPr>
        <w:ilvl w:val="8"/>
        <w:numId w:val="5"/>
      </w:numPr>
      <w:spacing w:after="240"/>
      <w:jc w:val="both"/>
      <w:outlineLvl w:val="8"/>
    </w:pPr>
    <w:rPr>
      <w:rFonts w:eastAsia="SimSun" w:cs="Simplified Arabic"/>
      <w:szCs w:val="24"/>
      <w:lang w:val="en-GB" w:eastAsia="zh-CN" w:bidi="ar-AE"/>
    </w:rPr>
  </w:style>
  <w:style w:type="paragraph" w:customStyle="1" w:styleId="Schedule1L8">
    <w:name w:val="Schedule 1 L8"/>
    <w:basedOn w:val="a"/>
    <w:next w:val="a"/>
    <w:rsid w:val="00D07355"/>
    <w:pPr>
      <w:numPr>
        <w:ilvl w:val="7"/>
        <w:numId w:val="5"/>
      </w:numPr>
      <w:spacing w:after="240"/>
      <w:jc w:val="both"/>
      <w:outlineLvl w:val="7"/>
    </w:pPr>
    <w:rPr>
      <w:rFonts w:eastAsia="SimSun" w:cs="Simplified Arabic"/>
      <w:szCs w:val="24"/>
      <w:lang w:val="en-GB" w:eastAsia="zh-CN" w:bidi="ar-AE"/>
    </w:rPr>
  </w:style>
  <w:style w:type="paragraph" w:customStyle="1" w:styleId="Schedule1L7">
    <w:name w:val="Schedule 1 L7"/>
    <w:basedOn w:val="a"/>
    <w:next w:val="a"/>
    <w:rsid w:val="00D07355"/>
    <w:pPr>
      <w:numPr>
        <w:ilvl w:val="6"/>
        <w:numId w:val="5"/>
      </w:numPr>
      <w:spacing w:after="240"/>
      <w:jc w:val="both"/>
      <w:outlineLvl w:val="6"/>
    </w:pPr>
    <w:rPr>
      <w:rFonts w:eastAsia="SimSun" w:cs="Simplified Arabic"/>
      <w:szCs w:val="24"/>
      <w:lang w:val="en-GB" w:eastAsia="zh-CN" w:bidi="ar-AE"/>
    </w:rPr>
  </w:style>
  <w:style w:type="paragraph" w:customStyle="1" w:styleId="Schedule1L6">
    <w:name w:val="Schedule 1 L6"/>
    <w:basedOn w:val="a"/>
    <w:next w:val="a"/>
    <w:rsid w:val="00D07355"/>
    <w:pPr>
      <w:numPr>
        <w:ilvl w:val="5"/>
        <w:numId w:val="5"/>
      </w:numPr>
      <w:spacing w:after="240"/>
      <w:jc w:val="both"/>
      <w:outlineLvl w:val="5"/>
    </w:pPr>
    <w:rPr>
      <w:rFonts w:eastAsia="SimSun" w:cs="Simplified Arabic"/>
      <w:szCs w:val="24"/>
      <w:lang w:val="en-GB" w:eastAsia="zh-CN" w:bidi="ar-AE"/>
    </w:rPr>
  </w:style>
  <w:style w:type="paragraph" w:customStyle="1" w:styleId="Schedule1L5">
    <w:name w:val="Schedule 1 L5"/>
    <w:basedOn w:val="a"/>
    <w:next w:val="a"/>
    <w:rsid w:val="00D07355"/>
    <w:pPr>
      <w:numPr>
        <w:ilvl w:val="4"/>
        <w:numId w:val="5"/>
      </w:numPr>
      <w:spacing w:after="240"/>
      <w:jc w:val="both"/>
      <w:outlineLvl w:val="4"/>
    </w:pPr>
    <w:rPr>
      <w:rFonts w:eastAsia="SimSun" w:cs="Simplified Arabic"/>
      <w:szCs w:val="24"/>
      <w:lang w:val="en-GB" w:eastAsia="zh-CN" w:bidi="ar-AE"/>
    </w:rPr>
  </w:style>
  <w:style w:type="paragraph" w:customStyle="1" w:styleId="Schedule1L4">
    <w:name w:val="Schedule 1 L4"/>
    <w:basedOn w:val="a"/>
    <w:next w:val="a"/>
    <w:rsid w:val="00D07355"/>
    <w:pPr>
      <w:numPr>
        <w:ilvl w:val="3"/>
        <w:numId w:val="5"/>
      </w:numPr>
      <w:spacing w:after="240"/>
      <w:jc w:val="both"/>
      <w:outlineLvl w:val="3"/>
    </w:pPr>
    <w:rPr>
      <w:rFonts w:eastAsia="SimSun" w:cs="Simplified Arabic"/>
      <w:szCs w:val="24"/>
      <w:lang w:val="en-GB" w:eastAsia="zh-CN" w:bidi="ar-AE"/>
    </w:rPr>
  </w:style>
  <w:style w:type="paragraph" w:customStyle="1" w:styleId="Schedule1L3">
    <w:name w:val="Schedule 1 L3"/>
    <w:basedOn w:val="a"/>
    <w:next w:val="a"/>
    <w:rsid w:val="00D07355"/>
    <w:pPr>
      <w:numPr>
        <w:ilvl w:val="2"/>
        <w:numId w:val="5"/>
      </w:numPr>
      <w:spacing w:after="240"/>
      <w:jc w:val="both"/>
      <w:outlineLvl w:val="2"/>
    </w:pPr>
    <w:rPr>
      <w:rFonts w:eastAsia="SimSun" w:cs="Simplified Arabic"/>
      <w:szCs w:val="24"/>
      <w:lang w:val="en-GB" w:eastAsia="zh-CN" w:bidi="ar-AE"/>
    </w:rPr>
  </w:style>
  <w:style w:type="paragraph" w:customStyle="1" w:styleId="Schedule1L2">
    <w:name w:val="Schedule 1 L2"/>
    <w:basedOn w:val="a"/>
    <w:next w:val="a"/>
    <w:rsid w:val="00D07355"/>
    <w:pPr>
      <w:numPr>
        <w:ilvl w:val="1"/>
        <w:numId w:val="5"/>
      </w:numPr>
      <w:spacing w:after="240"/>
      <w:jc w:val="center"/>
      <w:outlineLvl w:val="1"/>
    </w:pPr>
    <w:rPr>
      <w:rFonts w:eastAsia="SimSun" w:cs="Simplified Arabic"/>
      <w:b/>
      <w:caps/>
      <w:szCs w:val="24"/>
      <w:lang w:val="en-GB" w:eastAsia="zh-CN" w:bidi="ar-AE"/>
    </w:rPr>
  </w:style>
  <w:style w:type="paragraph" w:customStyle="1" w:styleId="Schedule1L1">
    <w:name w:val="Schedule 1 L1"/>
    <w:basedOn w:val="a"/>
    <w:next w:val="a"/>
    <w:link w:val="Schedule1L1Car"/>
    <w:rsid w:val="00D07355"/>
    <w:pPr>
      <w:keepNext/>
      <w:pageBreakBefore/>
      <w:numPr>
        <w:numId w:val="5"/>
      </w:numPr>
      <w:spacing w:after="240"/>
      <w:jc w:val="center"/>
      <w:outlineLvl w:val="0"/>
    </w:pPr>
    <w:rPr>
      <w:rFonts w:eastAsia="SimSun" w:cs="Simplified Arabic"/>
      <w:b/>
      <w:caps/>
      <w:szCs w:val="24"/>
      <w:lang w:val="x-none" w:eastAsia="zh-CN" w:bidi="ar-AE"/>
    </w:rPr>
  </w:style>
  <w:style w:type="character" w:customStyle="1" w:styleId="Schedule1L1Car">
    <w:name w:val="Schedule 1 L1 Car"/>
    <w:link w:val="Schedule1L1"/>
    <w:locked/>
    <w:rsid w:val="00D07355"/>
    <w:rPr>
      <w:rFonts w:eastAsia="SimSun" w:cs="Simplified Arabic"/>
      <w:b/>
      <w:caps/>
      <w:sz w:val="24"/>
      <w:szCs w:val="24"/>
      <w:lang w:val="x-none" w:eastAsia="zh-CN" w:bidi="ar-AE"/>
    </w:rPr>
  </w:style>
  <w:style w:type="character" w:customStyle="1" w:styleId="Standard7Car">
    <w:name w:val="Standard_7 Car"/>
    <w:link w:val="Standard70"/>
    <w:locked/>
    <w:rsid w:val="00425778"/>
    <w:rPr>
      <w:rFonts w:eastAsia="SimSun" w:cs="Simplified Arabic"/>
      <w:sz w:val="24"/>
      <w:szCs w:val="24"/>
      <w:lang w:val="x-none" w:eastAsia="zh-CN" w:bidi="ar-AE"/>
    </w:rPr>
  </w:style>
  <w:style w:type="paragraph" w:styleId="2">
    <w:name w:val="Body Text 2"/>
    <w:basedOn w:val="a"/>
    <w:link w:val="20"/>
    <w:uiPriority w:val="99"/>
    <w:qFormat/>
    <w:rsid w:val="00F31E56"/>
    <w:pPr>
      <w:spacing w:after="240"/>
      <w:ind w:left="1440"/>
      <w:jc w:val="both"/>
    </w:pPr>
    <w:rPr>
      <w:rFonts w:eastAsia="SimSun"/>
      <w:lang w:val="en-GB" w:eastAsia="en-GB"/>
    </w:rPr>
  </w:style>
  <w:style w:type="character" w:customStyle="1" w:styleId="20">
    <w:name w:val="Основний текст 2 Знак"/>
    <w:link w:val="2"/>
    <w:uiPriority w:val="99"/>
    <w:locked/>
    <w:rsid w:val="00F31E56"/>
    <w:rPr>
      <w:rFonts w:eastAsia="SimSun"/>
      <w:sz w:val="24"/>
      <w:lang w:val="en-GB" w:eastAsia="en-GB"/>
    </w:rPr>
  </w:style>
  <w:style w:type="character" w:customStyle="1" w:styleId="Standard8Car">
    <w:name w:val="Standard_8 Car"/>
    <w:link w:val="Standard81"/>
    <w:locked/>
    <w:rsid w:val="00F31E56"/>
    <w:rPr>
      <w:rFonts w:eastAsia="SimSun" w:cs="Simplified Arabic"/>
      <w:sz w:val="24"/>
      <w:szCs w:val="24"/>
      <w:lang w:val="x-none" w:eastAsia="zh-CN" w:bidi="ar-AE"/>
    </w:rPr>
  </w:style>
  <w:style w:type="paragraph" w:customStyle="1" w:styleId="SimpleL9">
    <w:name w:val="Simple L9"/>
    <w:basedOn w:val="a"/>
    <w:rsid w:val="00CE146A"/>
    <w:pPr>
      <w:numPr>
        <w:ilvl w:val="8"/>
        <w:numId w:val="6"/>
      </w:numPr>
      <w:spacing w:after="240"/>
      <w:jc w:val="both"/>
    </w:pPr>
    <w:rPr>
      <w:rFonts w:eastAsia="SimSun" w:cs="Simplified Arabic"/>
      <w:szCs w:val="24"/>
      <w:lang w:eastAsia="ar-SA"/>
    </w:rPr>
  </w:style>
  <w:style w:type="paragraph" w:customStyle="1" w:styleId="SimpleL8">
    <w:name w:val="Simple L8"/>
    <w:basedOn w:val="a"/>
    <w:rsid w:val="00CE146A"/>
    <w:pPr>
      <w:numPr>
        <w:ilvl w:val="7"/>
        <w:numId w:val="6"/>
      </w:numPr>
      <w:spacing w:after="240"/>
      <w:jc w:val="both"/>
    </w:pPr>
    <w:rPr>
      <w:rFonts w:eastAsia="SimSun" w:cs="Simplified Arabic"/>
      <w:szCs w:val="24"/>
      <w:lang w:eastAsia="ar-SA"/>
    </w:rPr>
  </w:style>
  <w:style w:type="paragraph" w:customStyle="1" w:styleId="SimpleL7">
    <w:name w:val="Simple L7"/>
    <w:basedOn w:val="a"/>
    <w:rsid w:val="00CE146A"/>
    <w:pPr>
      <w:numPr>
        <w:ilvl w:val="6"/>
        <w:numId w:val="6"/>
      </w:numPr>
      <w:spacing w:after="240"/>
      <w:jc w:val="both"/>
      <w:outlineLvl w:val="6"/>
    </w:pPr>
    <w:rPr>
      <w:rFonts w:eastAsia="SimSun" w:cs="Simplified Arabic"/>
      <w:szCs w:val="24"/>
      <w:lang w:eastAsia="ar-SA"/>
    </w:rPr>
  </w:style>
  <w:style w:type="paragraph" w:customStyle="1" w:styleId="SimpleL6">
    <w:name w:val="Simple L6"/>
    <w:basedOn w:val="a"/>
    <w:rsid w:val="00CE146A"/>
    <w:pPr>
      <w:numPr>
        <w:ilvl w:val="5"/>
        <w:numId w:val="6"/>
      </w:numPr>
      <w:spacing w:after="240"/>
      <w:jc w:val="both"/>
      <w:outlineLvl w:val="5"/>
    </w:pPr>
    <w:rPr>
      <w:rFonts w:eastAsia="SimSun" w:cs="Simplified Arabic"/>
      <w:szCs w:val="24"/>
      <w:lang w:eastAsia="ar-SA"/>
    </w:rPr>
  </w:style>
  <w:style w:type="paragraph" w:customStyle="1" w:styleId="SimpleL5">
    <w:name w:val="Simple L5"/>
    <w:basedOn w:val="a"/>
    <w:rsid w:val="00CE146A"/>
    <w:pPr>
      <w:numPr>
        <w:ilvl w:val="4"/>
        <w:numId w:val="6"/>
      </w:numPr>
      <w:spacing w:after="240"/>
      <w:jc w:val="both"/>
      <w:outlineLvl w:val="4"/>
    </w:pPr>
    <w:rPr>
      <w:rFonts w:eastAsia="SimSun" w:cs="Simplified Arabic"/>
      <w:szCs w:val="24"/>
      <w:lang w:eastAsia="ar-SA"/>
    </w:rPr>
  </w:style>
  <w:style w:type="paragraph" w:customStyle="1" w:styleId="SimpleL4">
    <w:name w:val="Simple L4"/>
    <w:basedOn w:val="a"/>
    <w:rsid w:val="00CE146A"/>
    <w:pPr>
      <w:numPr>
        <w:ilvl w:val="3"/>
        <w:numId w:val="6"/>
      </w:numPr>
      <w:spacing w:after="240"/>
      <w:jc w:val="both"/>
      <w:outlineLvl w:val="3"/>
    </w:pPr>
    <w:rPr>
      <w:rFonts w:eastAsia="SimSun" w:cs="Simplified Arabic"/>
      <w:szCs w:val="24"/>
      <w:lang w:eastAsia="ar-SA"/>
    </w:rPr>
  </w:style>
  <w:style w:type="paragraph" w:customStyle="1" w:styleId="SimpleL3">
    <w:name w:val="Simple L3"/>
    <w:basedOn w:val="a"/>
    <w:rsid w:val="00CE146A"/>
    <w:pPr>
      <w:numPr>
        <w:ilvl w:val="2"/>
        <w:numId w:val="6"/>
      </w:numPr>
      <w:spacing w:after="240"/>
      <w:jc w:val="both"/>
      <w:outlineLvl w:val="2"/>
    </w:pPr>
    <w:rPr>
      <w:rFonts w:eastAsia="SimSun" w:cs="Simplified Arabic"/>
      <w:szCs w:val="24"/>
      <w:lang w:eastAsia="ar-SA"/>
    </w:rPr>
  </w:style>
  <w:style w:type="paragraph" w:customStyle="1" w:styleId="SimpleL2">
    <w:name w:val="Simple L2"/>
    <w:basedOn w:val="a"/>
    <w:rsid w:val="00CE146A"/>
    <w:pPr>
      <w:numPr>
        <w:ilvl w:val="1"/>
        <w:numId w:val="6"/>
      </w:numPr>
      <w:spacing w:after="240"/>
      <w:jc w:val="both"/>
      <w:outlineLvl w:val="1"/>
    </w:pPr>
    <w:rPr>
      <w:rFonts w:eastAsia="SimSun" w:cs="Simplified Arabic"/>
      <w:szCs w:val="24"/>
      <w:lang w:eastAsia="ar-SA"/>
    </w:rPr>
  </w:style>
  <w:style w:type="paragraph" w:customStyle="1" w:styleId="SimpleL1">
    <w:name w:val="Simple L1"/>
    <w:basedOn w:val="a"/>
    <w:rsid w:val="00CE146A"/>
    <w:pPr>
      <w:numPr>
        <w:numId w:val="6"/>
      </w:numPr>
      <w:spacing w:after="240"/>
      <w:jc w:val="both"/>
      <w:outlineLvl w:val="0"/>
    </w:pPr>
    <w:rPr>
      <w:rFonts w:eastAsia="SimSun" w:cs="Simplified Arabic"/>
      <w:szCs w:val="24"/>
      <w:lang w:eastAsia="ar-SA"/>
    </w:rPr>
  </w:style>
  <w:style w:type="paragraph" w:customStyle="1" w:styleId="Standard82">
    <w:name w:val="Standard­8"/>
    <w:basedOn w:val="a"/>
    <w:rsid w:val="00EB513A"/>
    <w:pPr>
      <w:tabs>
        <w:tab w:val="left" w:pos="-1440"/>
        <w:tab w:val="left" w:pos="-720"/>
        <w:tab w:val="left" w:pos="0"/>
        <w:tab w:val="left" w:pos="431"/>
        <w:tab w:val="num" w:pos="1080"/>
        <w:tab w:val="left" w:pos="1110"/>
        <w:tab w:val="left" w:pos="2160"/>
      </w:tabs>
      <w:suppressAutoHyphens/>
      <w:ind w:left="1080" w:hanging="360"/>
      <w:jc w:val="both"/>
    </w:pPr>
    <w:rPr>
      <w:lang w:val="en-GB"/>
    </w:rPr>
  </w:style>
  <w:style w:type="paragraph" w:customStyle="1" w:styleId="Standard83">
    <w:name w:val="Standard­­8"/>
    <w:basedOn w:val="Standard82"/>
    <w:rsid w:val="00EB513A"/>
  </w:style>
  <w:style w:type="paragraph" w:customStyle="1" w:styleId="Standard8">
    <w:name w:val="Standard_­8"/>
    <w:basedOn w:val="a"/>
    <w:rsid w:val="00EB513A"/>
    <w:pPr>
      <w:numPr>
        <w:numId w:val="3"/>
      </w:numPr>
      <w:tabs>
        <w:tab w:val="left" w:pos="-1440"/>
        <w:tab w:val="left" w:pos="-720"/>
        <w:tab w:val="left" w:pos="0"/>
        <w:tab w:val="left" w:pos="431"/>
        <w:tab w:val="left" w:pos="1110"/>
        <w:tab w:val="left" w:pos="2160"/>
      </w:tabs>
      <w:suppressAutoHyphens/>
      <w:jc w:val="both"/>
    </w:pPr>
    <w:rPr>
      <w:lang w:val="en-GB"/>
    </w:rPr>
  </w:style>
  <w:style w:type="paragraph" w:customStyle="1" w:styleId="Standard71">
    <w:name w:val="Standard_­7"/>
    <w:basedOn w:val="Standard8"/>
    <w:rsid w:val="00EB513A"/>
  </w:style>
  <w:style w:type="paragraph" w:customStyle="1" w:styleId="TableL5">
    <w:name w:val="Table L5"/>
    <w:basedOn w:val="a"/>
    <w:rsid w:val="00EB513A"/>
    <w:pPr>
      <w:tabs>
        <w:tab w:val="left" w:pos="-1440"/>
        <w:tab w:val="left" w:pos="-720"/>
        <w:tab w:val="left" w:pos="0"/>
        <w:tab w:val="left" w:pos="431"/>
        <w:tab w:val="left" w:pos="1110"/>
        <w:tab w:val="left" w:pos="2160"/>
      </w:tabs>
      <w:suppressAutoHyphens/>
      <w:jc w:val="both"/>
    </w:pPr>
    <w:rPr>
      <w:lang w:val="en-GB"/>
    </w:rPr>
  </w:style>
  <w:style w:type="paragraph" w:customStyle="1" w:styleId="Standard80">
    <w:name w:val="Standard­­_8"/>
    <w:basedOn w:val="a"/>
    <w:rsid w:val="00EB513A"/>
    <w:pPr>
      <w:numPr>
        <w:ilvl w:val="1"/>
        <w:numId w:val="3"/>
      </w:numPr>
      <w:tabs>
        <w:tab w:val="left" w:pos="-1440"/>
        <w:tab w:val="left" w:pos="-720"/>
        <w:tab w:val="left" w:pos="0"/>
        <w:tab w:val="left" w:pos="431"/>
        <w:tab w:val="left" w:pos="1110"/>
        <w:tab w:val="left" w:pos="2160"/>
      </w:tabs>
      <w:suppressAutoHyphens/>
      <w:jc w:val="both"/>
    </w:pPr>
    <w:rPr>
      <w:lang w:val="en-GB"/>
    </w:rPr>
  </w:style>
  <w:style w:type="paragraph" w:customStyle="1" w:styleId="Standard7">
    <w:name w:val="Standard­_7"/>
    <w:basedOn w:val="a"/>
    <w:rsid w:val="00EB513A"/>
    <w:pPr>
      <w:keepNext/>
      <w:keepLines/>
      <w:numPr>
        <w:numId w:val="4"/>
      </w:numPr>
      <w:tabs>
        <w:tab w:val="left" w:pos="-1440"/>
        <w:tab w:val="left" w:pos="-720"/>
        <w:tab w:val="left" w:pos="0"/>
        <w:tab w:val="left" w:pos="544"/>
        <w:tab w:val="left" w:pos="1110"/>
        <w:tab w:val="left" w:pos="2160"/>
      </w:tabs>
      <w:suppressAutoHyphens/>
      <w:jc w:val="both"/>
      <w:outlineLvl w:val="0"/>
    </w:pPr>
    <w:rPr>
      <w:lang w:val="en-US"/>
    </w:rPr>
  </w:style>
  <w:style w:type="paragraph" w:customStyle="1" w:styleId="BodyText1">
    <w:name w:val="Body Text 1"/>
    <w:basedOn w:val="a"/>
    <w:rsid w:val="00FB4197"/>
    <w:pPr>
      <w:keepNext/>
      <w:keepLines/>
      <w:tabs>
        <w:tab w:val="left" w:pos="-1440"/>
        <w:tab w:val="left" w:pos="-720"/>
        <w:tab w:val="left" w:pos="0"/>
        <w:tab w:val="left" w:pos="544"/>
        <w:tab w:val="left" w:pos="1110"/>
        <w:tab w:val="left" w:pos="2160"/>
      </w:tabs>
      <w:suppressAutoHyphens/>
      <w:ind w:left="360"/>
      <w:jc w:val="both"/>
      <w:outlineLvl w:val="0"/>
    </w:pPr>
    <w:rPr>
      <w:lang w:val="en-US"/>
    </w:rPr>
  </w:style>
  <w:style w:type="paragraph" w:customStyle="1" w:styleId="Standard10">
    <w:name w:val="Standard­1"/>
    <w:basedOn w:val="a"/>
    <w:rsid w:val="00FB4197"/>
    <w:pPr>
      <w:tabs>
        <w:tab w:val="left" w:pos="-1440"/>
        <w:tab w:val="left" w:pos="-720"/>
        <w:tab w:val="left" w:pos="0"/>
        <w:tab w:val="left" w:pos="373"/>
        <w:tab w:val="left" w:pos="1110"/>
        <w:tab w:val="left" w:pos="2160"/>
      </w:tabs>
      <w:suppressAutoHyphens/>
      <w:ind w:left="373" w:hanging="373"/>
      <w:jc w:val="both"/>
    </w:pPr>
    <w:rPr>
      <w:u w:val="single"/>
      <w:lang w:val="en-GB"/>
    </w:rPr>
  </w:style>
  <w:style w:type="paragraph" w:customStyle="1" w:styleId="Standard11">
    <w:name w:val="Standard­_1"/>
    <w:basedOn w:val="a"/>
    <w:rsid w:val="00FB4197"/>
    <w:pPr>
      <w:tabs>
        <w:tab w:val="left" w:pos="-1440"/>
        <w:tab w:val="left" w:pos="-720"/>
        <w:tab w:val="left" w:pos="0"/>
        <w:tab w:val="left" w:pos="373"/>
        <w:tab w:val="left" w:pos="1110"/>
        <w:tab w:val="left" w:pos="2160"/>
      </w:tabs>
      <w:suppressAutoHyphens/>
      <w:ind w:left="373" w:hanging="373"/>
      <w:jc w:val="both"/>
    </w:pPr>
    <w:rPr>
      <w:u w:val="single"/>
      <w:lang w:val="en-GB"/>
    </w:rPr>
  </w:style>
  <w:style w:type="paragraph" w:customStyle="1" w:styleId="AddressTR">
    <w:name w:val="AddressTR"/>
    <w:basedOn w:val="a"/>
    <w:next w:val="a"/>
    <w:rsid w:val="00D61685"/>
    <w:pPr>
      <w:spacing w:after="720"/>
      <w:ind w:left="5103"/>
    </w:pPr>
    <w:rPr>
      <w:lang w:val="en-GB"/>
    </w:rPr>
  </w:style>
  <w:style w:type="paragraph" w:customStyle="1" w:styleId="Enclosures">
    <w:name w:val="Enclosures"/>
    <w:basedOn w:val="a"/>
    <w:next w:val="a"/>
    <w:rsid w:val="00D61685"/>
    <w:pPr>
      <w:keepNext/>
      <w:keepLines/>
      <w:tabs>
        <w:tab w:val="left" w:pos="5670"/>
      </w:tabs>
      <w:spacing w:before="480"/>
      <w:ind w:left="1985" w:hanging="1985"/>
    </w:pPr>
    <w:rPr>
      <w:lang w:val="en-GB"/>
    </w:rPr>
  </w:style>
  <w:style w:type="paragraph" w:styleId="afc">
    <w:name w:val="Date"/>
    <w:basedOn w:val="a"/>
    <w:next w:val="References"/>
    <w:link w:val="afd"/>
    <w:uiPriority w:val="99"/>
    <w:rsid w:val="00D61685"/>
    <w:pPr>
      <w:ind w:left="5103" w:right="-567"/>
    </w:pPr>
  </w:style>
  <w:style w:type="character" w:customStyle="1" w:styleId="afd">
    <w:name w:val="Дата Знак"/>
    <w:link w:val="afc"/>
    <w:uiPriority w:val="99"/>
    <w:semiHidden/>
    <w:locked/>
    <w:rsid w:val="00244E16"/>
    <w:rPr>
      <w:sz w:val="24"/>
      <w:lang w:val="fr-FR" w:eastAsia="en-US"/>
    </w:rPr>
  </w:style>
  <w:style w:type="paragraph" w:customStyle="1" w:styleId="References">
    <w:name w:val="References"/>
    <w:basedOn w:val="a"/>
    <w:next w:val="AddressTR"/>
    <w:rsid w:val="00D61685"/>
    <w:pPr>
      <w:spacing w:after="240"/>
      <w:ind w:left="5103"/>
    </w:pPr>
    <w:rPr>
      <w:sz w:val="20"/>
      <w:lang w:val="en-GB"/>
    </w:rPr>
  </w:style>
  <w:style w:type="paragraph" w:customStyle="1" w:styleId="StandardL9">
    <w:name w:val="Standard L9"/>
    <w:basedOn w:val="a"/>
    <w:next w:val="3"/>
    <w:rsid w:val="00B849A2"/>
    <w:pPr>
      <w:numPr>
        <w:ilvl w:val="8"/>
        <w:numId w:val="15"/>
      </w:numPr>
      <w:spacing w:after="240"/>
      <w:jc w:val="both"/>
      <w:outlineLvl w:val="8"/>
    </w:pPr>
    <w:rPr>
      <w:szCs w:val="24"/>
      <w:lang w:val="en-GB" w:eastAsia="zh-CN" w:bidi="ar-AE"/>
    </w:rPr>
  </w:style>
  <w:style w:type="paragraph" w:customStyle="1" w:styleId="StandardL8">
    <w:name w:val="Standard L8"/>
    <w:basedOn w:val="a"/>
    <w:next w:val="2"/>
    <w:rsid w:val="00B849A2"/>
    <w:pPr>
      <w:numPr>
        <w:ilvl w:val="7"/>
        <w:numId w:val="15"/>
      </w:numPr>
      <w:spacing w:after="240"/>
      <w:jc w:val="both"/>
      <w:outlineLvl w:val="7"/>
    </w:pPr>
    <w:rPr>
      <w:szCs w:val="24"/>
      <w:lang w:val="en-GB" w:eastAsia="zh-CN" w:bidi="ar-AE"/>
    </w:rPr>
  </w:style>
  <w:style w:type="paragraph" w:customStyle="1" w:styleId="StandardL7">
    <w:name w:val="Standard L7"/>
    <w:basedOn w:val="a"/>
    <w:next w:val="a"/>
    <w:rsid w:val="00B849A2"/>
    <w:pPr>
      <w:numPr>
        <w:ilvl w:val="6"/>
        <w:numId w:val="15"/>
      </w:numPr>
      <w:spacing w:after="240"/>
      <w:jc w:val="both"/>
      <w:outlineLvl w:val="6"/>
    </w:pPr>
    <w:rPr>
      <w:szCs w:val="24"/>
      <w:lang w:val="en-GB" w:eastAsia="zh-CN" w:bidi="ar-AE"/>
    </w:rPr>
  </w:style>
  <w:style w:type="paragraph" w:customStyle="1" w:styleId="StandardL6">
    <w:name w:val="Standard L6"/>
    <w:basedOn w:val="a"/>
    <w:next w:val="a"/>
    <w:rsid w:val="00B849A2"/>
    <w:pPr>
      <w:numPr>
        <w:ilvl w:val="5"/>
        <w:numId w:val="15"/>
      </w:numPr>
      <w:spacing w:after="240"/>
      <w:jc w:val="both"/>
      <w:outlineLvl w:val="5"/>
    </w:pPr>
    <w:rPr>
      <w:szCs w:val="24"/>
      <w:lang w:val="en-GB" w:eastAsia="zh-CN" w:bidi="ar-AE"/>
    </w:rPr>
  </w:style>
  <w:style w:type="paragraph" w:customStyle="1" w:styleId="StandardL5">
    <w:name w:val="Standard L5"/>
    <w:basedOn w:val="a"/>
    <w:next w:val="a"/>
    <w:rsid w:val="00B849A2"/>
    <w:pPr>
      <w:numPr>
        <w:ilvl w:val="4"/>
        <w:numId w:val="15"/>
      </w:numPr>
      <w:spacing w:after="240"/>
      <w:jc w:val="both"/>
      <w:outlineLvl w:val="4"/>
    </w:pPr>
    <w:rPr>
      <w:szCs w:val="24"/>
      <w:lang w:val="en-GB" w:eastAsia="zh-CN" w:bidi="ar-AE"/>
    </w:rPr>
  </w:style>
  <w:style w:type="paragraph" w:customStyle="1" w:styleId="StandardL4">
    <w:name w:val="Standard L4"/>
    <w:basedOn w:val="a"/>
    <w:next w:val="3"/>
    <w:rsid w:val="00B849A2"/>
    <w:pPr>
      <w:numPr>
        <w:ilvl w:val="3"/>
        <w:numId w:val="15"/>
      </w:numPr>
      <w:spacing w:after="240"/>
      <w:jc w:val="both"/>
      <w:outlineLvl w:val="3"/>
    </w:pPr>
    <w:rPr>
      <w:szCs w:val="24"/>
      <w:lang w:val="en-GB" w:eastAsia="zh-CN" w:bidi="ar-AE"/>
    </w:rPr>
  </w:style>
  <w:style w:type="paragraph" w:customStyle="1" w:styleId="StandardL3">
    <w:name w:val="Standard L3"/>
    <w:basedOn w:val="a"/>
    <w:next w:val="2"/>
    <w:rsid w:val="00B849A2"/>
    <w:pPr>
      <w:numPr>
        <w:ilvl w:val="2"/>
        <w:numId w:val="15"/>
      </w:numPr>
      <w:spacing w:after="240"/>
      <w:jc w:val="both"/>
      <w:outlineLvl w:val="2"/>
    </w:pPr>
    <w:rPr>
      <w:szCs w:val="24"/>
      <w:lang w:val="en-GB" w:eastAsia="zh-CN" w:bidi="ar-AE"/>
    </w:rPr>
  </w:style>
  <w:style w:type="paragraph" w:customStyle="1" w:styleId="StandardL2">
    <w:name w:val="Standard L2"/>
    <w:basedOn w:val="a"/>
    <w:next w:val="BodyText1"/>
    <w:link w:val="StandardL2Char"/>
    <w:rsid w:val="00B849A2"/>
    <w:pPr>
      <w:numPr>
        <w:ilvl w:val="1"/>
        <w:numId w:val="15"/>
      </w:numPr>
      <w:spacing w:after="240"/>
      <w:jc w:val="both"/>
      <w:outlineLvl w:val="1"/>
    </w:pPr>
    <w:rPr>
      <w:szCs w:val="24"/>
      <w:lang w:val="x-none" w:eastAsia="zh-CN" w:bidi="ar-AE"/>
    </w:rPr>
  </w:style>
  <w:style w:type="paragraph" w:customStyle="1" w:styleId="StandardL1">
    <w:name w:val="Standard L1"/>
    <w:basedOn w:val="a"/>
    <w:next w:val="BodyText1"/>
    <w:rsid w:val="00B849A2"/>
    <w:pPr>
      <w:keepNext/>
      <w:numPr>
        <w:numId w:val="15"/>
      </w:numPr>
      <w:suppressAutoHyphens/>
      <w:spacing w:after="240"/>
      <w:outlineLvl w:val="0"/>
    </w:pPr>
    <w:rPr>
      <w:b/>
      <w:caps/>
      <w:szCs w:val="24"/>
      <w:lang w:val="en-GB" w:eastAsia="zh-CN" w:bidi="ar-AE"/>
    </w:rPr>
  </w:style>
  <w:style w:type="character" w:customStyle="1" w:styleId="StandardL2Char">
    <w:name w:val="Standard L2 Char"/>
    <w:link w:val="StandardL2"/>
    <w:locked/>
    <w:rsid w:val="00B849A2"/>
    <w:rPr>
      <w:sz w:val="24"/>
      <w:szCs w:val="24"/>
      <w:lang w:val="x-none" w:eastAsia="zh-CN" w:bidi="ar-AE"/>
    </w:rPr>
  </w:style>
  <w:style w:type="paragraph" w:styleId="3">
    <w:name w:val="Body Text 3"/>
    <w:basedOn w:val="a"/>
    <w:link w:val="30"/>
    <w:uiPriority w:val="99"/>
    <w:rsid w:val="00B849A2"/>
    <w:pPr>
      <w:spacing w:after="120"/>
    </w:pPr>
    <w:rPr>
      <w:sz w:val="16"/>
      <w:szCs w:val="16"/>
    </w:rPr>
  </w:style>
  <w:style w:type="character" w:customStyle="1" w:styleId="30">
    <w:name w:val="Основний текст 3 Знак"/>
    <w:link w:val="3"/>
    <w:uiPriority w:val="99"/>
    <w:semiHidden/>
    <w:rsid w:val="008807A4"/>
    <w:rPr>
      <w:sz w:val="16"/>
      <w:szCs w:val="16"/>
      <w:lang w:val="fr-FR" w:eastAsia="en-US"/>
    </w:rPr>
  </w:style>
  <w:style w:type="paragraph" w:styleId="afe">
    <w:name w:val="Normal (Web)"/>
    <w:basedOn w:val="a"/>
    <w:uiPriority w:val="99"/>
    <w:rsid w:val="00720AB3"/>
    <w:rPr>
      <w:szCs w:val="24"/>
    </w:rPr>
  </w:style>
  <w:style w:type="paragraph" w:styleId="aff">
    <w:name w:val="Plain Text"/>
    <w:basedOn w:val="a"/>
    <w:link w:val="aff0"/>
    <w:uiPriority w:val="99"/>
    <w:rsid w:val="005D0D2F"/>
    <w:rPr>
      <w:rFonts w:ascii="Consolas" w:hAnsi="Consolas"/>
      <w:sz w:val="20"/>
      <w:lang w:val="uk-UA" w:eastAsia="uk-UA"/>
    </w:rPr>
  </w:style>
  <w:style w:type="character" w:customStyle="1" w:styleId="aff0">
    <w:name w:val="Текст Знак"/>
    <w:link w:val="aff"/>
    <w:uiPriority w:val="99"/>
    <w:rsid w:val="00DC0159"/>
    <w:rPr>
      <w:rFonts w:ascii="Consolas" w:hAnsi="Consolas"/>
      <w:lang w:val="uk-UA" w:eastAsia="uk-UA"/>
    </w:rPr>
  </w:style>
  <w:style w:type="paragraph" w:customStyle="1" w:styleId="Schedule3L9">
    <w:name w:val="Schedule 3 L9"/>
    <w:basedOn w:val="a"/>
    <w:rsid w:val="008348A0"/>
    <w:pPr>
      <w:numPr>
        <w:ilvl w:val="8"/>
        <w:numId w:val="20"/>
      </w:numPr>
      <w:spacing w:after="240"/>
      <w:jc w:val="both"/>
      <w:outlineLvl w:val="8"/>
    </w:pPr>
    <w:rPr>
      <w:rFonts w:eastAsia="SimSun"/>
      <w:szCs w:val="24"/>
      <w:lang w:val="en-GB" w:eastAsia="zh-CN" w:bidi="ar-AE"/>
    </w:rPr>
  </w:style>
  <w:style w:type="paragraph" w:customStyle="1" w:styleId="Schedule3L8">
    <w:name w:val="Schedule 3 L8"/>
    <w:basedOn w:val="a"/>
    <w:next w:val="a"/>
    <w:rsid w:val="008348A0"/>
    <w:pPr>
      <w:numPr>
        <w:ilvl w:val="7"/>
        <w:numId w:val="20"/>
      </w:numPr>
      <w:spacing w:after="240"/>
      <w:jc w:val="both"/>
      <w:outlineLvl w:val="7"/>
    </w:pPr>
    <w:rPr>
      <w:rFonts w:eastAsia="SimSun"/>
      <w:szCs w:val="24"/>
      <w:lang w:val="en-GB" w:eastAsia="zh-CN" w:bidi="ar-AE"/>
    </w:rPr>
  </w:style>
  <w:style w:type="paragraph" w:customStyle="1" w:styleId="Schedule3L7">
    <w:name w:val="Schedule 3 L7"/>
    <w:basedOn w:val="a"/>
    <w:next w:val="a"/>
    <w:rsid w:val="008348A0"/>
    <w:pPr>
      <w:numPr>
        <w:ilvl w:val="6"/>
        <w:numId w:val="20"/>
      </w:numPr>
      <w:spacing w:after="240"/>
      <w:jc w:val="both"/>
      <w:outlineLvl w:val="6"/>
    </w:pPr>
    <w:rPr>
      <w:rFonts w:eastAsia="SimSun"/>
      <w:szCs w:val="24"/>
      <w:lang w:val="en-GB" w:eastAsia="zh-CN" w:bidi="ar-AE"/>
    </w:rPr>
  </w:style>
  <w:style w:type="paragraph" w:customStyle="1" w:styleId="Schedule3L6">
    <w:name w:val="Schedule 3 L6"/>
    <w:basedOn w:val="a"/>
    <w:next w:val="a"/>
    <w:rsid w:val="008348A0"/>
    <w:pPr>
      <w:numPr>
        <w:ilvl w:val="5"/>
        <w:numId w:val="20"/>
      </w:numPr>
      <w:spacing w:after="240"/>
      <w:jc w:val="both"/>
      <w:outlineLvl w:val="5"/>
    </w:pPr>
    <w:rPr>
      <w:rFonts w:eastAsia="SimSun"/>
      <w:szCs w:val="24"/>
      <w:lang w:val="en-GB" w:eastAsia="zh-CN" w:bidi="ar-AE"/>
    </w:rPr>
  </w:style>
  <w:style w:type="paragraph" w:customStyle="1" w:styleId="Schedule3L5">
    <w:name w:val="Schedule 3 L5"/>
    <w:basedOn w:val="a"/>
    <w:next w:val="a"/>
    <w:rsid w:val="008348A0"/>
    <w:pPr>
      <w:numPr>
        <w:ilvl w:val="4"/>
        <w:numId w:val="20"/>
      </w:numPr>
      <w:spacing w:after="240"/>
      <w:jc w:val="both"/>
      <w:outlineLvl w:val="4"/>
    </w:pPr>
    <w:rPr>
      <w:rFonts w:eastAsia="SimSun"/>
      <w:szCs w:val="24"/>
      <w:lang w:val="en-GB" w:eastAsia="zh-CN" w:bidi="ar-AE"/>
    </w:rPr>
  </w:style>
  <w:style w:type="paragraph" w:customStyle="1" w:styleId="Schedule3L4">
    <w:name w:val="Schedule 3 L4"/>
    <w:basedOn w:val="a"/>
    <w:next w:val="a"/>
    <w:rsid w:val="008348A0"/>
    <w:pPr>
      <w:numPr>
        <w:ilvl w:val="3"/>
        <w:numId w:val="20"/>
      </w:numPr>
      <w:spacing w:after="240"/>
      <w:jc w:val="both"/>
      <w:outlineLvl w:val="3"/>
    </w:pPr>
    <w:rPr>
      <w:rFonts w:eastAsia="SimSun"/>
      <w:szCs w:val="24"/>
      <w:lang w:val="en-GB" w:eastAsia="zh-CN" w:bidi="ar-AE"/>
    </w:rPr>
  </w:style>
  <w:style w:type="paragraph" w:customStyle="1" w:styleId="Schedule3L3">
    <w:name w:val="Schedule 3 L3"/>
    <w:basedOn w:val="a"/>
    <w:next w:val="a"/>
    <w:link w:val="Schedule3L3Car"/>
    <w:rsid w:val="008348A0"/>
    <w:pPr>
      <w:numPr>
        <w:ilvl w:val="2"/>
        <w:numId w:val="20"/>
      </w:numPr>
      <w:spacing w:after="240"/>
      <w:jc w:val="both"/>
      <w:outlineLvl w:val="2"/>
    </w:pPr>
    <w:rPr>
      <w:rFonts w:eastAsia="SimSun"/>
      <w:szCs w:val="24"/>
      <w:lang w:val="x-none" w:eastAsia="zh-CN" w:bidi="ar-AE"/>
    </w:rPr>
  </w:style>
  <w:style w:type="character" w:customStyle="1" w:styleId="Schedule3L3Car">
    <w:name w:val="Schedule 3 L3 Car"/>
    <w:link w:val="Schedule3L3"/>
    <w:rsid w:val="008348A0"/>
    <w:rPr>
      <w:rFonts w:eastAsia="SimSun"/>
      <w:sz w:val="24"/>
      <w:szCs w:val="24"/>
      <w:lang w:val="x-none" w:eastAsia="zh-CN" w:bidi="ar-AE"/>
    </w:rPr>
  </w:style>
  <w:style w:type="paragraph" w:customStyle="1" w:styleId="Schedule3L2">
    <w:name w:val="Schedule 3 L2"/>
    <w:basedOn w:val="a"/>
    <w:next w:val="a"/>
    <w:rsid w:val="008348A0"/>
    <w:pPr>
      <w:numPr>
        <w:ilvl w:val="1"/>
        <w:numId w:val="20"/>
      </w:numPr>
      <w:spacing w:after="240"/>
      <w:jc w:val="center"/>
      <w:outlineLvl w:val="1"/>
    </w:pPr>
    <w:rPr>
      <w:rFonts w:eastAsia="SimSun"/>
      <w:b/>
      <w:caps/>
      <w:szCs w:val="24"/>
      <w:lang w:val="en-GB" w:eastAsia="zh-CN" w:bidi="ar-AE"/>
    </w:rPr>
  </w:style>
  <w:style w:type="paragraph" w:customStyle="1" w:styleId="Schedule3L1">
    <w:name w:val="Schedule 3 L1"/>
    <w:basedOn w:val="a"/>
    <w:next w:val="a"/>
    <w:rsid w:val="008348A0"/>
    <w:pPr>
      <w:keepNext/>
      <w:pageBreakBefore/>
      <w:numPr>
        <w:numId w:val="20"/>
      </w:numPr>
      <w:spacing w:after="240"/>
      <w:jc w:val="center"/>
      <w:outlineLvl w:val="0"/>
    </w:pPr>
    <w:rPr>
      <w:rFonts w:eastAsia="SimSun"/>
      <w:b/>
      <w:caps/>
      <w:szCs w:val="24"/>
      <w:lang w:val="en-GB" w:eastAsia="zh-CN" w:bidi="ar-AE"/>
    </w:rPr>
  </w:style>
  <w:style w:type="paragraph" w:styleId="aff1">
    <w:name w:val="Revision"/>
    <w:hidden/>
    <w:uiPriority w:val="99"/>
    <w:semiHidden/>
    <w:rsid w:val="00386670"/>
    <w:rPr>
      <w:sz w:val="24"/>
      <w:lang w:val="fr-FR" w:eastAsia="en-US"/>
    </w:rPr>
  </w:style>
  <w:style w:type="paragraph" w:customStyle="1" w:styleId="CM1">
    <w:name w:val="CM1"/>
    <w:basedOn w:val="a"/>
    <w:next w:val="a"/>
    <w:uiPriority w:val="99"/>
    <w:rsid w:val="003A6F6F"/>
    <w:pPr>
      <w:autoSpaceDE w:val="0"/>
      <w:autoSpaceDN w:val="0"/>
      <w:adjustRightInd w:val="0"/>
    </w:pPr>
    <w:rPr>
      <w:rFonts w:ascii="EUAlbertina" w:hAnsi="EUAlbertina"/>
      <w:szCs w:val="24"/>
      <w:lang w:val="en-GB" w:eastAsia="en-GB"/>
    </w:rPr>
  </w:style>
  <w:style w:type="paragraph" w:customStyle="1" w:styleId="CM3">
    <w:name w:val="CM3"/>
    <w:basedOn w:val="a"/>
    <w:next w:val="a"/>
    <w:uiPriority w:val="99"/>
    <w:rsid w:val="003A6F6F"/>
    <w:pPr>
      <w:autoSpaceDE w:val="0"/>
      <w:autoSpaceDN w:val="0"/>
      <w:adjustRightInd w:val="0"/>
    </w:pPr>
    <w:rPr>
      <w:rFonts w:ascii="EUAlbertina" w:hAnsi="EUAlbertina"/>
      <w:szCs w:val="24"/>
      <w:lang w:val="en-GB" w:eastAsia="en-GB"/>
    </w:rPr>
  </w:style>
  <w:style w:type="character" w:styleId="aff2">
    <w:name w:val="Emphasis"/>
    <w:uiPriority w:val="20"/>
    <w:qFormat/>
    <w:rsid w:val="006B1293"/>
    <w:rPr>
      <w:i/>
      <w:iCs/>
    </w:rPr>
  </w:style>
  <w:style w:type="paragraph" w:styleId="aff3">
    <w:name w:val="List Paragraph"/>
    <w:basedOn w:val="a"/>
    <w:uiPriority w:val="34"/>
    <w:qFormat/>
    <w:rsid w:val="002D2F38"/>
    <w:pPr>
      <w:spacing w:after="220"/>
      <w:ind w:left="720"/>
      <w:contextualSpacing/>
      <w:jc w:val="both"/>
    </w:pPr>
    <w:rPr>
      <w:rFonts w:eastAsia="Calibri"/>
      <w:sz w:val="22"/>
      <w:szCs w:val="22"/>
      <w:lang w:val="en-US"/>
    </w:rPr>
  </w:style>
  <w:style w:type="table" w:styleId="aff4">
    <w:name w:val="Table Grid"/>
    <w:basedOn w:val="a1"/>
    <w:uiPriority w:val="59"/>
    <w:rsid w:val="002D2F38"/>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link w:val="TextChar"/>
    <w:rsid w:val="003948F4"/>
    <w:pPr>
      <w:spacing w:before="240"/>
      <w:jc w:val="both"/>
    </w:pPr>
    <w:rPr>
      <w:lang w:val="en-GB"/>
    </w:rPr>
  </w:style>
  <w:style w:type="character" w:customStyle="1" w:styleId="TextChar">
    <w:name w:val="Text Char"/>
    <w:link w:val="Text"/>
    <w:rsid w:val="003948F4"/>
    <w:rPr>
      <w:sz w:val="24"/>
      <w:lang w:val="en-GB" w:eastAsia="en-US"/>
    </w:rPr>
  </w:style>
  <w:style w:type="paragraph" w:styleId="aff5">
    <w:name w:val="endnote text"/>
    <w:basedOn w:val="a"/>
    <w:link w:val="aff6"/>
    <w:uiPriority w:val="99"/>
    <w:semiHidden/>
    <w:unhideWhenUsed/>
    <w:rsid w:val="00602B4F"/>
    <w:rPr>
      <w:sz w:val="20"/>
    </w:rPr>
  </w:style>
  <w:style w:type="character" w:customStyle="1" w:styleId="aff6">
    <w:name w:val="Текст кінцевої виноски Знак"/>
    <w:link w:val="aff5"/>
    <w:uiPriority w:val="99"/>
    <w:semiHidden/>
    <w:rsid w:val="00602B4F"/>
    <w:rPr>
      <w:lang w:val="fr-FR" w:eastAsia="en-US"/>
    </w:rPr>
  </w:style>
  <w:style w:type="character" w:styleId="aff7">
    <w:name w:val="endnote reference"/>
    <w:uiPriority w:val="99"/>
    <w:semiHidden/>
    <w:unhideWhenUsed/>
    <w:rsid w:val="00602B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8356">
      <w:bodyDiv w:val="1"/>
      <w:marLeft w:val="0"/>
      <w:marRight w:val="0"/>
      <w:marTop w:val="0"/>
      <w:marBottom w:val="0"/>
      <w:divBdr>
        <w:top w:val="none" w:sz="0" w:space="0" w:color="auto"/>
        <w:left w:val="none" w:sz="0" w:space="0" w:color="auto"/>
        <w:bottom w:val="none" w:sz="0" w:space="0" w:color="auto"/>
        <w:right w:val="none" w:sz="0" w:space="0" w:color="auto"/>
      </w:divBdr>
      <w:divsChild>
        <w:div w:id="224025099">
          <w:marLeft w:val="0"/>
          <w:marRight w:val="0"/>
          <w:marTop w:val="0"/>
          <w:marBottom w:val="0"/>
          <w:divBdr>
            <w:top w:val="none" w:sz="0" w:space="0" w:color="auto"/>
            <w:left w:val="none" w:sz="0" w:space="0" w:color="auto"/>
            <w:bottom w:val="none" w:sz="0" w:space="0" w:color="auto"/>
            <w:right w:val="none" w:sz="0" w:space="0" w:color="auto"/>
          </w:divBdr>
          <w:divsChild>
            <w:div w:id="42279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28538">
      <w:bodyDiv w:val="1"/>
      <w:marLeft w:val="0"/>
      <w:marRight w:val="0"/>
      <w:marTop w:val="0"/>
      <w:marBottom w:val="0"/>
      <w:divBdr>
        <w:top w:val="none" w:sz="0" w:space="0" w:color="auto"/>
        <w:left w:val="none" w:sz="0" w:space="0" w:color="auto"/>
        <w:bottom w:val="none" w:sz="0" w:space="0" w:color="auto"/>
        <w:right w:val="none" w:sz="0" w:space="0" w:color="auto"/>
      </w:divBdr>
    </w:div>
    <w:div w:id="58871205">
      <w:bodyDiv w:val="1"/>
      <w:marLeft w:val="0"/>
      <w:marRight w:val="0"/>
      <w:marTop w:val="0"/>
      <w:marBottom w:val="0"/>
      <w:divBdr>
        <w:top w:val="none" w:sz="0" w:space="0" w:color="auto"/>
        <w:left w:val="none" w:sz="0" w:space="0" w:color="auto"/>
        <w:bottom w:val="none" w:sz="0" w:space="0" w:color="auto"/>
        <w:right w:val="none" w:sz="0" w:space="0" w:color="auto"/>
      </w:divBdr>
    </w:div>
    <w:div w:id="160436503">
      <w:bodyDiv w:val="1"/>
      <w:marLeft w:val="0"/>
      <w:marRight w:val="0"/>
      <w:marTop w:val="0"/>
      <w:marBottom w:val="0"/>
      <w:divBdr>
        <w:top w:val="none" w:sz="0" w:space="0" w:color="auto"/>
        <w:left w:val="none" w:sz="0" w:space="0" w:color="auto"/>
        <w:bottom w:val="none" w:sz="0" w:space="0" w:color="auto"/>
        <w:right w:val="none" w:sz="0" w:space="0" w:color="auto"/>
      </w:divBdr>
    </w:div>
    <w:div w:id="281153915">
      <w:bodyDiv w:val="1"/>
      <w:marLeft w:val="0"/>
      <w:marRight w:val="0"/>
      <w:marTop w:val="0"/>
      <w:marBottom w:val="0"/>
      <w:divBdr>
        <w:top w:val="none" w:sz="0" w:space="0" w:color="auto"/>
        <w:left w:val="none" w:sz="0" w:space="0" w:color="auto"/>
        <w:bottom w:val="none" w:sz="0" w:space="0" w:color="auto"/>
        <w:right w:val="none" w:sz="0" w:space="0" w:color="auto"/>
      </w:divBdr>
    </w:div>
    <w:div w:id="387265491">
      <w:bodyDiv w:val="1"/>
      <w:marLeft w:val="0"/>
      <w:marRight w:val="0"/>
      <w:marTop w:val="0"/>
      <w:marBottom w:val="0"/>
      <w:divBdr>
        <w:top w:val="none" w:sz="0" w:space="0" w:color="auto"/>
        <w:left w:val="none" w:sz="0" w:space="0" w:color="auto"/>
        <w:bottom w:val="none" w:sz="0" w:space="0" w:color="auto"/>
        <w:right w:val="none" w:sz="0" w:space="0" w:color="auto"/>
      </w:divBdr>
    </w:div>
    <w:div w:id="478767216">
      <w:bodyDiv w:val="1"/>
      <w:marLeft w:val="0"/>
      <w:marRight w:val="0"/>
      <w:marTop w:val="0"/>
      <w:marBottom w:val="0"/>
      <w:divBdr>
        <w:top w:val="none" w:sz="0" w:space="0" w:color="auto"/>
        <w:left w:val="none" w:sz="0" w:space="0" w:color="auto"/>
        <w:bottom w:val="none" w:sz="0" w:space="0" w:color="auto"/>
        <w:right w:val="none" w:sz="0" w:space="0" w:color="auto"/>
      </w:divBdr>
    </w:div>
    <w:div w:id="511066373">
      <w:bodyDiv w:val="1"/>
      <w:marLeft w:val="0"/>
      <w:marRight w:val="0"/>
      <w:marTop w:val="0"/>
      <w:marBottom w:val="0"/>
      <w:divBdr>
        <w:top w:val="none" w:sz="0" w:space="0" w:color="auto"/>
        <w:left w:val="none" w:sz="0" w:space="0" w:color="auto"/>
        <w:bottom w:val="none" w:sz="0" w:space="0" w:color="auto"/>
        <w:right w:val="none" w:sz="0" w:space="0" w:color="auto"/>
      </w:divBdr>
    </w:div>
    <w:div w:id="542207563">
      <w:bodyDiv w:val="1"/>
      <w:marLeft w:val="0"/>
      <w:marRight w:val="0"/>
      <w:marTop w:val="0"/>
      <w:marBottom w:val="0"/>
      <w:divBdr>
        <w:top w:val="none" w:sz="0" w:space="0" w:color="auto"/>
        <w:left w:val="none" w:sz="0" w:space="0" w:color="auto"/>
        <w:bottom w:val="none" w:sz="0" w:space="0" w:color="auto"/>
        <w:right w:val="none" w:sz="0" w:space="0" w:color="auto"/>
      </w:divBdr>
    </w:div>
    <w:div w:id="554043479">
      <w:bodyDiv w:val="1"/>
      <w:marLeft w:val="0"/>
      <w:marRight w:val="0"/>
      <w:marTop w:val="0"/>
      <w:marBottom w:val="0"/>
      <w:divBdr>
        <w:top w:val="none" w:sz="0" w:space="0" w:color="auto"/>
        <w:left w:val="none" w:sz="0" w:space="0" w:color="auto"/>
        <w:bottom w:val="none" w:sz="0" w:space="0" w:color="auto"/>
        <w:right w:val="none" w:sz="0" w:space="0" w:color="auto"/>
      </w:divBdr>
    </w:div>
    <w:div w:id="652107200">
      <w:bodyDiv w:val="1"/>
      <w:marLeft w:val="0"/>
      <w:marRight w:val="0"/>
      <w:marTop w:val="0"/>
      <w:marBottom w:val="0"/>
      <w:divBdr>
        <w:top w:val="none" w:sz="0" w:space="0" w:color="auto"/>
        <w:left w:val="none" w:sz="0" w:space="0" w:color="auto"/>
        <w:bottom w:val="none" w:sz="0" w:space="0" w:color="auto"/>
        <w:right w:val="none" w:sz="0" w:space="0" w:color="auto"/>
      </w:divBdr>
    </w:div>
    <w:div w:id="777408723">
      <w:bodyDiv w:val="1"/>
      <w:marLeft w:val="0"/>
      <w:marRight w:val="0"/>
      <w:marTop w:val="0"/>
      <w:marBottom w:val="0"/>
      <w:divBdr>
        <w:top w:val="none" w:sz="0" w:space="0" w:color="auto"/>
        <w:left w:val="none" w:sz="0" w:space="0" w:color="auto"/>
        <w:bottom w:val="none" w:sz="0" w:space="0" w:color="auto"/>
        <w:right w:val="none" w:sz="0" w:space="0" w:color="auto"/>
      </w:divBdr>
    </w:div>
    <w:div w:id="790783498">
      <w:bodyDiv w:val="1"/>
      <w:marLeft w:val="0"/>
      <w:marRight w:val="0"/>
      <w:marTop w:val="0"/>
      <w:marBottom w:val="0"/>
      <w:divBdr>
        <w:top w:val="none" w:sz="0" w:space="0" w:color="auto"/>
        <w:left w:val="none" w:sz="0" w:space="0" w:color="auto"/>
        <w:bottom w:val="none" w:sz="0" w:space="0" w:color="auto"/>
        <w:right w:val="none" w:sz="0" w:space="0" w:color="auto"/>
      </w:divBdr>
    </w:div>
    <w:div w:id="900210907">
      <w:bodyDiv w:val="1"/>
      <w:marLeft w:val="0"/>
      <w:marRight w:val="0"/>
      <w:marTop w:val="0"/>
      <w:marBottom w:val="0"/>
      <w:divBdr>
        <w:top w:val="none" w:sz="0" w:space="0" w:color="auto"/>
        <w:left w:val="none" w:sz="0" w:space="0" w:color="auto"/>
        <w:bottom w:val="none" w:sz="0" w:space="0" w:color="auto"/>
        <w:right w:val="none" w:sz="0" w:space="0" w:color="auto"/>
      </w:divBdr>
    </w:div>
    <w:div w:id="1052924307">
      <w:bodyDiv w:val="1"/>
      <w:marLeft w:val="0"/>
      <w:marRight w:val="0"/>
      <w:marTop w:val="0"/>
      <w:marBottom w:val="0"/>
      <w:divBdr>
        <w:top w:val="none" w:sz="0" w:space="0" w:color="auto"/>
        <w:left w:val="none" w:sz="0" w:space="0" w:color="auto"/>
        <w:bottom w:val="none" w:sz="0" w:space="0" w:color="auto"/>
        <w:right w:val="none" w:sz="0" w:space="0" w:color="auto"/>
      </w:divBdr>
    </w:div>
    <w:div w:id="1070924742">
      <w:bodyDiv w:val="1"/>
      <w:marLeft w:val="0"/>
      <w:marRight w:val="0"/>
      <w:marTop w:val="0"/>
      <w:marBottom w:val="0"/>
      <w:divBdr>
        <w:top w:val="none" w:sz="0" w:space="0" w:color="auto"/>
        <w:left w:val="none" w:sz="0" w:space="0" w:color="auto"/>
        <w:bottom w:val="none" w:sz="0" w:space="0" w:color="auto"/>
        <w:right w:val="none" w:sz="0" w:space="0" w:color="auto"/>
      </w:divBdr>
    </w:div>
    <w:div w:id="1192962814">
      <w:bodyDiv w:val="1"/>
      <w:marLeft w:val="0"/>
      <w:marRight w:val="0"/>
      <w:marTop w:val="0"/>
      <w:marBottom w:val="0"/>
      <w:divBdr>
        <w:top w:val="none" w:sz="0" w:space="0" w:color="auto"/>
        <w:left w:val="none" w:sz="0" w:space="0" w:color="auto"/>
        <w:bottom w:val="none" w:sz="0" w:space="0" w:color="auto"/>
        <w:right w:val="none" w:sz="0" w:space="0" w:color="auto"/>
      </w:divBdr>
    </w:div>
    <w:div w:id="1194028623">
      <w:marLeft w:val="0"/>
      <w:marRight w:val="0"/>
      <w:marTop w:val="0"/>
      <w:marBottom w:val="0"/>
      <w:divBdr>
        <w:top w:val="none" w:sz="0" w:space="0" w:color="auto"/>
        <w:left w:val="none" w:sz="0" w:space="0" w:color="auto"/>
        <w:bottom w:val="none" w:sz="0" w:space="0" w:color="auto"/>
        <w:right w:val="none" w:sz="0" w:space="0" w:color="auto"/>
      </w:divBdr>
      <w:divsChild>
        <w:div w:id="1194028624">
          <w:marLeft w:val="720"/>
          <w:marRight w:val="0"/>
          <w:marTop w:val="100"/>
          <w:marBottom w:val="100"/>
          <w:divBdr>
            <w:top w:val="none" w:sz="0" w:space="0" w:color="auto"/>
            <w:left w:val="none" w:sz="0" w:space="0" w:color="auto"/>
            <w:bottom w:val="none" w:sz="0" w:space="0" w:color="auto"/>
            <w:right w:val="none" w:sz="0" w:space="0" w:color="auto"/>
          </w:divBdr>
        </w:div>
      </w:divsChild>
    </w:div>
    <w:div w:id="1194028626">
      <w:marLeft w:val="0"/>
      <w:marRight w:val="0"/>
      <w:marTop w:val="0"/>
      <w:marBottom w:val="0"/>
      <w:divBdr>
        <w:top w:val="none" w:sz="0" w:space="0" w:color="auto"/>
        <w:left w:val="none" w:sz="0" w:space="0" w:color="auto"/>
        <w:bottom w:val="none" w:sz="0" w:space="0" w:color="auto"/>
        <w:right w:val="none" w:sz="0" w:space="0" w:color="auto"/>
      </w:divBdr>
      <w:divsChild>
        <w:div w:id="1194028637">
          <w:marLeft w:val="720"/>
          <w:marRight w:val="0"/>
          <w:marTop w:val="100"/>
          <w:marBottom w:val="100"/>
          <w:divBdr>
            <w:top w:val="none" w:sz="0" w:space="0" w:color="auto"/>
            <w:left w:val="none" w:sz="0" w:space="0" w:color="auto"/>
            <w:bottom w:val="none" w:sz="0" w:space="0" w:color="auto"/>
            <w:right w:val="none" w:sz="0" w:space="0" w:color="auto"/>
          </w:divBdr>
        </w:div>
      </w:divsChild>
    </w:div>
    <w:div w:id="1194028631">
      <w:marLeft w:val="0"/>
      <w:marRight w:val="0"/>
      <w:marTop w:val="0"/>
      <w:marBottom w:val="0"/>
      <w:divBdr>
        <w:top w:val="none" w:sz="0" w:space="0" w:color="auto"/>
        <w:left w:val="none" w:sz="0" w:space="0" w:color="auto"/>
        <w:bottom w:val="none" w:sz="0" w:space="0" w:color="auto"/>
        <w:right w:val="none" w:sz="0" w:space="0" w:color="auto"/>
      </w:divBdr>
      <w:divsChild>
        <w:div w:id="1194028629">
          <w:marLeft w:val="720"/>
          <w:marRight w:val="0"/>
          <w:marTop w:val="100"/>
          <w:marBottom w:val="100"/>
          <w:divBdr>
            <w:top w:val="none" w:sz="0" w:space="0" w:color="auto"/>
            <w:left w:val="none" w:sz="0" w:space="0" w:color="auto"/>
            <w:bottom w:val="none" w:sz="0" w:space="0" w:color="auto"/>
            <w:right w:val="none" w:sz="0" w:space="0" w:color="auto"/>
          </w:divBdr>
        </w:div>
      </w:divsChild>
    </w:div>
    <w:div w:id="1194028632">
      <w:marLeft w:val="0"/>
      <w:marRight w:val="0"/>
      <w:marTop w:val="0"/>
      <w:marBottom w:val="0"/>
      <w:divBdr>
        <w:top w:val="none" w:sz="0" w:space="0" w:color="auto"/>
        <w:left w:val="none" w:sz="0" w:space="0" w:color="auto"/>
        <w:bottom w:val="none" w:sz="0" w:space="0" w:color="auto"/>
        <w:right w:val="none" w:sz="0" w:space="0" w:color="auto"/>
      </w:divBdr>
      <w:divsChild>
        <w:div w:id="1194028627">
          <w:marLeft w:val="720"/>
          <w:marRight w:val="0"/>
          <w:marTop w:val="100"/>
          <w:marBottom w:val="100"/>
          <w:divBdr>
            <w:top w:val="none" w:sz="0" w:space="0" w:color="auto"/>
            <w:left w:val="none" w:sz="0" w:space="0" w:color="auto"/>
            <w:bottom w:val="none" w:sz="0" w:space="0" w:color="auto"/>
            <w:right w:val="none" w:sz="0" w:space="0" w:color="auto"/>
          </w:divBdr>
        </w:div>
      </w:divsChild>
    </w:div>
    <w:div w:id="1194028634">
      <w:marLeft w:val="0"/>
      <w:marRight w:val="0"/>
      <w:marTop w:val="0"/>
      <w:marBottom w:val="0"/>
      <w:divBdr>
        <w:top w:val="none" w:sz="0" w:space="0" w:color="auto"/>
        <w:left w:val="none" w:sz="0" w:space="0" w:color="auto"/>
        <w:bottom w:val="none" w:sz="0" w:space="0" w:color="auto"/>
        <w:right w:val="none" w:sz="0" w:space="0" w:color="auto"/>
      </w:divBdr>
      <w:divsChild>
        <w:div w:id="1194028630">
          <w:marLeft w:val="720"/>
          <w:marRight w:val="0"/>
          <w:marTop w:val="100"/>
          <w:marBottom w:val="100"/>
          <w:divBdr>
            <w:top w:val="none" w:sz="0" w:space="0" w:color="auto"/>
            <w:left w:val="none" w:sz="0" w:space="0" w:color="auto"/>
            <w:bottom w:val="none" w:sz="0" w:space="0" w:color="auto"/>
            <w:right w:val="none" w:sz="0" w:space="0" w:color="auto"/>
          </w:divBdr>
        </w:div>
      </w:divsChild>
    </w:div>
    <w:div w:id="1194028635">
      <w:marLeft w:val="0"/>
      <w:marRight w:val="0"/>
      <w:marTop w:val="0"/>
      <w:marBottom w:val="0"/>
      <w:divBdr>
        <w:top w:val="none" w:sz="0" w:space="0" w:color="auto"/>
        <w:left w:val="none" w:sz="0" w:space="0" w:color="auto"/>
        <w:bottom w:val="none" w:sz="0" w:space="0" w:color="auto"/>
        <w:right w:val="none" w:sz="0" w:space="0" w:color="auto"/>
      </w:divBdr>
      <w:divsChild>
        <w:div w:id="1194028642">
          <w:marLeft w:val="720"/>
          <w:marRight w:val="0"/>
          <w:marTop w:val="100"/>
          <w:marBottom w:val="100"/>
          <w:divBdr>
            <w:top w:val="none" w:sz="0" w:space="0" w:color="auto"/>
            <w:left w:val="none" w:sz="0" w:space="0" w:color="auto"/>
            <w:bottom w:val="none" w:sz="0" w:space="0" w:color="auto"/>
            <w:right w:val="none" w:sz="0" w:space="0" w:color="auto"/>
          </w:divBdr>
        </w:div>
      </w:divsChild>
    </w:div>
    <w:div w:id="1194028636">
      <w:marLeft w:val="0"/>
      <w:marRight w:val="0"/>
      <w:marTop w:val="0"/>
      <w:marBottom w:val="0"/>
      <w:divBdr>
        <w:top w:val="none" w:sz="0" w:space="0" w:color="auto"/>
        <w:left w:val="none" w:sz="0" w:space="0" w:color="auto"/>
        <w:bottom w:val="none" w:sz="0" w:space="0" w:color="auto"/>
        <w:right w:val="none" w:sz="0" w:space="0" w:color="auto"/>
      </w:divBdr>
      <w:divsChild>
        <w:div w:id="1194028640">
          <w:marLeft w:val="720"/>
          <w:marRight w:val="0"/>
          <w:marTop w:val="100"/>
          <w:marBottom w:val="100"/>
          <w:divBdr>
            <w:top w:val="none" w:sz="0" w:space="0" w:color="auto"/>
            <w:left w:val="none" w:sz="0" w:space="0" w:color="auto"/>
            <w:bottom w:val="none" w:sz="0" w:space="0" w:color="auto"/>
            <w:right w:val="none" w:sz="0" w:space="0" w:color="auto"/>
          </w:divBdr>
        </w:div>
      </w:divsChild>
    </w:div>
    <w:div w:id="1194028638">
      <w:marLeft w:val="0"/>
      <w:marRight w:val="0"/>
      <w:marTop w:val="0"/>
      <w:marBottom w:val="0"/>
      <w:divBdr>
        <w:top w:val="none" w:sz="0" w:space="0" w:color="auto"/>
        <w:left w:val="none" w:sz="0" w:space="0" w:color="auto"/>
        <w:bottom w:val="none" w:sz="0" w:space="0" w:color="auto"/>
        <w:right w:val="none" w:sz="0" w:space="0" w:color="auto"/>
      </w:divBdr>
      <w:divsChild>
        <w:div w:id="1194028628">
          <w:marLeft w:val="720"/>
          <w:marRight w:val="0"/>
          <w:marTop w:val="100"/>
          <w:marBottom w:val="100"/>
          <w:divBdr>
            <w:top w:val="none" w:sz="0" w:space="0" w:color="auto"/>
            <w:left w:val="none" w:sz="0" w:space="0" w:color="auto"/>
            <w:bottom w:val="none" w:sz="0" w:space="0" w:color="auto"/>
            <w:right w:val="none" w:sz="0" w:space="0" w:color="auto"/>
          </w:divBdr>
        </w:div>
      </w:divsChild>
    </w:div>
    <w:div w:id="1194028639">
      <w:marLeft w:val="0"/>
      <w:marRight w:val="0"/>
      <w:marTop w:val="0"/>
      <w:marBottom w:val="0"/>
      <w:divBdr>
        <w:top w:val="none" w:sz="0" w:space="0" w:color="auto"/>
        <w:left w:val="none" w:sz="0" w:space="0" w:color="auto"/>
        <w:bottom w:val="none" w:sz="0" w:space="0" w:color="auto"/>
        <w:right w:val="none" w:sz="0" w:space="0" w:color="auto"/>
      </w:divBdr>
      <w:divsChild>
        <w:div w:id="1194028625">
          <w:marLeft w:val="720"/>
          <w:marRight w:val="0"/>
          <w:marTop w:val="100"/>
          <w:marBottom w:val="100"/>
          <w:divBdr>
            <w:top w:val="none" w:sz="0" w:space="0" w:color="auto"/>
            <w:left w:val="none" w:sz="0" w:space="0" w:color="auto"/>
            <w:bottom w:val="none" w:sz="0" w:space="0" w:color="auto"/>
            <w:right w:val="none" w:sz="0" w:space="0" w:color="auto"/>
          </w:divBdr>
        </w:div>
      </w:divsChild>
    </w:div>
    <w:div w:id="1194028641">
      <w:marLeft w:val="0"/>
      <w:marRight w:val="0"/>
      <w:marTop w:val="0"/>
      <w:marBottom w:val="0"/>
      <w:divBdr>
        <w:top w:val="none" w:sz="0" w:space="0" w:color="auto"/>
        <w:left w:val="none" w:sz="0" w:space="0" w:color="auto"/>
        <w:bottom w:val="none" w:sz="0" w:space="0" w:color="auto"/>
        <w:right w:val="none" w:sz="0" w:space="0" w:color="auto"/>
      </w:divBdr>
      <w:divsChild>
        <w:div w:id="1194028633">
          <w:marLeft w:val="720"/>
          <w:marRight w:val="0"/>
          <w:marTop w:val="100"/>
          <w:marBottom w:val="100"/>
          <w:divBdr>
            <w:top w:val="none" w:sz="0" w:space="0" w:color="auto"/>
            <w:left w:val="none" w:sz="0" w:space="0" w:color="auto"/>
            <w:bottom w:val="none" w:sz="0" w:space="0" w:color="auto"/>
            <w:right w:val="none" w:sz="0" w:space="0" w:color="auto"/>
          </w:divBdr>
        </w:div>
      </w:divsChild>
    </w:div>
    <w:div w:id="1256744562">
      <w:bodyDiv w:val="1"/>
      <w:marLeft w:val="0"/>
      <w:marRight w:val="0"/>
      <w:marTop w:val="0"/>
      <w:marBottom w:val="0"/>
      <w:divBdr>
        <w:top w:val="none" w:sz="0" w:space="0" w:color="auto"/>
        <w:left w:val="none" w:sz="0" w:space="0" w:color="auto"/>
        <w:bottom w:val="none" w:sz="0" w:space="0" w:color="auto"/>
        <w:right w:val="none" w:sz="0" w:space="0" w:color="auto"/>
      </w:divBdr>
    </w:div>
    <w:div w:id="1586918607">
      <w:bodyDiv w:val="1"/>
      <w:marLeft w:val="0"/>
      <w:marRight w:val="0"/>
      <w:marTop w:val="0"/>
      <w:marBottom w:val="0"/>
      <w:divBdr>
        <w:top w:val="none" w:sz="0" w:space="0" w:color="auto"/>
        <w:left w:val="none" w:sz="0" w:space="0" w:color="auto"/>
        <w:bottom w:val="none" w:sz="0" w:space="0" w:color="auto"/>
        <w:right w:val="none" w:sz="0" w:space="0" w:color="auto"/>
      </w:divBdr>
    </w:div>
    <w:div w:id="1597907464">
      <w:bodyDiv w:val="1"/>
      <w:marLeft w:val="0"/>
      <w:marRight w:val="0"/>
      <w:marTop w:val="0"/>
      <w:marBottom w:val="0"/>
      <w:divBdr>
        <w:top w:val="none" w:sz="0" w:space="0" w:color="auto"/>
        <w:left w:val="none" w:sz="0" w:space="0" w:color="auto"/>
        <w:bottom w:val="none" w:sz="0" w:space="0" w:color="auto"/>
        <w:right w:val="none" w:sz="0" w:space="0" w:color="auto"/>
      </w:divBdr>
    </w:div>
    <w:div w:id="1626351213">
      <w:bodyDiv w:val="1"/>
      <w:marLeft w:val="0"/>
      <w:marRight w:val="0"/>
      <w:marTop w:val="0"/>
      <w:marBottom w:val="0"/>
      <w:divBdr>
        <w:top w:val="none" w:sz="0" w:space="0" w:color="auto"/>
        <w:left w:val="none" w:sz="0" w:space="0" w:color="auto"/>
        <w:bottom w:val="none" w:sz="0" w:space="0" w:color="auto"/>
        <w:right w:val="none" w:sz="0" w:space="0" w:color="auto"/>
      </w:divBdr>
      <w:divsChild>
        <w:div w:id="15666142">
          <w:marLeft w:val="0"/>
          <w:marRight w:val="0"/>
          <w:marTop w:val="0"/>
          <w:marBottom w:val="0"/>
          <w:divBdr>
            <w:top w:val="none" w:sz="0" w:space="0" w:color="auto"/>
            <w:left w:val="none" w:sz="0" w:space="0" w:color="auto"/>
            <w:bottom w:val="none" w:sz="0" w:space="0" w:color="auto"/>
            <w:right w:val="none" w:sz="0" w:space="0" w:color="auto"/>
          </w:divBdr>
          <w:divsChild>
            <w:div w:id="6439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704536">
      <w:bodyDiv w:val="1"/>
      <w:marLeft w:val="0"/>
      <w:marRight w:val="0"/>
      <w:marTop w:val="0"/>
      <w:marBottom w:val="0"/>
      <w:divBdr>
        <w:top w:val="none" w:sz="0" w:space="0" w:color="auto"/>
        <w:left w:val="none" w:sz="0" w:space="0" w:color="auto"/>
        <w:bottom w:val="none" w:sz="0" w:space="0" w:color="auto"/>
        <w:right w:val="none" w:sz="0" w:space="0" w:color="auto"/>
      </w:divBdr>
    </w:div>
    <w:div w:id="2033341517">
      <w:bodyDiv w:val="1"/>
      <w:marLeft w:val="0"/>
      <w:marRight w:val="0"/>
      <w:marTop w:val="0"/>
      <w:marBottom w:val="0"/>
      <w:divBdr>
        <w:top w:val="none" w:sz="0" w:space="0" w:color="auto"/>
        <w:left w:val="none" w:sz="0" w:space="0" w:color="auto"/>
        <w:bottom w:val="none" w:sz="0" w:space="0" w:color="auto"/>
        <w:right w:val="none" w:sz="0" w:space="0" w:color="auto"/>
      </w:divBdr>
    </w:div>
    <w:div w:id="2050719190">
      <w:bodyDiv w:val="1"/>
      <w:marLeft w:val="0"/>
      <w:marRight w:val="0"/>
      <w:marTop w:val="0"/>
      <w:marBottom w:val="0"/>
      <w:divBdr>
        <w:top w:val="none" w:sz="0" w:space="0" w:color="auto"/>
        <w:left w:val="none" w:sz="0" w:space="0" w:color="auto"/>
        <w:bottom w:val="none" w:sz="0" w:space="0" w:color="auto"/>
        <w:right w:val="none" w:sz="0" w:space="0" w:color="auto"/>
      </w:divBdr>
    </w:div>
    <w:div w:id="2059931725">
      <w:bodyDiv w:val="1"/>
      <w:marLeft w:val="0"/>
      <w:marRight w:val="0"/>
      <w:marTop w:val="0"/>
      <w:marBottom w:val="0"/>
      <w:divBdr>
        <w:top w:val="none" w:sz="0" w:space="0" w:color="auto"/>
        <w:left w:val="none" w:sz="0" w:space="0" w:color="auto"/>
        <w:bottom w:val="none" w:sz="0" w:space="0" w:color="auto"/>
        <w:right w:val="none" w:sz="0" w:space="0" w:color="auto"/>
      </w:divBdr>
    </w:div>
    <w:div w:id="21262635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2013-05-23T00:00:00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4A6C3D-5BBF-41B5-916D-FF139076A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29499</Words>
  <Characters>16815</Characters>
  <Application>Microsoft Office Word</Application>
  <DocSecurity>0</DocSecurity>
  <Lines>140</Lines>
  <Paragraphs>92</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LOAN AGREEMENT</vt:lpstr>
      <vt:lpstr>LOAN AGREEMENT</vt:lpstr>
    </vt:vector>
  </TitlesOfParts>
  <Company/>
  <LinksUpToDate>false</LinksUpToDate>
  <CharactersWithSpaces>46222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dc:title>
  <dc:subject/>
  <cp:keywords/>
  <cp:revision>2</cp:revision>
  <cp:lastPrinted>2018-09-14T12:43:00Z</cp:lastPrinted>
  <dcterms:created xsi:type="dcterms:W3CDTF">2020-08-12T15:10:00Z</dcterms:created>
  <dcterms:modified xsi:type="dcterms:W3CDTF">2020-08-12T15:10:00Z</dcterms:modified>
</cp:coreProperties>
</file>